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9E6D79" w14:textId="77777777" w:rsidR="00C65245" w:rsidRDefault="00C65245">
      <w:pPr>
        <w:pStyle w:val="Heading1"/>
        <w:pageBreakBefore w:val="0"/>
        <w:numPr>
          <w:ilvl w:val="0"/>
          <w:numId w:val="19"/>
        </w:numPr>
        <w:spacing w:before="0" w:after="0"/>
        <w:ind w:left="0" w:firstLine="0"/>
        <w:rPr>
          <w:rFonts w:ascii="Arial" w:hAnsi="Arial" w:cs="Arial"/>
          <w:u w:val="single"/>
        </w:rPr>
      </w:pPr>
      <w:r>
        <w:rPr>
          <w:rFonts w:ascii="Arial" w:hAnsi="Arial" w:cs="Arial"/>
          <w:u w:val="single"/>
        </w:rPr>
        <w:t>CUSC - SECTION 11</w:t>
      </w:r>
      <w:r>
        <w:rPr>
          <w:rFonts w:ascii="Arial" w:hAnsi="Arial" w:cs="Arial"/>
          <w:u w:val="single"/>
        </w:rPr>
        <w:br/>
      </w:r>
      <w:r>
        <w:rPr>
          <w:rFonts w:ascii="Arial" w:hAnsi="Arial" w:cs="Arial"/>
          <w:u w:val="single"/>
        </w:rPr>
        <w:b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77777777"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CUSC Party</w:t>
      </w:r>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as the case may be;</w:t>
      </w:r>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references to the words "include" or "including" are to be construed without limitation to the generality of the preceding words;</w:t>
      </w:r>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lastRenderedPageBreak/>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W w:w="10349" w:type="dxa"/>
        <w:tblInd w:w="-1" w:type="dxa"/>
        <w:tblLayout w:type="fixed"/>
        <w:tblCellMar>
          <w:left w:w="107" w:type="dxa"/>
          <w:right w:w="107" w:type="dxa"/>
        </w:tblCellMar>
        <w:tblLook w:val="0000" w:firstRow="0" w:lastRow="0" w:firstColumn="0" w:lastColumn="0" w:noHBand="0" w:noVBand="0"/>
      </w:tblPr>
      <w:tblGrid>
        <w:gridCol w:w="2695"/>
        <w:gridCol w:w="7625"/>
        <w:gridCol w:w="29"/>
      </w:tblGrid>
      <w:tr w:rsidR="00C65245" w14:paraId="1580F8DA" w14:textId="77777777" w:rsidTr="00123BEA">
        <w:trPr>
          <w:gridAfter w:val="1"/>
          <w:wAfter w:w="29" w:type="dxa"/>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7625" w:type="dxa"/>
          </w:tcPr>
          <w:p w14:paraId="3901CF78" w14:textId="77777777" w:rsidR="00C65245" w:rsidRDefault="00C65245">
            <w:pPr>
              <w:spacing w:after="120"/>
              <w:jc w:val="both"/>
              <w:rPr>
                <w:rFonts w:ascii="Arial" w:hAnsi="Arial" w:cs="Arial"/>
              </w:rPr>
            </w:pPr>
            <w:r>
              <w:rPr>
                <w:rFonts w:ascii="Arial" w:hAnsi="Arial" w:cs="Arial"/>
              </w:rPr>
              <w:t>defined as 10 complete periods of 24 hours from 00:00hrs to 24:00hrs;</w:t>
            </w:r>
          </w:p>
        </w:tc>
      </w:tr>
      <w:tr w:rsidR="00C65245" w14:paraId="09C4F399" w14:textId="77777777" w:rsidTr="00123BEA">
        <w:trPr>
          <w:gridAfter w:val="1"/>
          <w:wAfter w:w="29" w:type="dxa"/>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762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00123BEA">
        <w:trPr>
          <w:gridAfter w:val="1"/>
          <w:wAfter w:w="29" w:type="dxa"/>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762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123BEA">
        <w:trPr>
          <w:gridAfter w:val="1"/>
          <w:wAfter w:w="29" w:type="dxa"/>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762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123BEA">
        <w:trPr>
          <w:gridAfter w:val="1"/>
          <w:wAfter w:w="29" w:type="dxa"/>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762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123BEA">
        <w:trPr>
          <w:gridAfter w:val="1"/>
          <w:wAfter w:w="29" w:type="dxa"/>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762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123BEA">
        <w:trPr>
          <w:gridAfter w:val="1"/>
          <w:wAfter w:w="29" w:type="dxa"/>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762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123BEA">
        <w:trPr>
          <w:gridAfter w:val="1"/>
          <w:wAfter w:w="29" w:type="dxa"/>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762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76AA1345" w14:textId="77777777" w:rsidR="00B739A8" w:rsidRDefault="00B739A8" w:rsidP="00B739A8">
            <w:pPr>
              <w:jc w:val="both"/>
            </w:pPr>
          </w:p>
        </w:tc>
      </w:tr>
      <w:tr w:rsidR="00B739A8" w14:paraId="77477A44" w14:textId="77777777" w:rsidTr="00123BEA">
        <w:trPr>
          <w:gridAfter w:val="1"/>
          <w:wAfter w:w="29" w:type="dxa"/>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762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123BEA">
        <w:trPr>
          <w:gridAfter w:val="1"/>
          <w:wAfter w:w="29" w:type="dxa"/>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762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123BEA">
        <w:trPr>
          <w:gridAfter w:val="1"/>
          <w:wAfter w:w="29" w:type="dxa"/>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762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3" w:name="_BPDCI_3"/>
            <w:r w:rsidRPr="00DE41AF">
              <w:rPr>
                <w:rFonts w:ascii="Arial" w:hAnsi="Arial" w:cs="Arial"/>
                <w:lang w:val="en-US"/>
              </w:rPr>
              <w:t>;</w:t>
            </w:r>
            <w:bookmarkEnd w:id="3"/>
          </w:p>
        </w:tc>
      </w:tr>
      <w:tr w:rsidR="00152684" w14:paraId="792B5102" w14:textId="77777777" w:rsidTr="00123BEA">
        <w:trPr>
          <w:gridAfter w:val="1"/>
          <w:wAfter w:w="29" w:type="dxa"/>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762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123BEA">
        <w:trPr>
          <w:gridAfter w:val="1"/>
          <w:wAfter w:w="29" w:type="dxa"/>
        </w:trPr>
        <w:tc>
          <w:tcPr>
            <w:tcW w:w="269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lastRenderedPageBreak/>
              <w:t>“</w:t>
            </w:r>
            <w:r w:rsidR="004C2C98" w:rsidRPr="004C2C98">
              <w:rPr>
                <w:rFonts w:ascii="Arial" w:hAnsi="Arial" w:cs="Arial"/>
                <w:b/>
                <w:bCs/>
              </w:rPr>
              <w:t>Adjustment Tariff</w:t>
            </w:r>
            <w:r w:rsidR="004C2C98" w:rsidRPr="00573326">
              <w:rPr>
                <w:rFonts w:ascii="Arial" w:hAnsi="Arial" w:cs="Arial"/>
                <w:b/>
                <w:bCs/>
              </w:rPr>
              <w:t>”</w:t>
            </w:r>
          </w:p>
        </w:tc>
        <w:tc>
          <w:tcPr>
            <w:tcW w:w="762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123BEA">
        <w:trPr>
          <w:gridAfter w:val="1"/>
          <w:wAfter w:w="29" w:type="dxa"/>
          <w:trHeight w:val="288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762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123BEA">
        <w:trPr>
          <w:gridAfter w:val="1"/>
          <w:wAfter w:w="29" w:type="dxa"/>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762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123BEA">
        <w:trPr>
          <w:gridAfter w:val="1"/>
          <w:wAfter w:w="29" w:type="dxa"/>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762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123BEA">
        <w:trPr>
          <w:gridAfter w:val="1"/>
          <w:wAfter w:w="29" w:type="dxa"/>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762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123BEA">
        <w:trPr>
          <w:gridAfter w:val="1"/>
          <w:wAfter w:w="29" w:type="dxa"/>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762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123BEA">
        <w:trPr>
          <w:gridAfter w:val="1"/>
          <w:wAfter w:w="29" w:type="dxa"/>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762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123BEA">
        <w:trPr>
          <w:gridAfter w:val="1"/>
          <w:wAfter w:w="29" w:type="dxa"/>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762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The Company</w:t>
            </w:r>
            <w:r>
              <w:rPr>
                <w:rFonts w:ascii="Arial" w:hAnsi="Arial" w:cs="Arial"/>
                <w:b/>
              </w:rPr>
              <w:t xml:space="preserve"> </w:t>
            </w:r>
            <w:r>
              <w:rPr>
                <w:rFonts w:ascii="Arial" w:hAnsi="Arial" w:cs="Arial"/>
              </w:rPr>
              <w:t xml:space="preserve"> to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123BEA">
        <w:trPr>
          <w:gridAfter w:val="1"/>
          <w:wAfter w:w="29" w:type="dxa"/>
        </w:trPr>
        <w:tc>
          <w:tcPr>
            <w:tcW w:w="269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7625" w:type="dxa"/>
          </w:tcPr>
          <w:p w14:paraId="588F37CA" w14:textId="77777777" w:rsidR="004D5A11" w:rsidRDefault="004D5A11">
            <w:pPr>
              <w:pStyle w:val="clauseindent"/>
              <w:ind w:left="0"/>
              <w:jc w:val="both"/>
              <w:rPr>
                <w:rFonts w:ascii="Arial" w:hAnsi="Arial" w:cs="Arial"/>
              </w:rPr>
            </w:pPr>
            <w:bookmarkStart w:id="4" w:name="_BPDCD_4"/>
            <w:r w:rsidRPr="00DE41AF">
              <w:rPr>
                <w:rFonts w:ascii="Arial" w:hAnsi="Arial" w:cs="Arial"/>
              </w:rPr>
              <w:t xml:space="preserve">as </w:t>
            </w:r>
            <w:bookmarkEnd w:id="4"/>
            <w:r>
              <w:rPr>
                <w:rFonts w:ascii="Arial" w:hAnsi="Arial" w:cs="Arial"/>
              </w:rPr>
              <w:t>defined in Paragraph 8A.4.4.2</w:t>
            </w:r>
            <w:bookmarkStart w:id="5" w:name="_BPDCD_5"/>
            <w:r w:rsidRPr="00DE41AF">
              <w:rPr>
                <w:rFonts w:ascii="Arial" w:hAnsi="Arial" w:cs="Arial"/>
              </w:rPr>
              <w:t>;</w:t>
            </w:r>
            <w:r>
              <w:rPr>
                <w:rFonts w:ascii="Arial" w:hAnsi="Arial" w:cs="Arial"/>
                <w:color w:val="0000FF"/>
                <w:u w:val="double"/>
              </w:rPr>
              <w:t xml:space="preserve"> </w:t>
            </w:r>
            <w:bookmarkEnd w:id="5"/>
          </w:p>
        </w:tc>
      </w:tr>
      <w:tr w:rsidR="004D5A11" w14:paraId="23820513" w14:textId="77777777" w:rsidTr="00123BEA">
        <w:trPr>
          <w:gridAfter w:val="1"/>
          <w:wAfter w:w="29" w:type="dxa"/>
          <w:trHeight w:val="737"/>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762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123BEA">
        <w:trPr>
          <w:gridAfter w:val="1"/>
          <w:wAfter w:w="29" w:type="dxa"/>
        </w:trPr>
        <w:tc>
          <w:tcPr>
            <w:tcW w:w="2695" w:type="dxa"/>
          </w:tcPr>
          <w:p w14:paraId="4E097521"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Alternate Member Interim Vacancies</w:t>
            </w:r>
            <w:r>
              <w:rPr>
                <w:rFonts w:ascii="Arial" w:hAnsi="Arial" w:cs="Arial"/>
              </w:rPr>
              <w:t>"</w:t>
            </w:r>
          </w:p>
        </w:tc>
        <w:tc>
          <w:tcPr>
            <w:tcW w:w="762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6" w:name="_BPDCD_6"/>
            <w:r w:rsidRPr="00DE41AF">
              <w:rPr>
                <w:rFonts w:ascii="Arial" w:hAnsi="Arial" w:cs="Arial"/>
              </w:rPr>
              <w:t>;</w:t>
            </w:r>
            <w:bookmarkEnd w:id="6"/>
          </w:p>
        </w:tc>
      </w:tr>
      <w:tr w:rsidR="004D5A11" w14:paraId="4C978D3E" w14:textId="77777777" w:rsidTr="00123BEA">
        <w:trPr>
          <w:gridAfter w:val="1"/>
          <w:wAfter w:w="29" w:type="dxa"/>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762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r>
              <w:rPr>
                <w:rFonts w:ascii="Arial" w:hAnsi="Arial" w:cs="Arial"/>
              </w:rPr>
              <w:t>as a result of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National Electricity Transmission System</w:t>
            </w:r>
            <w:r>
              <w:rPr>
                <w:rFonts w:ascii="Arial" w:hAnsi="Arial" w:cs="Arial"/>
              </w:rPr>
              <w:t>;</w:t>
            </w:r>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r>
              <w:rPr>
                <w:rFonts w:ascii="Arial" w:hAnsi="Arial" w:cs="Arial"/>
                <w:b/>
              </w:rPr>
              <w:t>CUSC</w:t>
            </w:r>
            <w:r>
              <w:rPr>
                <w:rFonts w:ascii="Arial" w:hAnsi="Arial" w:cs="Arial"/>
              </w:rPr>
              <w:t>;</w:t>
            </w:r>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Market Suspension Period</w:t>
            </w:r>
            <w:r w:rsidRPr="00E65E8A">
              <w:rPr>
                <w:rFonts w:ascii="ArialMT" w:hAnsi="ArialMT" w:cs="ArialMT"/>
                <w:sz w:val="20"/>
                <w:szCs w:val="20"/>
                <w:lang w:eastAsia="en-GB"/>
              </w:rPr>
              <w:t>;</w:t>
            </w:r>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Fuel Security Code</w:t>
            </w:r>
            <w:r>
              <w:rPr>
                <w:rFonts w:ascii="Arial" w:hAnsi="Arial" w:cs="Arial"/>
              </w:rPr>
              <w:t>;</w:t>
            </w:r>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Deenergisation</w:t>
            </w:r>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Emergency Deenergisation Instruction</w:t>
            </w:r>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Secretary of State</w:t>
            </w:r>
            <w:r>
              <w:rPr>
                <w:rFonts w:ascii="Arial" w:hAnsi="Arial" w:cs="Arial"/>
              </w:rPr>
              <w:t>;</w:t>
            </w:r>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System to Generator Operational Intertripping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123BEA">
        <w:trPr>
          <w:gridAfter w:val="1"/>
          <w:wAfter w:w="29" w:type="dxa"/>
        </w:trPr>
        <w:tc>
          <w:tcPr>
            <w:tcW w:w="269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762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be;</w:t>
            </w:r>
          </w:p>
        </w:tc>
      </w:tr>
      <w:tr w:rsidR="004D5A11" w14:paraId="025A6C59" w14:textId="77777777" w:rsidTr="00123BEA">
        <w:trPr>
          <w:gridAfter w:val="1"/>
          <w:wAfter w:w="29" w:type="dxa"/>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762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123BEA">
        <w:trPr>
          <w:gridAfter w:val="1"/>
          <w:wAfter w:w="29" w:type="dxa"/>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762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  chance of being exceeded as a  result of weather variation alone; </w:t>
            </w:r>
          </w:p>
        </w:tc>
      </w:tr>
      <w:tr w:rsidR="004D5A11" w14:paraId="1F2EC405" w14:textId="77777777" w:rsidTr="00123BEA">
        <w:trPr>
          <w:gridAfter w:val="1"/>
          <w:wAfter w:w="29" w:type="dxa"/>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762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Methodology</w:t>
            </w:r>
            <w:r w:rsidRPr="00204577">
              <w:rPr>
                <w:rFonts w:ascii="Arial" w:hAnsi="Arial" w:cs="Arial"/>
                <w:bCs/>
              </w:rPr>
              <w:t>;</w:t>
            </w:r>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123BEA">
        <w:trPr>
          <w:gridAfter w:val="1"/>
          <w:wAfter w:w="29" w:type="dxa"/>
          <w:trHeight w:val="85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7625"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part;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123BEA">
        <w:trPr>
          <w:gridAfter w:val="1"/>
          <w:wAfter w:w="29" w:type="dxa"/>
        </w:trPr>
        <w:tc>
          <w:tcPr>
            <w:tcW w:w="269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762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123BEA">
        <w:trPr>
          <w:gridAfter w:val="1"/>
          <w:wAfter w:w="29" w:type="dxa"/>
        </w:trPr>
        <w:tc>
          <w:tcPr>
            <w:tcW w:w="2695" w:type="dxa"/>
          </w:tcPr>
          <w:p w14:paraId="65BE66AA"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Applicable CUSC Objectives</w:t>
            </w:r>
            <w:r>
              <w:rPr>
                <w:rFonts w:ascii="Arial" w:hAnsi="Arial" w:cs="Arial"/>
              </w:rPr>
              <w:t>"</w:t>
            </w:r>
          </w:p>
        </w:tc>
        <w:tc>
          <w:tcPr>
            <w:tcW w:w="7625"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the  </w:t>
            </w:r>
            <w:r w:rsidR="003107D6"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179D6FB0" w14:textId="77777777" w:rsidTr="00123BEA">
        <w:trPr>
          <w:gridAfter w:val="1"/>
          <w:wAfter w:w="29" w:type="dxa"/>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7625" w:type="dxa"/>
          </w:tcPr>
          <w:p w14:paraId="0478568F" w14:textId="4F3343AD" w:rsidR="004D5A11" w:rsidRDefault="7E2C4037">
            <w:pPr>
              <w:pStyle w:val="clauseindent"/>
              <w:ind w:left="0"/>
              <w:jc w:val="both"/>
              <w:rPr>
                <w:rFonts w:ascii="Arial" w:hAnsi="Arial" w:cs="Arial"/>
              </w:rPr>
            </w:pPr>
            <w:bookmarkStart w:id="7" w:name="_BPDCD_7"/>
            <w:r w:rsidRPr="5659255A">
              <w:rPr>
                <w:rFonts w:ascii="Arial" w:hAnsi="Arial" w:cs="Arial"/>
              </w:rPr>
              <w:t xml:space="preserve">the </w:t>
            </w:r>
            <w:bookmarkEnd w:id="7"/>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the </w:t>
            </w:r>
            <w:r w:rsidR="4E4D145C" w:rsidRPr="5659255A">
              <w:rPr>
                <w:rFonts w:ascii="Arial" w:hAnsi="Arial" w:cs="Arial"/>
              </w:rPr>
              <w:t xml:space="preserve"> </w:t>
            </w:r>
            <w:commentRangeStart w:id="8"/>
            <w:r w:rsidR="00B773A2" w:rsidRPr="00B773A2">
              <w:rPr>
                <w:rFonts w:ascii="Arial" w:hAnsi="Arial" w:cs="Arial"/>
                <w:b/>
                <w:bCs/>
              </w:rPr>
              <w:t>Electricity</w:t>
            </w:r>
            <w:commentRangeEnd w:id="8"/>
            <w:r w:rsidR="00A52D60">
              <w:rPr>
                <w:rStyle w:val="CommentReference"/>
                <w:szCs w:val="20"/>
              </w:rPr>
              <w:commentReference w:id="8"/>
            </w:r>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00123BEA">
        <w:trPr>
          <w:gridAfter w:val="1"/>
          <w:wAfter w:w="29" w:type="dxa"/>
        </w:trPr>
        <w:tc>
          <w:tcPr>
            <w:tcW w:w="2695" w:type="dxa"/>
          </w:tcPr>
          <w:p w14:paraId="0DD26E36"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Application for a STTEC</w:t>
            </w:r>
            <w:r>
              <w:rPr>
                <w:rFonts w:ascii="Arial" w:hAnsi="Arial" w:cs="Arial"/>
              </w:rPr>
              <w:t>"</w:t>
            </w:r>
          </w:p>
        </w:tc>
        <w:tc>
          <w:tcPr>
            <w:tcW w:w="7625" w:type="dxa"/>
          </w:tcPr>
          <w:p w14:paraId="5CDAB4BA" w14:textId="77777777" w:rsidR="004D5A11" w:rsidRDefault="004D5A11">
            <w:pPr>
              <w:pStyle w:val="clauseindent"/>
              <w:ind w:left="0"/>
              <w:jc w:val="both"/>
              <w:rP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9" w:name="_BPDCI_9"/>
            <w:r w:rsidRPr="00DE41AF">
              <w:rPr>
                <w:rFonts w:ascii="Arial" w:hAnsi="Arial" w:cs="Arial"/>
              </w:rPr>
              <w:t>;</w:t>
            </w:r>
            <w:bookmarkEnd w:id="9"/>
          </w:p>
        </w:tc>
      </w:tr>
      <w:tr w:rsidR="004D5A11" w14:paraId="1BF1CB69" w14:textId="77777777" w:rsidTr="00123BEA">
        <w:trPr>
          <w:gridAfter w:val="1"/>
          <w:wAfter w:w="29" w:type="dxa"/>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762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10" w:name="_BPDCD_10"/>
            <w:r w:rsidRPr="00DE41AF">
              <w:rPr>
                <w:rFonts w:ascii="Arial Bold" w:hAnsi="Arial Bold" w:cs="Arial"/>
                <w:b/>
                <w:bCs/>
              </w:rPr>
              <w:t>The Company</w:t>
            </w:r>
            <w:r w:rsidRPr="00DE41AF">
              <w:rPr>
                <w:rFonts w:ascii="Arial Bold" w:hAnsi="Arial Bold" w:cs="Arial"/>
              </w:rPr>
              <w:t xml:space="preserve"> </w:t>
            </w:r>
            <w:bookmarkEnd w:id="10"/>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11" w:name="_BPDCD_11"/>
            <w:r w:rsidRPr="00DE41AF">
              <w:rPr>
                <w:rFonts w:ascii="Arial Bold" w:hAnsi="Arial Bold" w:cs="Arial"/>
                <w:b/>
                <w:bCs/>
              </w:rPr>
              <w:t xml:space="preserve">The Company </w:t>
            </w:r>
            <w:bookmarkEnd w:id="11"/>
            <w:r>
              <w:rPr>
                <w:rFonts w:ascii="Arial" w:hAnsi="Arial" w:cs="Arial"/>
                <w:b/>
                <w:bCs/>
              </w:rPr>
              <w:t>Website</w:t>
            </w:r>
            <w:r>
              <w:rPr>
                <w:rFonts w:ascii="Arial" w:hAnsi="Arial" w:cs="Arial"/>
              </w:rPr>
              <w:t>;</w:t>
            </w:r>
          </w:p>
        </w:tc>
      </w:tr>
      <w:tr w:rsidR="004D5A11" w14:paraId="7C5DF80F" w14:textId="77777777" w:rsidTr="00123BEA">
        <w:trPr>
          <w:gridAfter w:val="1"/>
          <w:wAfter w:w="29" w:type="dxa"/>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762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123BEA">
        <w:trPr>
          <w:gridAfter w:val="1"/>
          <w:wAfter w:w="29" w:type="dxa"/>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762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as defined in Paragraph 8.29.7,provided that no objection is received pursuant to Paragraph 8.29.12;</w:t>
            </w:r>
          </w:p>
        </w:tc>
      </w:tr>
      <w:tr w:rsidR="004D5A11" w14:paraId="04DC3612" w14:textId="77777777" w:rsidTr="00123BEA">
        <w:trPr>
          <w:gridAfter w:val="1"/>
          <w:wAfter w:w="29" w:type="dxa"/>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762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123BEA">
        <w:trPr>
          <w:gridAfter w:val="1"/>
          <w:wAfter w:w="29" w:type="dxa"/>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762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123BEA">
        <w:trPr>
          <w:gridAfter w:val="1"/>
          <w:wAfter w:w="29" w:type="dxa"/>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762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00123BEA">
        <w:trPr>
          <w:gridAfter w:val="1"/>
          <w:wAfter w:w="29" w:type="dxa"/>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7625"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w:t>
            </w:r>
            <w:commentRangeStart w:id="12"/>
            <w:r w:rsidR="0A01550C" w:rsidRPr="5659255A">
              <w:rPr>
                <w:rFonts w:ascii="Arial" w:hAnsi="Arial" w:cs="Arial"/>
              </w:rPr>
              <w:t>2018</w:t>
            </w:r>
            <w:commentRangeEnd w:id="12"/>
            <w:r w:rsidR="00A52D60">
              <w:rPr>
                <w:rStyle w:val="CommentReference"/>
                <w:szCs w:val="20"/>
              </w:rPr>
              <w:commentReference w:id="12"/>
            </w:r>
            <w:r w:rsidR="0A01550C" w:rsidRPr="5659255A">
              <w:rPr>
                <w:rFonts w:ascii="Arial" w:hAnsi="Arial" w:cs="Arial"/>
              </w:rPr>
              <w:t xml:space="preserve">; </w:t>
            </w:r>
          </w:p>
        </w:tc>
      </w:tr>
      <w:tr w:rsidR="00062FF6" w14:paraId="32CBD474" w14:textId="77777777" w:rsidTr="00123BEA">
        <w:trPr>
          <w:gridAfter w:val="1"/>
          <w:wAfter w:w="29" w:type="dxa"/>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762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Distribution System</w:t>
            </w:r>
            <w:r w:rsidRPr="009625ED">
              <w:rPr>
                <w:rFonts w:ascii="Arial" w:hAnsi="Arial" w:cs="Arial"/>
                <w:szCs w:val="22"/>
                <w:lang w:eastAsia="en-GB"/>
              </w:rPr>
              <w:t>;</w:t>
            </w:r>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123BEA">
        <w:trPr>
          <w:gridAfter w:val="1"/>
          <w:wAfter w:w="29" w:type="dxa"/>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762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listed  in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lastRenderedPageBreak/>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Deenergisation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r w:rsidRPr="009625ED">
              <w:rPr>
                <w:rFonts w:ascii="Arial,Bold" w:hAnsi="Arial,Bold" w:cs="Arial,Bold"/>
                <w:b/>
                <w:bCs/>
                <w:szCs w:val="22"/>
                <w:lang w:eastAsia="en-GB"/>
              </w:rPr>
              <w:t>Deenergised</w:t>
            </w:r>
            <w:r w:rsidRPr="009625ED">
              <w:rPr>
                <w:rFonts w:ascii="Arial" w:hAnsi="Arial" w:cs="Arial"/>
                <w:szCs w:val="22"/>
                <w:lang w:eastAsia="en-GB"/>
              </w:rPr>
              <w:t>;</w:t>
            </w:r>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123BEA">
        <w:trPr>
          <w:gridAfter w:val="1"/>
          <w:wAfter w:w="29" w:type="dxa"/>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lastRenderedPageBreak/>
              <w:t>“</w:t>
            </w:r>
            <w:r w:rsidRPr="007E79A2">
              <w:rPr>
                <w:rFonts w:ascii="Arial" w:hAnsi="Arial" w:cs="Arial"/>
                <w:b/>
                <w:bCs/>
              </w:rPr>
              <w:t>Attributable Works</w:t>
            </w:r>
            <w:r w:rsidRPr="00133810">
              <w:rPr>
                <w:rFonts w:ascii="Arial" w:hAnsi="Arial" w:cs="Arial"/>
                <w:bCs/>
              </w:rPr>
              <w:t>”</w:t>
            </w:r>
          </w:p>
        </w:tc>
        <w:tc>
          <w:tcPr>
            <w:tcW w:w="7625"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MITS Node</w:t>
            </w:r>
            <w:r w:rsidR="00B57FD0">
              <w:rPr>
                <w:rFonts w:ascii="Arial" w:hAnsi="Arial" w:cs="Arial"/>
                <w:b/>
                <w:szCs w:val="22"/>
              </w:rPr>
              <w:t>;</w:t>
            </w:r>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 xml:space="preserve">(and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123BEA">
        <w:trPr>
          <w:gridAfter w:val="1"/>
          <w:wAfter w:w="29" w:type="dxa"/>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762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123BEA">
        <w:trPr>
          <w:gridAfter w:val="1"/>
          <w:wAfter w:w="29" w:type="dxa"/>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762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Attributable Works</w:t>
            </w:r>
            <w:r w:rsidRPr="007C4987">
              <w:rPr>
                <w:rFonts w:ascii="Arial" w:hAnsi="Arial" w:cs="Arial"/>
                <w:szCs w:val="22"/>
              </w:rPr>
              <w:t>;</w:t>
            </w:r>
          </w:p>
          <w:p w14:paraId="396F9266" w14:textId="77777777" w:rsidR="004D5A11" w:rsidRDefault="004D5A11" w:rsidP="00B739A8">
            <w:pPr>
              <w:jc w:val="both"/>
              <w:rPr>
                <w:rFonts w:ascii="Arial" w:hAnsi="Arial" w:cs="Arial"/>
                <w:szCs w:val="22"/>
              </w:rPr>
            </w:pPr>
          </w:p>
        </w:tc>
      </w:tr>
      <w:tr w:rsidR="004D5A11" w14:paraId="623C1C5E" w14:textId="77777777" w:rsidTr="00123BEA">
        <w:trPr>
          <w:gridAfter w:val="1"/>
          <w:wAfter w:w="29" w:type="dxa"/>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762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any  </w:t>
            </w:r>
            <w:r>
              <w:rPr>
                <w:rFonts w:ascii="Arial" w:hAnsi="Arial" w:cs="Arial"/>
                <w:b/>
              </w:rPr>
              <w:t>Protected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123BEA">
        <w:trPr>
          <w:gridAfter w:val="1"/>
          <w:wAfter w:w="29" w:type="dxa"/>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762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123BEA">
        <w:trPr>
          <w:gridAfter w:val="1"/>
          <w:wAfter w:w="29" w:type="dxa"/>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762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13" w:name="_BPDCD_13"/>
            <w:r w:rsidRPr="00DE41AF">
              <w:rPr>
                <w:rFonts w:ascii="Arial Bold" w:hAnsi="Arial Bold" w:cs="Arial"/>
                <w:b/>
                <w:lang w:val="en-US"/>
              </w:rPr>
              <w:t>The Company</w:t>
            </w:r>
            <w:r w:rsidRPr="00DE41AF">
              <w:rPr>
                <w:rFonts w:ascii="Arial Bold" w:hAnsi="Arial Bold" w:cs="Arial"/>
                <w:lang w:val="en-US"/>
              </w:rPr>
              <w:t xml:space="preserve"> </w:t>
            </w:r>
            <w:bookmarkEnd w:id="13"/>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r>
              <w:rPr>
                <w:rFonts w:ascii="Arial" w:hAnsi="Arial" w:cs="Arial"/>
                <w:b/>
                <w:lang w:val="en-US"/>
              </w:rPr>
              <w:t>LDTEC  Indicative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14" w:name="_BPDCD_14"/>
            <w:r w:rsidRPr="00DE41AF">
              <w:rPr>
                <w:rFonts w:ascii="Arial" w:hAnsi="Arial" w:cs="Arial"/>
                <w:lang w:val="en-US"/>
              </w:rPr>
              <w:t>;</w:t>
            </w:r>
            <w:bookmarkEnd w:id="14"/>
          </w:p>
        </w:tc>
      </w:tr>
      <w:tr w:rsidR="004D5A11" w14:paraId="33D9BCB0" w14:textId="77777777" w:rsidTr="00123BEA">
        <w:trPr>
          <w:gridAfter w:val="1"/>
          <w:wAfter w:w="29" w:type="dxa"/>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762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123BEA">
        <w:trPr>
          <w:gridAfter w:val="1"/>
          <w:wAfter w:w="29" w:type="dxa"/>
        </w:trPr>
        <w:tc>
          <w:tcPr>
            <w:tcW w:w="269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7625"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00123BEA">
        <w:trPr>
          <w:gridAfter w:val="1"/>
          <w:wAfter w:w="29" w:type="dxa"/>
        </w:trPr>
        <w:tc>
          <w:tcPr>
            <w:tcW w:w="269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762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123BEA">
        <w:trPr>
          <w:gridAfter w:val="1"/>
          <w:wAfter w:w="29" w:type="dxa"/>
        </w:trPr>
        <w:tc>
          <w:tcPr>
            <w:tcW w:w="2695" w:type="dxa"/>
          </w:tcPr>
          <w:p w14:paraId="3EA1AEDF"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Balancing Mechanism</w:t>
            </w:r>
            <w:r>
              <w:rPr>
                <w:rFonts w:ascii="Arial" w:hAnsi="Arial" w:cs="Arial"/>
              </w:rPr>
              <w:t>"</w:t>
            </w:r>
          </w:p>
        </w:tc>
        <w:tc>
          <w:tcPr>
            <w:tcW w:w="7625"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00123BEA">
        <w:trPr>
          <w:gridAfter w:val="1"/>
          <w:wAfter w:w="29" w:type="dxa"/>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7625"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00123BEA">
        <w:trPr>
          <w:gridAfter w:val="1"/>
          <w:wAfter w:w="29" w:type="dxa"/>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7625"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00123BEA">
        <w:trPr>
          <w:gridAfter w:val="1"/>
          <w:wAfter w:w="29" w:type="dxa"/>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762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123BEA">
        <w:trPr>
          <w:gridAfter w:val="1"/>
          <w:wAfter w:w="29" w:type="dxa"/>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762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123BEA">
        <w:trPr>
          <w:gridAfter w:val="1"/>
          <w:wAfter w:w="29" w:type="dxa"/>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762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123BEA">
        <w:trPr>
          <w:gridAfter w:val="1"/>
          <w:wAfter w:w="29" w:type="dxa"/>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7625" w:type="dxa"/>
          </w:tcPr>
          <w:p w14:paraId="1EB21449" w14:textId="3351DA8A" w:rsidR="00CC7E52" w:rsidRDefault="004D5A11">
            <w:pPr>
              <w:pStyle w:val="clauseindent"/>
              <w:ind w:left="0"/>
              <w:jc w:val="both"/>
              <w:rPr>
                <w:rFonts w:ascii="Arial" w:hAnsi="Arial" w:cs="Arial"/>
              </w:rPr>
            </w:pPr>
            <w:r>
              <w:rPr>
                <w:rFonts w:ascii="Arial" w:hAnsi="Arial" w:cs="Arial"/>
              </w:rPr>
              <w:t>as defined in Paragraph 3.15.1</w:t>
            </w:r>
            <w:bookmarkStart w:id="15" w:name="_BPDCD_15"/>
            <w:r w:rsidRPr="00DE41AF">
              <w:rPr>
                <w:rFonts w:ascii="Arial" w:hAnsi="Arial" w:cs="Arial"/>
              </w:rPr>
              <w:t>;</w:t>
            </w:r>
            <w:bookmarkEnd w:id="15"/>
          </w:p>
          <w:p w14:paraId="01706113" w14:textId="0118FFA5" w:rsidR="00CC7E52" w:rsidRDefault="00CC7E52">
            <w:pPr>
              <w:pStyle w:val="clauseindent"/>
              <w:ind w:left="0"/>
              <w:jc w:val="both"/>
              <w:rPr>
                <w:rFonts w:ascii="Arial" w:hAnsi="Arial" w:cs="Arial"/>
              </w:rPr>
            </w:pPr>
          </w:p>
        </w:tc>
      </w:tr>
      <w:tr w:rsidR="00062FF6" w14:paraId="5FD33000" w14:textId="77777777" w:rsidTr="00123BEA">
        <w:trPr>
          <w:gridAfter w:val="1"/>
          <w:wAfter w:w="29" w:type="dxa"/>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7625" w:type="dxa"/>
            <w:shd w:val="clear" w:color="auto" w:fill="auto"/>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123BEA">
        <w:trPr>
          <w:gridAfter w:val="1"/>
          <w:wAfter w:w="29" w:type="dxa"/>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7625" w:type="dxa"/>
            <w:shd w:val="clear" w:color="auto" w:fill="auto"/>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123BEA">
        <w:trPr>
          <w:gridAfter w:val="1"/>
          <w:wAfter w:w="29" w:type="dxa"/>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t>"Base Rate"</w:t>
            </w:r>
          </w:p>
        </w:tc>
        <w:tc>
          <w:tcPr>
            <w:tcW w:w="7625" w:type="dxa"/>
            <w:shd w:val="clear" w:color="auto" w:fill="auto"/>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123BEA">
        <w:trPr>
          <w:gridAfter w:val="1"/>
          <w:wAfter w:w="29" w:type="dxa"/>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7625" w:type="dxa"/>
            <w:shd w:val="clear" w:color="auto" w:fill="auto"/>
          </w:tcPr>
          <w:p w14:paraId="3CDC25C4" w14:textId="2F98F519" w:rsidR="004D5A11" w:rsidRPr="00CC1A3E" w:rsidRDefault="004D5A11">
            <w:pPr>
              <w:pStyle w:val="clauseindent"/>
              <w:ind w:left="0"/>
              <w:jc w:val="both"/>
              <w:rPr>
                <w:rFonts w:ascii="Arial" w:hAnsi="Arial" w:cs="Arial"/>
                <w:b/>
              </w:rPr>
            </w:pPr>
            <w:bookmarkStart w:id="16" w:name="_BPDCD_16"/>
            <w:r w:rsidRPr="00DE41AF">
              <w:rPr>
                <w:rFonts w:ascii="Arial" w:hAnsi="Arial" w:cs="Arial"/>
              </w:rPr>
              <w:t xml:space="preserve">the </w:t>
            </w:r>
            <w:bookmarkEnd w:id="16"/>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123BEA">
        <w:trPr>
          <w:gridAfter w:val="1"/>
          <w:wAfter w:w="29" w:type="dxa"/>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lastRenderedPageBreak/>
              <w:t>"BELLA Application"</w:t>
            </w:r>
          </w:p>
        </w:tc>
        <w:tc>
          <w:tcPr>
            <w:tcW w:w="7625" w:type="dxa"/>
            <w:shd w:val="clear" w:color="auto" w:fill="auto"/>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123BEA">
        <w:trPr>
          <w:gridAfter w:val="1"/>
          <w:wAfter w:w="29" w:type="dxa"/>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7625" w:type="dxa"/>
            <w:shd w:val="clear" w:color="auto" w:fill="auto"/>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123BEA">
        <w:trPr>
          <w:gridAfter w:val="1"/>
          <w:wAfter w:w="29" w:type="dxa"/>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7625" w:type="dxa"/>
            <w:shd w:val="clear" w:color="auto" w:fill="auto"/>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123BEA">
        <w:trPr>
          <w:gridAfter w:val="1"/>
          <w:wAfter w:w="29" w:type="dxa"/>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7625" w:type="dxa"/>
            <w:shd w:val="clear" w:color="auto" w:fill="auto"/>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123BEA">
        <w:trPr>
          <w:gridAfter w:val="1"/>
          <w:wAfter w:w="29" w:type="dxa"/>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7625" w:type="dxa"/>
            <w:shd w:val="clear" w:color="auto" w:fill="auto"/>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123BEA">
        <w:trPr>
          <w:gridAfter w:val="1"/>
          <w:wAfter w:w="29" w:type="dxa"/>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7625" w:type="dxa"/>
            <w:shd w:val="clear" w:color="auto" w:fill="auto"/>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123BEA">
        <w:trPr>
          <w:gridAfter w:val="1"/>
          <w:wAfter w:w="29" w:type="dxa"/>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7625" w:type="dxa"/>
            <w:shd w:val="clear" w:color="auto" w:fill="auto"/>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123BEA">
        <w:trPr>
          <w:gridAfter w:val="1"/>
          <w:wAfter w:w="29" w:type="dxa"/>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7625" w:type="dxa"/>
            <w:shd w:val="clear" w:color="auto" w:fill="auto"/>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123BEA">
        <w:trPr>
          <w:gridAfter w:val="1"/>
          <w:wAfter w:w="29" w:type="dxa"/>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7625" w:type="dxa"/>
            <w:shd w:val="clear" w:color="auto" w:fill="auto"/>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123BEA">
        <w:trPr>
          <w:gridAfter w:val="1"/>
          <w:wAfter w:w="29" w:type="dxa"/>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"Bilateral Embedded Licence exemptable Large power station Agreement" or "BELLA"</w:t>
            </w:r>
          </w:p>
        </w:tc>
        <w:tc>
          <w:tcPr>
            <w:tcW w:w="7625" w:type="dxa"/>
            <w:shd w:val="clear" w:color="auto" w:fill="auto"/>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Embedded Exemptable Large Power Station</w:t>
            </w:r>
            <w:r>
              <w:rPr>
                <w:rFonts w:ascii="Arial" w:hAnsi="Arial" w:cs="Arial"/>
              </w:rPr>
              <w:t xml:space="preserve"> entered into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123BEA">
        <w:trPr>
          <w:gridAfter w:val="1"/>
          <w:wAfter w:w="29" w:type="dxa"/>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7625" w:type="dxa"/>
            <w:shd w:val="clear" w:color="auto" w:fill="auto"/>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123BEA">
        <w:trPr>
          <w:gridAfter w:val="1"/>
          <w:wAfter w:w="29" w:type="dxa"/>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t>"Block LDTEC"</w:t>
            </w:r>
          </w:p>
        </w:tc>
        <w:tc>
          <w:tcPr>
            <w:tcW w:w="7625" w:type="dxa"/>
            <w:shd w:val="clear" w:color="auto" w:fill="auto"/>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123BEA">
        <w:trPr>
          <w:gridAfter w:val="1"/>
          <w:wAfter w:w="29" w:type="dxa"/>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7625" w:type="dxa"/>
            <w:shd w:val="clear" w:color="auto" w:fill="auto"/>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123BEA">
        <w:trPr>
          <w:gridAfter w:val="1"/>
          <w:wAfter w:w="29" w:type="dxa"/>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lastRenderedPageBreak/>
              <w:t>"BM Unit Identifiers"</w:t>
            </w:r>
          </w:p>
        </w:tc>
        <w:tc>
          <w:tcPr>
            <w:tcW w:w="7625" w:type="dxa"/>
            <w:shd w:val="clear" w:color="auto" w:fill="auto"/>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123BEA">
        <w:trPr>
          <w:gridAfter w:val="1"/>
          <w:wAfter w:w="29" w:type="dxa"/>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7625" w:type="dxa"/>
            <w:shd w:val="clear" w:color="auto" w:fill="auto"/>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123BEA">
        <w:trPr>
          <w:gridAfter w:val="1"/>
          <w:wAfter w:w="29" w:type="dxa"/>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7625" w:type="dxa"/>
            <w:shd w:val="clear" w:color="auto" w:fill="auto"/>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123BEA">
        <w:trPr>
          <w:gridAfter w:val="1"/>
          <w:wAfter w:w="29" w:type="dxa"/>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7625" w:type="dxa"/>
            <w:shd w:val="clear" w:color="auto" w:fill="auto"/>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Scottish Hydro Electric plc, and Scottish Power plc;</w:t>
            </w:r>
          </w:p>
        </w:tc>
      </w:tr>
      <w:tr w:rsidR="004D5A11" w14:paraId="3E8B6CEF" w14:textId="77777777" w:rsidTr="00123BEA">
        <w:trPr>
          <w:gridAfter w:val="1"/>
          <w:wAfter w:w="29" w:type="dxa"/>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7625" w:type="dxa"/>
            <w:shd w:val="clear" w:color="auto" w:fill="auto"/>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123BEA">
        <w:trPr>
          <w:gridAfter w:val="1"/>
          <w:wAfter w:w="29" w:type="dxa"/>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7625"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00123BEA">
        <w:trPr>
          <w:gridAfter w:val="1"/>
          <w:wAfter w:w="29" w:type="dxa"/>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762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123BEA">
        <w:trPr>
          <w:gridAfter w:val="1"/>
          <w:wAfter w:w="29" w:type="dxa"/>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762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123BEA">
        <w:trPr>
          <w:gridAfter w:val="1"/>
          <w:wAfter w:w="29" w:type="dxa"/>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762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123BEA">
        <w:trPr>
          <w:gridAfter w:val="1"/>
          <w:wAfter w:w="29" w:type="dxa"/>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"Business Person"</w:t>
            </w:r>
          </w:p>
        </w:tc>
        <w:tc>
          <w:tcPr>
            <w:tcW w:w="762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Business Person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7654" w:type="dxa"/>
            <w:gridSpan w:val="2"/>
            <w:tcBorders>
              <w:top w:val="nil"/>
              <w:left w:val="nil"/>
              <w:bottom w:val="nil"/>
              <w:right w:val="nil"/>
            </w:tcBorders>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User Commitment Methodology</w:t>
            </w:r>
            <w:r w:rsidRPr="0000119F">
              <w:rPr>
                <w:rFonts w:ascii="Arial" w:hAnsi="Arial" w:cs="Arial"/>
              </w:rPr>
              <w:t>;</w:t>
            </w:r>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7654" w:type="dxa"/>
            <w:gridSpan w:val="2"/>
            <w:tcBorders>
              <w:top w:val="nil"/>
              <w:left w:val="nil"/>
              <w:bottom w:val="nil"/>
              <w:right w:val="nil"/>
            </w:tcBorders>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User Commitment Methodology</w:t>
            </w:r>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7654" w:type="dxa"/>
            <w:gridSpan w:val="2"/>
            <w:tcBorders>
              <w:top w:val="nil"/>
              <w:left w:val="nil"/>
              <w:bottom w:val="nil"/>
              <w:right w:val="nil"/>
            </w:tcBorders>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00119F">
              <w:rPr>
                <w:rFonts w:ascii="Arial" w:hAnsi="Arial" w:cs="Arial"/>
              </w:rPr>
              <w:t>;</w:t>
            </w:r>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Amount  Statement</w:t>
            </w:r>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7654" w:type="dxa"/>
            <w:gridSpan w:val="2"/>
            <w:tcBorders>
              <w:top w:val="nil"/>
              <w:left w:val="nil"/>
              <w:bottom w:val="nil"/>
              <w:right w:val="nil"/>
            </w:tcBorders>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r w:rsidRPr="00F96CF5">
              <w:rPr>
                <w:rFonts w:ascii="Arial" w:hAnsi="Arial" w:cs="Arial"/>
                <w:b/>
                <w:szCs w:val="22"/>
              </w:rPr>
              <w:t>CUSC</w:t>
            </w:r>
            <w:r w:rsidRPr="00F96CF5">
              <w:rPr>
                <w:rFonts w:ascii="Arial" w:hAnsi="Arial" w:cs="Arial"/>
                <w:szCs w:val="22"/>
              </w:rPr>
              <w:t>;</w:t>
            </w:r>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lastRenderedPageBreak/>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7654" w:type="dxa"/>
            <w:gridSpan w:val="2"/>
            <w:tcBorders>
              <w:top w:val="nil"/>
              <w:left w:val="nil"/>
              <w:bottom w:val="nil"/>
              <w:right w:val="nil"/>
            </w:tcBorders>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r w:rsidRPr="00F96CF5">
              <w:rPr>
                <w:rFonts w:ascii="Arial" w:hAnsi="Arial" w:cs="Arial"/>
                <w:b/>
                <w:bCs/>
                <w:szCs w:val="22"/>
                <w:lang w:eastAsia="en-GB"/>
              </w:rPr>
              <w:t>User</w:t>
            </w:r>
            <w:r w:rsidRPr="00F96CF5">
              <w:rPr>
                <w:rFonts w:ascii="Arial" w:hAnsi="Arial" w:cs="Arial"/>
                <w:szCs w:val="22"/>
                <w:lang w:eastAsia="en-GB"/>
              </w:rPr>
              <w:t>;</w:t>
            </w:r>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7654" w:type="dxa"/>
            <w:gridSpan w:val="2"/>
            <w:tcBorders>
              <w:top w:val="nil"/>
              <w:left w:val="nil"/>
              <w:bottom w:val="nil"/>
              <w:right w:val="nil"/>
            </w:tcBorders>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65C97AF6" w14:textId="77777777" w:rsidR="004D5A11" w:rsidRPr="0000119F" w:rsidRDefault="004D5A11" w:rsidP="00B739A8">
            <w:pPr>
              <w:jc w:val="both"/>
              <w:rPr>
                <w:rFonts w:ascii="Arial" w:hAnsi="Arial" w:cs="Arial"/>
                <w:szCs w:val="22"/>
              </w:rPr>
            </w:pPr>
          </w:p>
        </w:tc>
      </w:tr>
      <w:tr w:rsidR="004D5A11" w14:paraId="2C55E8F9" w14:textId="77777777" w:rsidTr="00123BEA">
        <w:trPr>
          <w:gridAfter w:val="1"/>
          <w:wAfter w:w="29" w:type="dxa"/>
        </w:trPr>
        <w:tc>
          <w:tcPr>
            <w:tcW w:w="2695" w:type="dxa"/>
          </w:tcPr>
          <w:p w14:paraId="126AD00F" w14:textId="41AD2096" w:rsidR="004D5A11" w:rsidRPr="008654EE" w:rsidRDefault="004D5A11">
            <w:pPr>
              <w:spacing w:after="120" w:line="360" w:lineRule="auto"/>
              <w:rPr>
                <w:rFonts w:ascii="Arial Bold" w:hAnsi="Arial Bold" w:cs="Arial"/>
                <w:b/>
              </w:rPr>
            </w:pPr>
            <w:bookmarkStart w:id="17" w:name="_BPDCI_20"/>
            <w:r w:rsidRPr="008654EE">
              <w:rPr>
                <w:rFonts w:ascii="Arial Bold" w:hAnsi="Arial Bold" w:cs="Arial"/>
                <w:b/>
                <w:bCs/>
              </w:rPr>
              <w:t>"</w:t>
            </w:r>
            <w:bookmarkEnd w:id="17"/>
            <w:r w:rsidRPr="008654EE">
              <w:rPr>
                <w:rFonts w:ascii="Arial Bold" w:hAnsi="Arial Bold" w:cs="Arial"/>
                <w:b/>
              </w:rPr>
              <w:t>CAP 179 Implementation Date</w:t>
            </w:r>
            <w:bookmarkStart w:id="18" w:name="_BPDCD_21"/>
            <w:r w:rsidRPr="008654EE">
              <w:rPr>
                <w:rFonts w:ascii="Arial Bold" w:hAnsi="Arial Bold" w:cs="Arial"/>
                <w:b/>
                <w:bCs/>
              </w:rPr>
              <w:t>"</w:t>
            </w:r>
            <w:r w:rsidRPr="008654EE">
              <w:rPr>
                <w:rFonts w:ascii="Arial Bold" w:hAnsi="Arial Bold" w:cs="Arial"/>
                <w:b/>
              </w:rPr>
              <w:t xml:space="preserve"> </w:t>
            </w:r>
            <w:bookmarkEnd w:id="18"/>
          </w:p>
        </w:tc>
        <w:tc>
          <w:tcPr>
            <w:tcW w:w="762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123BEA">
        <w:trPr>
          <w:gridAfter w:val="1"/>
          <w:wAfter w:w="29" w:type="dxa"/>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7625"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123BEA">
        <w:trPr>
          <w:gridAfter w:val="1"/>
          <w:wAfter w:w="29" w:type="dxa"/>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762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123BEA">
        <w:trPr>
          <w:gridAfter w:val="1"/>
          <w:wAfter w:w="29" w:type="dxa"/>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762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123BEA">
        <w:trPr>
          <w:gridAfter w:val="1"/>
          <w:wAfter w:w="29" w:type="dxa"/>
        </w:trPr>
        <w:tc>
          <w:tcPr>
            <w:tcW w:w="2695" w:type="dxa"/>
          </w:tcPr>
          <w:p w14:paraId="18B2D1CA" w14:textId="57D4936F" w:rsidR="004D5A11" w:rsidRDefault="004D5A11">
            <w:pPr>
              <w:pStyle w:val="BodyText"/>
              <w:spacing w:line="240" w:lineRule="atLeast"/>
              <w:rPr>
                <w:rFonts w:ascii="Arial" w:hAnsi="Arial" w:cs="Arial"/>
                <w:b/>
                <w:bCs/>
                <w:color w:val="000000"/>
                <w:w w:val="0"/>
              </w:rPr>
            </w:pPr>
            <w:bookmarkStart w:id="19" w:name="_DV_C120"/>
            <w:r>
              <w:rPr>
                <w:rStyle w:val="DeltaViewInsertion"/>
                <w:rFonts w:ascii="Arial" w:hAnsi="Arial" w:cs="Arial"/>
                <w:b/>
                <w:bCs/>
                <w:color w:val="000000"/>
                <w:w w:val="0"/>
                <w:u w:val="none"/>
              </w:rPr>
              <w:t>"Category 1 Intertripping Scheme"</w:t>
            </w:r>
            <w:bookmarkEnd w:id="19"/>
          </w:p>
        </w:tc>
        <w:tc>
          <w:tcPr>
            <w:tcW w:w="7625" w:type="dxa"/>
          </w:tcPr>
          <w:p w14:paraId="1F26E543" w14:textId="77777777" w:rsidR="004D5A11" w:rsidRDefault="004D5A11">
            <w:pPr>
              <w:pStyle w:val="BodyText"/>
              <w:spacing w:line="240" w:lineRule="atLeast"/>
              <w:jc w:val="both"/>
              <w:rPr>
                <w:rFonts w:ascii="Arial" w:hAnsi="Arial" w:cs="Arial"/>
                <w:color w:val="000000"/>
                <w:w w:val="0"/>
              </w:rPr>
            </w:pPr>
            <w:bookmarkStart w:id="20"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20"/>
          </w:p>
        </w:tc>
      </w:tr>
      <w:tr w:rsidR="004D5A11" w14:paraId="4A0AC05B" w14:textId="77777777" w:rsidTr="00123BEA">
        <w:trPr>
          <w:gridAfter w:val="1"/>
          <w:wAfter w:w="29" w:type="dxa"/>
        </w:trPr>
        <w:tc>
          <w:tcPr>
            <w:tcW w:w="2695" w:type="dxa"/>
          </w:tcPr>
          <w:p w14:paraId="5C03237B" w14:textId="1F415734" w:rsidR="004D5A11" w:rsidRDefault="004D5A11">
            <w:pPr>
              <w:pStyle w:val="BodyText"/>
              <w:spacing w:line="240" w:lineRule="atLeast"/>
              <w:rPr>
                <w:rFonts w:ascii="Arial" w:hAnsi="Arial" w:cs="Arial"/>
                <w:b/>
                <w:bCs/>
                <w:color w:val="000000"/>
                <w:w w:val="0"/>
              </w:rPr>
            </w:pPr>
            <w:bookmarkStart w:id="21" w:name="_DV_C122"/>
            <w:r>
              <w:rPr>
                <w:rStyle w:val="DeltaViewInsertion"/>
                <w:rFonts w:ascii="Arial" w:hAnsi="Arial" w:cs="Arial"/>
                <w:b/>
                <w:bCs/>
                <w:color w:val="000000"/>
                <w:w w:val="0"/>
                <w:u w:val="none"/>
              </w:rPr>
              <w:t>"Category 2 Intertripping Scheme"</w:t>
            </w:r>
            <w:bookmarkEnd w:id="21"/>
          </w:p>
        </w:tc>
        <w:tc>
          <w:tcPr>
            <w:tcW w:w="762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123BEA">
        <w:trPr>
          <w:gridAfter w:val="1"/>
          <w:wAfter w:w="29" w:type="dxa"/>
        </w:trPr>
        <w:tc>
          <w:tcPr>
            <w:tcW w:w="2695" w:type="dxa"/>
          </w:tcPr>
          <w:p w14:paraId="19823A81" w14:textId="1DC9B91D" w:rsidR="004D5A11" w:rsidRDefault="004D5A11">
            <w:pPr>
              <w:pStyle w:val="BodyText"/>
              <w:spacing w:line="240" w:lineRule="atLeast"/>
              <w:rPr>
                <w:rFonts w:ascii="Arial" w:hAnsi="Arial" w:cs="Arial"/>
                <w:b/>
                <w:bCs/>
                <w:color w:val="000000"/>
                <w:w w:val="0"/>
              </w:rPr>
            </w:pPr>
            <w:bookmarkStart w:id="22" w:name="_DV_C127"/>
            <w:r>
              <w:rPr>
                <w:rStyle w:val="DeltaViewInsertion"/>
                <w:rFonts w:ascii="Arial" w:hAnsi="Arial" w:cs="Arial"/>
                <w:b/>
                <w:bCs/>
                <w:color w:val="000000"/>
                <w:w w:val="0"/>
                <w:u w:val="none"/>
              </w:rPr>
              <w:t>"Category 3 Intertripping Scheme"</w:t>
            </w:r>
            <w:bookmarkEnd w:id="22"/>
          </w:p>
        </w:tc>
        <w:tc>
          <w:tcPr>
            <w:tcW w:w="762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123BEA">
        <w:trPr>
          <w:gridAfter w:val="1"/>
          <w:wAfter w:w="29" w:type="dxa"/>
        </w:trPr>
        <w:tc>
          <w:tcPr>
            <w:tcW w:w="2695" w:type="dxa"/>
          </w:tcPr>
          <w:p w14:paraId="2554159B" w14:textId="6EDF5A47" w:rsidR="004D5A11" w:rsidRDefault="004D5A11">
            <w:pPr>
              <w:pStyle w:val="BodyText"/>
              <w:spacing w:line="240" w:lineRule="atLeast"/>
              <w:rPr>
                <w:rFonts w:ascii="Arial" w:hAnsi="Arial" w:cs="Arial"/>
                <w:b/>
                <w:bCs/>
                <w:color w:val="000000"/>
                <w:w w:val="0"/>
              </w:rPr>
            </w:pPr>
            <w:bookmarkStart w:id="23" w:name="_DV_C129"/>
            <w:r>
              <w:rPr>
                <w:rStyle w:val="DeltaViewInsertion"/>
                <w:rFonts w:ascii="Arial" w:hAnsi="Arial" w:cs="Arial"/>
                <w:b/>
                <w:bCs/>
                <w:color w:val="000000"/>
                <w:w w:val="0"/>
                <w:u w:val="none"/>
              </w:rPr>
              <w:t>"Category 4 Intertripping Scheme"</w:t>
            </w:r>
            <w:bookmarkEnd w:id="23"/>
          </w:p>
        </w:tc>
        <w:tc>
          <w:tcPr>
            <w:tcW w:w="762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123BEA">
        <w:trPr>
          <w:gridAfter w:val="1"/>
          <w:wAfter w:w="29" w:type="dxa"/>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762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123BEA">
        <w:trPr>
          <w:gridAfter w:val="1"/>
          <w:wAfter w:w="29" w:type="dxa"/>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7625"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123BEA">
        <w:trPr>
          <w:gridAfter w:val="1"/>
          <w:wAfter w:w="29" w:type="dxa"/>
        </w:trPr>
        <w:tc>
          <w:tcPr>
            <w:tcW w:w="269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762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00123BEA">
        <w:trPr>
          <w:gridAfter w:val="1"/>
          <w:wAfter w:w="29" w:type="dxa"/>
        </w:trPr>
        <w:tc>
          <w:tcPr>
            <w:tcW w:w="2695" w:type="dxa"/>
          </w:tcPr>
          <w:p w14:paraId="2FF96990" w14:textId="77777777" w:rsidR="00075E76" w:rsidRDefault="00075E76">
            <w:pPr>
              <w:pStyle w:val="BodyText"/>
              <w:rPr>
                <w:rFonts w:ascii="Arial" w:hAnsi="Arial" w:cs="Arial"/>
                <w:b/>
                <w:bCs/>
              </w:rPr>
            </w:pPr>
            <w:r>
              <w:rPr>
                <w:rFonts w:ascii="Arial" w:hAnsi="Arial" w:cs="Arial"/>
                <w:b/>
                <w:bCs/>
              </w:rPr>
              <w:t>“CfD Counterparty”</w:t>
            </w:r>
          </w:p>
        </w:tc>
        <w:tc>
          <w:tcPr>
            <w:tcW w:w="762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123BEA">
        <w:trPr>
          <w:gridAfter w:val="1"/>
          <w:wAfter w:w="29" w:type="dxa"/>
        </w:trPr>
        <w:tc>
          <w:tcPr>
            <w:tcW w:w="269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762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 xml:space="preserve">Difference (Allocation) Regulations 2014, The Contracts for Difference (Definition of Eligible Generator) Regulations 2014 and The Contracts for Difference (Electricity Supplier Obligations) </w:t>
            </w:r>
            <w:r w:rsidRPr="007E2499">
              <w:rPr>
                <w:rFonts w:ascii="Arial" w:hAnsi="Arial" w:cs="Arial"/>
                <w:lang w:val="en-US"/>
              </w:rPr>
              <w:lastRenderedPageBreak/>
              <w:t>Regulations 2014 and any other regulations made under Chapter 2 of Part 2 of the Energy Act 2013 which are in force from time to time;</w:t>
            </w:r>
          </w:p>
        </w:tc>
      </w:tr>
      <w:tr w:rsidR="007E2499" w14:paraId="575DA9F9" w14:textId="77777777" w:rsidTr="00123BEA">
        <w:trPr>
          <w:gridAfter w:val="1"/>
          <w:wAfter w:w="29" w:type="dxa"/>
        </w:trPr>
        <w:tc>
          <w:tcPr>
            <w:tcW w:w="2695" w:type="dxa"/>
          </w:tcPr>
          <w:p w14:paraId="6D7DD6F5" w14:textId="77777777" w:rsidR="007E2499" w:rsidRDefault="007E2499">
            <w:pPr>
              <w:pStyle w:val="BodyText"/>
              <w:rPr>
                <w:rFonts w:ascii="Arial" w:hAnsi="Arial" w:cs="Arial"/>
                <w:b/>
                <w:bCs/>
              </w:rPr>
            </w:pPr>
            <w:r>
              <w:rPr>
                <w:rFonts w:ascii="Arial" w:hAnsi="Arial" w:cs="Arial"/>
                <w:b/>
                <w:bCs/>
              </w:rPr>
              <w:lastRenderedPageBreak/>
              <w:t>“CfD Settlement Services Provider”</w:t>
            </w:r>
          </w:p>
        </w:tc>
        <w:tc>
          <w:tcPr>
            <w:tcW w:w="762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123BEA">
        <w:trPr>
          <w:gridAfter w:val="1"/>
          <w:wAfter w:w="29" w:type="dxa"/>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762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123BEA">
        <w:trPr>
          <w:gridAfter w:val="1"/>
          <w:wAfter w:w="29" w:type="dxa"/>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762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123BEA">
        <w:trPr>
          <w:gridAfter w:val="1"/>
          <w:wAfter w:w="29" w:type="dxa"/>
        </w:trPr>
        <w:tc>
          <w:tcPr>
            <w:tcW w:w="269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762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123BEA">
        <w:trPr>
          <w:gridAfter w:val="1"/>
          <w:wAfter w:w="29" w:type="dxa"/>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762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123BEA">
        <w:trPr>
          <w:gridAfter w:val="1"/>
          <w:wAfter w:w="29" w:type="dxa"/>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762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123BEA">
        <w:trPr>
          <w:gridAfter w:val="1"/>
          <w:wAfter w:w="29" w:type="dxa"/>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762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123BEA">
        <w:trPr>
          <w:gridAfter w:val="1"/>
          <w:wAfter w:w="29" w:type="dxa"/>
        </w:trPr>
        <w:tc>
          <w:tcPr>
            <w:tcW w:w="2695" w:type="dxa"/>
          </w:tcPr>
          <w:p w14:paraId="32BE21B8" w14:textId="2A7BADE6" w:rsidR="004D5A11" w:rsidRDefault="004D5A11">
            <w:pPr>
              <w:rPr>
                <w:rFonts w:ascii="Arial" w:hAnsi="Arial" w:cs="Arial"/>
                <w:b/>
              </w:rPr>
            </w:pPr>
            <w:bookmarkStart w:id="24" w:name="_DV_C131"/>
            <w:r>
              <w:rPr>
                <w:rFonts w:ascii="Arial" w:hAnsi="Arial" w:cs="Arial"/>
                <w:b/>
              </w:rPr>
              <w:t>"Circuit Breaker"</w:t>
            </w:r>
            <w:bookmarkEnd w:id="24"/>
          </w:p>
        </w:tc>
        <w:tc>
          <w:tcPr>
            <w:tcW w:w="762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25" w:name="_BPDCD_22"/>
            <w:r>
              <w:rPr>
                <w:rFonts w:ascii="Arial" w:hAnsi="Arial" w:cs="Arial"/>
                <w:color w:val="0000FF"/>
                <w:w w:val="0"/>
                <w:u w:val="double"/>
              </w:rPr>
              <w:t>;</w:t>
            </w:r>
            <w:bookmarkEnd w:id="25"/>
          </w:p>
        </w:tc>
      </w:tr>
      <w:tr w:rsidR="004D5A11" w14:paraId="2431FE17" w14:textId="77777777" w:rsidTr="00123BEA">
        <w:trPr>
          <w:gridAfter w:val="1"/>
          <w:wAfter w:w="29" w:type="dxa"/>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762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123BEA">
        <w:trPr>
          <w:gridAfter w:val="1"/>
          <w:wAfter w:w="29" w:type="dxa"/>
        </w:trPr>
        <w:tc>
          <w:tcPr>
            <w:tcW w:w="269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762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123BEA">
        <w:trPr>
          <w:gridAfter w:val="1"/>
          <w:wAfter w:w="29" w:type="dxa"/>
        </w:trPr>
        <w:tc>
          <w:tcPr>
            <w:tcW w:w="2695" w:type="dxa"/>
          </w:tcPr>
          <w:p w14:paraId="744493E7" w14:textId="77777777" w:rsidR="003A7390" w:rsidRDefault="003A7390">
            <w:pPr>
              <w:pStyle w:val="BodyText"/>
              <w:rPr>
                <w:rFonts w:ascii="Arial" w:hAnsi="Arial" w:cs="Arial"/>
                <w:b/>
                <w:bCs/>
              </w:rPr>
            </w:pPr>
            <w:r>
              <w:rPr>
                <w:rFonts w:ascii="Arial" w:hAnsi="Arial" w:cs="Arial"/>
                <w:b/>
                <w:bCs/>
              </w:rPr>
              <w:t>“CM Administrative Parties”</w:t>
            </w:r>
          </w:p>
        </w:tc>
        <w:tc>
          <w:tcPr>
            <w:tcW w:w="7625" w:type="dxa"/>
          </w:tcPr>
          <w:p w14:paraId="05EAEB6C" w14:textId="77777777" w:rsidR="003A7390" w:rsidRDefault="003A7390">
            <w:pPr>
              <w:pStyle w:val="BodyText"/>
              <w:jc w:val="both"/>
              <w:rPr>
                <w:rFonts w:ascii="Arial" w:hAnsi="Arial" w:cs="Arial"/>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tc>
      </w:tr>
      <w:tr w:rsidR="004D5A11" w14:paraId="3E226671" w14:textId="77777777" w:rsidTr="00123BEA">
        <w:trPr>
          <w:gridAfter w:val="1"/>
          <w:wAfter w:w="29" w:type="dxa"/>
        </w:trPr>
        <w:tc>
          <w:tcPr>
            <w:tcW w:w="269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762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123BEA">
        <w:trPr>
          <w:gridAfter w:val="1"/>
          <w:wAfter w:w="29" w:type="dxa"/>
        </w:trPr>
        <w:tc>
          <w:tcPr>
            <w:tcW w:w="2695" w:type="dxa"/>
          </w:tcPr>
          <w:p w14:paraId="48C0D1CB" w14:textId="77777777" w:rsidR="003A7390" w:rsidRPr="003A7390" w:rsidRDefault="003A7390">
            <w:pPr>
              <w:pStyle w:val="BodyText"/>
              <w:rPr>
                <w:rFonts w:ascii="Arial" w:hAnsi="Arial" w:cs="Arial"/>
                <w:bCs/>
              </w:rPr>
            </w:pPr>
            <w:r>
              <w:rPr>
                <w:rFonts w:ascii="Arial" w:hAnsi="Arial" w:cs="Arial"/>
                <w:b/>
                <w:bCs/>
              </w:rPr>
              <w:lastRenderedPageBreak/>
              <w:t>“CM Settlement Body”</w:t>
            </w:r>
          </w:p>
        </w:tc>
        <w:tc>
          <w:tcPr>
            <w:tcW w:w="762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123BEA">
        <w:trPr>
          <w:gridAfter w:val="1"/>
          <w:wAfter w:w="29" w:type="dxa"/>
        </w:trPr>
        <w:tc>
          <w:tcPr>
            <w:tcW w:w="269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762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has entered into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4D5A11" w14:paraId="5D8BF4BA" w14:textId="77777777" w:rsidTr="00123BEA">
        <w:trPr>
          <w:gridAfter w:val="1"/>
          <w:wAfter w:w="29" w:type="dxa"/>
        </w:trPr>
        <w:tc>
          <w:tcPr>
            <w:tcW w:w="2695" w:type="dxa"/>
          </w:tcPr>
          <w:p w14:paraId="18323A03" w14:textId="77777777" w:rsidR="004D5A11" w:rsidRDefault="004D5A11">
            <w:pPr>
              <w:pStyle w:val="BodyText"/>
              <w:rPr>
                <w:rFonts w:ascii="Arial" w:hAnsi="Arial" w:cs="Arial"/>
                <w:b/>
                <w:bCs/>
              </w:rPr>
            </w:pPr>
            <w:r>
              <w:rPr>
                <w:rFonts w:ascii="Arial" w:hAnsi="Arial" w:cs="Arial"/>
                <w:b/>
                <w:bCs/>
              </w:rPr>
              <w:t>“Code Administration Code of Practice”</w:t>
            </w:r>
          </w:p>
        </w:tc>
        <w:tc>
          <w:tcPr>
            <w:tcW w:w="7625" w:type="dxa"/>
          </w:tcPr>
          <w:p w14:paraId="59E83B56" w14:textId="77777777" w:rsidR="004D5A11" w:rsidRDefault="004D5A11">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4D5A11" w:rsidRDefault="004D5A11">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4D5A11" w:rsidRDefault="004D5A11">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4D5A11" w:rsidRDefault="004D5A11">
            <w:pPr>
              <w:pStyle w:val="BodyText"/>
              <w:jc w:val="both"/>
              <w:rPr>
                <w:rFonts w:ascii="Arial" w:hAnsi="Arial" w:cs="Arial"/>
              </w:rPr>
            </w:pPr>
            <w:r>
              <w:rPr>
                <w:rFonts w:ascii="Arial" w:hAnsi="Arial" w:cs="Arial"/>
              </w:rPr>
              <w:t>(c) re-published from time to time;</w:t>
            </w:r>
          </w:p>
        </w:tc>
      </w:tr>
      <w:tr w:rsidR="004D5A11" w14:paraId="3E358E75" w14:textId="77777777" w:rsidTr="00123BEA">
        <w:trPr>
          <w:gridAfter w:val="1"/>
          <w:wAfter w:w="29" w:type="dxa"/>
        </w:trPr>
        <w:tc>
          <w:tcPr>
            <w:tcW w:w="2695" w:type="dxa"/>
          </w:tcPr>
          <w:p w14:paraId="5D387AC8" w14:textId="77777777" w:rsidR="004D5A11" w:rsidRDefault="004D5A11">
            <w:pPr>
              <w:pStyle w:val="BodyText"/>
              <w:rPr>
                <w:rFonts w:ascii="Arial" w:hAnsi="Arial" w:cs="Arial"/>
                <w:b/>
                <w:bCs/>
              </w:rPr>
            </w:pPr>
            <w:r>
              <w:rPr>
                <w:rFonts w:ascii="Arial" w:hAnsi="Arial" w:cs="Arial"/>
                <w:b/>
                <w:bCs/>
              </w:rPr>
              <w:t>“Code Administrator”</w:t>
            </w:r>
          </w:p>
        </w:tc>
        <w:tc>
          <w:tcPr>
            <w:tcW w:w="7625" w:type="dxa"/>
          </w:tcPr>
          <w:p w14:paraId="5ACB241F" w14:textId="77777777" w:rsidR="004D5A11" w:rsidRDefault="004D5A11">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4D5A11" w14:paraId="1217FE8A" w14:textId="77777777" w:rsidTr="00123BEA">
        <w:trPr>
          <w:gridAfter w:val="1"/>
          <w:wAfter w:w="29" w:type="dxa"/>
        </w:trPr>
        <w:tc>
          <w:tcPr>
            <w:tcW w:w="2695" w:type="dxa"/>
          </w:tcPr>
          <w:p w14:paraId="27A6E623" w14:textId="77777777" w:rsidR="004D5A11" w:rsidRDefault="004D5A11">
            <w:pPr>
              <w:pStyle w:val="BodyText"/>
              <w:rPr>
                <w:rFonts w:ascii="Arial" w:hAnsi="Arial" w:cs="Arial"/>
                <w:b/>
                <w:bCs/>
              </w:rPr>
            </w:pPr>
            <w:r>
              <w:rPr>
                <w:rFonts w:ascii="Arial" w:hAnsi="Arial" w:cs="Arial"/>
                <w:b/>
                <w:bCs/>
              </w:rPr>
              <w:t>"Code of Practice"</w:t>
            </w:r>
          </w:p>
        </w:tc>
        <w:tc>
          <w:tcPr>
            <w:tcW w:w="7625" w:type="dxa"/>
          </w:tcPr>
          <w:p w14:paraId="48D79911"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C0EFC36" w14:textId="77777777" w:rsidTr="00123BEA">
        <w:trPr>
          <w:gridAfter w:val="1"/>
          <w:wAfter w:w="29" w:type="dxa"/>
        </w:trPr>
        <w:tc>
          <w:tcPr>
            <w:tcW w:w="2695" w:type="dxa"/>
          </w:tcPr>
          <w:p w14:paraId="3D8CB40C" w14:textId="77777777" w:rsidR="004D5A11" w:rsidRDefault="004D5A11">
            <w:pPr>
              <w:pStyle w:val="BodyText"/>
              <w:rPr>
                <w:rFonts w:ascii="Arial" w:hAnsi="Arial" w:cs="Arial"/>
                <w:b/>
                <w:bCs/>
              </w:rPr>
            </w:pPr>
            <w:r>
              <w:rPr>
                <w:rFonts w:ascii="Arial" w:hAnsi="Arial" w:cs="Arial"/>
                <w:b/>
                <w:bCs/>
              </w:rPr>
              <w:t>"Combined Cycle Gas Turbine Module" or "CCGT Module"</w:t>
            </w:r>
          </w:p>
        </w:tc>
        <w:tc>
          <w:tcPr>
            <w:tcW w:w="7625" w:type="dxa"/>
          </w:tcPr>
          <w:p w14:paraId="59E407E0" w14:textId="77777777" w:rsidR="004D5A11" w:rsidRDefault="004D5A11">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4D5A11" w14:paraId="1E0112E6" w14:textId="77777777" w:rsidTr="00123BEA">
        <w:trPr>
          <w:gridAfter w:val="1"/>
          <w:wAfter w:w="29" w:type="dxa"/>
        </w:trPr>
        <w:tc>
          <w:tcPr>
            <w:tcW w:w="2695" w:type="dxa"/>
          </w:tcPr>
          <w:p w14:paraId="05EE634F" w14:textId="77777777" w:rsidR="004D5A11" w:rsidRDefault="004D5A11">
            <w:pPr>
              <w:pStyle w:val="BodyText"/>
              <w:rPr>
                <w:rFonts w:ascii="Arial" w:hAnsi="Arial" w:cs="Arial"/>
                <w:b/>
                <w:bCs/>
              </w:rPr>
            </w:pPr>
            <w:r>
              <w:rPr>
                <w:rFonts w:ascii="Arial" w:hAnsi="Arial" w:cs="Arial"/>
                <w:b/>
                <w:bCs/>
              </w:rPr>
              <w:t>"Commercial Ancillary Services"</w:t>
            </w:r>
          </w:p>
        </w:tc>
        <w:tc>
          <w:tcPr>
            <w:tcW w:w="7625" w:type="dxa"/>
          </w:tcPr>
          <w:p w14:paraId="2564905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664CFF9" w14:textId="77777777" w:rsidTr="00123BEA">
        <w:trPr>
          <w:gridAfter w:val="1"/>
          <w:wAfter w:w="29" w:type="dxa"/>
        </w:trPr>
        <w:tc>
          <w:tcPr>
            <w:tcW w:w="2695" w:type="dxa"/>
          </w:tcPr>
          <w:p w14:paraId="2A3EC01F" w14:textId="77777777" w:rsidR="004D5A11" w:rsidRDefault="004D5A11">
            <w:pPr>
              <w:pStyle w:val="BodyText"/>
              <w:rPr>
                <w:rFonts w:ascii="Arial" w:hAnsi="Arial" w:cs="Arial"/>
                <w:b/>
                <w:bCs/>
              </w:rPr>
            </w:pPr>
            <w:r>
              <w:rPr>
                <w:rFonts w:ascii="Arial" w:hAnsi="Arial" w:cs="Arial"/>
                <w:b/>
                <w:bCs/>
              </w:rPr>
              <w:t>"Commercial Boundary"</w:t>
            </w:r>
          </w:p>
        </w:tc>
        <w:tc>
          <w:tcPr>
            <w:tcW w:w="7625" w:type="dxa"/>
          </w:tcPr>
          <w:p w14:paraId="445D3270" w14:textId="77777777" w:rsidR="004D5A11" w:rsidRDefault="004D5A11">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4D5A11" w14:paraId="74EA1B90" w14:textId="77777777" w:rsidTr="00123BEA">
        <w:trPr>
          <w:gridAfter w:val="1"/>
          <w:wAfter w:w="29" w:type="dxa"/>
        </w:trPr>
        <w:tc>
          <w:tcPr>
            <w:tcW w:w="2695" w:type="dxa"/>
          </w:tcPr>
          <w:p w14:paraId="248B62C5" w14:textId="77777777" w:rsidR="004D5A11" w:rsidRDefault="004D5A11">
            <w:pPr>
              <w:pStyle w:val="BodyText"/>
              <w:rPr>
                <w:rFonts w:ascii="Arial" w:hAnsi="Arial" w:cs="Arial"/>
                <w:b/>
                <w:bCs/>
              </w:rPr>
            </w:pPr>
            <w:r>
              <w:rPr>
                <w:rFonts w:ascii="Arial" w:hAnsi="Arial" w:cs="Arial"/>
                <w:b/>
                <w:bCs/>
              </w:rPr>
              <w:t>"Commercial Services Agreement"</w:t>
            </w:r>
          </w:p>
        </w:tc>
        <w:tc>
          <w:tcPr>
            <w:tcW w:w="7625" w:type="dxa"/>
          </w:tcPr>
          <w:p w14:paraId="1258D4D8" w14:textId="77777777" w:rsidR="004D5A11" w:rsidRDefault="004D5A11">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4D5A11" w14:paraId="65B91867" w14:textId="77777777" w:rsidTr="00123BEA">
        <w:trPr>
          <w:gridAfter w:val="1"/>
          <w:wAfter w:w="29" w:type="dxa"/>
        </w:trPr>
        <w:tc>
          <w:tcPr>
            <w:tcW w:w="2695" w:type="dxa"/>
          </w:tcPr>
          <w:p w14:paraId="54304CE3" w14:textId="77777777" w:rsidR="004D5A11" w:rsidRDefault="004D5A11">
            <w:pPr>
              <w:pStyle w:val="BodyText"/>
              <w:rPr>
                <w:rFonts w:ascii="Arial" w:hAnsi="Arial" w:cs="Arial"/>
                <w:b/>
                <w:bCs/>
              </w:rPr>
            </w:pPr>
            <w:r>
              <w:rPr>
                <w:rFonts w:ascii="Arial" w:hAnsi="Arial" w:cs="Arial"/>
                <w:b/>
                <w:bCs/>
              </w:rPr>
              <w:t>"Commissioned"</w:t>
            </w:r>
          </w:p>
        </w:tc>
        <w:tc>
          <w:tcPr>
            <w:tcW w:w="7625" w:type="dxa"/>
          </w:tcPr>
          <w:p w14:paraId="5C0277C1" w14:textId="77777777" w:rsidR="004D5A11" w:rsidRDefault="004D5A11">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recognised as  having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4D5A11" w14:paraId="1CF2EFD6" w14:textId="77777777" w:rsidTr="00123BEA">
        <w:trPr>
          <w:gridAfter w:val="1"/>
          <w:wAfter w:w="29" w:type="dxa"/>
        </w:trPr>
        <w:tc>
          <w:tcPr>
            <w:tcW w:w="2695" w:type="dxa"/>
          </w:tcPr>
          <w:p w14:paraId="08EA19D6" w14:textId="77777777" w:rsidR="004D5A11" w:rsidRDefault="004D5A11">
            <w:pPr>
              <w:pStyle w:val="BodyText"/>
              <w:rPr>
                <w:rFonts w:ascii="Arial" w:hAnsi="Arial" w:cs="Arial"/>
                <w:b/>
                <w:bCs/>
              </w:rPr>
            </w:pPr>
            <w:r>
              <w:rPr>
                <w:rFonts w:ascii="Arial" w:hAnsi="Arial" w:cs="Arial"/>
                <w:b/>
                <w:bCs/>
              </w:rPr>
              <w:lastRenderedPageBreak/>
              <w:t>"Commissioning Programme"</w:t>
            </w:r>
          </w:p>
        </w:tc>
        <w:tc>
          <w:tcPr>
            <w:tcW w:w="7625" w:type="dxa"/>
          </w:tcPr>
          <w:p w14:paraId="17EDE83B" w14:textId="77777777" w:rsidR="004D5A11" w:rsidRDefault="004D5A11">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4D5A11" w14:paraId="56CD506B" w14:textId="77777777" w:rsidTr="00123BEA">
        <w:trPr>
          <w:gridAfter w:val="1"/>
          <w:wAfter w:w="29" w:type="dxa"/>
        </w:trPr>
        <w:tc>
          <w:tcPr>
            <w:tcW w:w="2695" w:type="dxa"/>
          </w:tcPr>
          <w:p w14:paraId="2EE79466" w14:textId="77777777" w:rsidR="004D5A11" w:rsidRDefault="004D5A11">
            <w:pPr>
              <w:pStyle w:val="BodyText"/>
              <w:rPr>
                <w:rFonts w:ascii="Arial" w:hAnsi="Arial" w:cs="Arial"/>
                <w:b/>
                <w:bCs/>
              </w:rPr>
            </w:pPr>
            <w:r>
              <w:rPr>
                <w:rFonts w:ascii="Arial" w:hAnsi="Arial" w:cs="Arial"/>
                <w:b/>
                <w:bCs/>
              </w:rPr>
              <w:t>"Commissioning Programme Commencement Date"</w:t>
            </w:r>
          </w:p>
        </w:tc>
        <w:tc>
          <w:tcPr>
            <w:tcW w:w="7625" w:type="dxa"/>
          </w:tcPr>
          <w:p w14:paraId="0534D49D" w14:textId="77777777" w:rsidR="004D5A11" w:rsidRDefault="004D5A11">
            <w:pPr>
              <w:pStyle w:val="BodyText"/>
              <w:jc w:val="both"/>
              <w:rPr>
                <w:rFonts w:ascii="Arial" w:hAnsi="Arial" w:cs="Arial"/>
              </w:rPr>
            </w:pPr>
            <w:r>
              <w:rPr>
                <w:rFonts w:ascii="Arial" w:hAnsi="Arial" w:cs="Arial"/>
              </w:rPr>
              <w:t xml:space="preserve">as defined in relation to a particular  </w:t>
            </w:r>
            <w:r>
              <w:rPr>
                <w:rFonts w:ascii="Arial" w:hAnsi="Arial" w:cs="Arial"/>
                <w:b/>
              </w:rPr>
              <w:t>User</w:t>
            </w:r>
            <w:r>
              <w:rPr>
                <w:rFonts w:ascii="Arial" w:hAnsi="Arial" w:cs="Arial"/>
              </w:rPr>
              <w:t xml:space="preserve"> in the </w:t>
            </w:r>
            <w:r>
              <w:rPr>
                <w:rFonts w:ascii="Arial" w:hAnsi="Arial" w:cs="Arial"/>
                <w:b/>
              </w:rPr>
              <w:t>Construction Agreement</w:t>
            </w:r>
            <w:r>
              <w:rPr>
                <w:rFonts w:ascii="Arial" w:hAnsi="Arial" w:cs="Arial"/>
              </w:rPr>
              <w:t>;</w:t>
            </w:r>
          </w:p>
        </w:tc>
      </w:tr>
      <w:tr w:rsidR="004D5A11" w14:paraId="1F3DAC9F" w14:textId="77777777" w:rsidTr="00123BEA">
        <w:trPr>
          <w:gridAfter w:val="1"/>
          <w:wAfter w:w="29" w:type="dxa"/>
        </w:trPr>
        <w:tc>
          <w:tcPr>
            <w:tcW w:w="2695" w:type="dxa"/>
          </w:tcPr>
          <w:p w14:paraId="1D92FA5B" w14:textId="77777777" w:rsidR="004D5A11" w:rsidRDefault="004D5A11">
            <w:pPr>
              <w:pStyle w:val="clauseindent"/>
              <w:ind w:left="0"/>
              <w:rPr>
                <w:rFonts w:ascii="Arial" w:hAnsi="Arial" w:cs="Arial"/>
                <w:b/>
                <w:bCs/>
              </w:rPr>
            </w:pPr>
            <w:r>
              <w:rPr>
                <w:rFonts w:ascii="Arial" w:hAnsi="Arial" w:cs="Arial"/>
                <w:b/>
                <w:bCs/>
              </w:rPr>
              <w:t>"Competent Authority"</w:t>
            </w:r>
          </w:p>
        </w:tc>
        <w:tc>
          <w:tcPr>
            <w:tcW w:w="7625" w:type="dxa"/>
          </w:tcPr>
          <w:p w14:paraId="2A9B3499" w14:textId="51C00BA1" w:rsidR="004D5A11" w:rsidRDefault="004D5A11">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4D5A11" w14:paraId="2F16F7F5" w14:textId="77777777" w:rsidTr="00123BEA">
        <w:trPr>
          <w:gridAfter w:val="1"/>
          <w:wAfter w:w="29" w:type="dxa"/>
        </w:trPr>
        <w:tc>
          <w:tcPr>
            <w:tcW w:w="2695" w:type="dxa"/>
          </w:tcPr>
          <w:p w14:paraId="1C141DD7" w14:textId="77777777" w:rsidR="004D5A11" w:rsidRDefault="004D5A11">
            <w:pPr>
              <w:pStyle w:val="clauseindent"/>
              <w:ind w:left="0"/>
              <w:rPr>
                <w:rFonts w:ascii="Arial" w:hAnsi="Arial" w:cs="Arial"/>
                <w:b/>
                <w:bCs/>
              </w:rPr>
            </w:pPr>
            <w:r>
              <w:rPr>
                <w:rFonts w:ascii="Arial" w:hAnsi="Arial" w:cs="Arial"/>
                <w:b/>
                <w:bCs/>
              </w:rPr>
              <w:t>"Completion Date"</w:t>
            </w:r>
          </w:p>
        </w:tc>
        <w:tc>
          <w:tcPr>
            <w:tcW w:w="7625" w:type="dxa"/>
          </w:tcPr>
          <w:p w14:paraId="4AC97EEC" w14:textId="77777777" w:rsidR="004D5A11" w:rsidRDefault="004D5A11">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4888844" w14:textId="77777777" w:rsidTr="00123BEA">
        <w:trPr>
          <w:gridAfter w:val="1"/>
          <w:wAfter w:w="29" w:type="dxa"/>
        </w:trPr>
        <w:tc>
          <w:tcPr>
            <w:tcW w:w="2695" w:type="dxa"/>
          </w:tcPr>
          <w:p w14:paraId="6B6A47B3" w14:textId="77777777" w:rsidR="004D5A11" w:rsidRDefault="004D5A11">
            <w:pPr>
              <w:pStyle w:val="clauseindent"/>
              <w:ind w:left="0"/>
              <w:rPr>
                <w:rFonts w:ascii="Arial" w:hAnsi="Arial" w:cs="Arial"/>
                <w:b/>
                <w:bCs/>
              </w:rPr>
            </w:pPr>
            <w:r>
              <w:rPr>
                <w:rFonts w:ascii="Arial" w:hAnsi="Arial" w:cs="Arial"/>
                <w:b/>
                <w:bCs/>
              </w:rPr>
              <w:t>"Composite Demand Charges"</w:t>
            </w:r>
          </w:p>
          <w:p w14:paraId="1F332BC7" w14:textId="6E116108" w:rsidR="00803DC2" w:rsidRDefault="00803DC2" w:rsidP="00F40C26">
            <w:pPr>
              <w:pStyle w:val="clauseindent"/>
              <w:ind w:left="0"/>
              <w:rPr>
                <w:rFonts w:ascii="Arial" w:hAnsi="Arial" w:cs="Arial"/>
                <w:b/>
                <w:bCs/>
              </w:rPr>
            </w:pPr>
          </w:p>
        </w:tc>
        <w:tc>
          <w:tcPr>
            <w:tcW w:w="7625" w:type="dxa"/>
          </w:tcPr>
          <w:p w14:paraId="0923267F" w14:textId="4B4DA565" w:rsidR="00803DC2" w:rsidRDefault="004D5A11" w:rsidP="00F40C26">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F40C26" w14:paraId="1D2F626B" w14:textId="77777777" w:rsidTr="00123BEA">
        <w:trPr>
          <w:gridAfter w:val="1"/>
          <w:wAfter w:w="29" w:type="dxa"/>
        </w:trPr>
        <w:tc>
          <w:tcPr>
            <w:tcW w:w="2695" w:type="dxa"/>
          </w:tcPr>
          <w:p w14:paraId="07B0C42D" w14:textId="76A06992" w:rsidR="00F40C26" w:rsidRDefault="00F40C26" w:rsidP="00F40C26">
            <w:pPr>
              <w:pStyle w:val="clauseindent"/>
              <w:ind w:left="0"/>
              <w:rPr>
                <w:rFonts w:ascii="Arial" w:hAnsi="Arial" w:cs="Arial"/>
                <w:b/>
                <w:bCs/>
              </w:rPr>
            </w:pPr>
            <w:r w:rsidRPr="00F40C26">
              <w:rPr>
                <w:rFonts w:ascii="Arial" w:hAnsi="Arial" w:cs="Arial"/>
                <w:b/>
                <w:bCs/>
                <w:szCs w:val="22"/>
              </w:rPr>
              <w:t>“Conditional Progression Milestones”</w:t>
            </w:r>
          </w:p>
        </w:tc>
        <w:tc>
          <w:tcPr>
            <w:tcW w:w="7625" w:type="dxa"/>
          </w:tcPr>
          <w:p w14:paraId="2362B7BC" w14:textId="44903A8D" w:rsidR="00F40C26" w:rsidRDefault="00F40C26" w:rsidP="00F40C26">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4D5A11" w14:paraId="4563F004" w14:textId="77777777" w:rsidTr="00123BEA">
        <w:trPr>
          <w:gridAfter w:val="1"/>
          <w:wAfter w:w="29" w:type="dxa"/>
        </w:trPr>
        <w:tc>
          <w:tcPr>
            <w:tcW w:w="2695" w:type="dxa"/>
          </w:tcPr>
          <w:p w14:paraId="24E06009" w14:textId="77777777" w:rsidR="004D5A11" w:rsidRDefault="004D5A11">
            <w:pPr>
              <w:pStyle w:val="clauseindent"/>
              <w:ind w:left="0"/>
              <w:rPr>
                <w:rFonts w:ascii="Arial" w:hAnsi="Arial" w:cs="Arial"/>
                <w:b/>
                <w:bCs/>
              </w:rPr>
            </w:pPr>
            <w:r>
              <w:rPr>
                <w:rFonts w:ascii="Arial" w:hAnsi="Arial" w:cs="Arial"/>
                <w:b/>
                <w:bCs/>
              </w:rPr>
              <w:t>"Confidential Information"</w:t>
            </w:r>
          </w:p>
        </w:tc>
        <w:tc>
          <w:tcPr>
            <w:tcW w:w="7625" w:type="dxa"/>
          </w:tcPr>
          <w:p w14:paraId="4ED1101C" w14:textId="77777777" w:rsidR="004D5A11" w:rsidRDefault="004D5A11">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4D5A11" w14:paraId="2800C1AC" w14:textId="77777777" w:rsidTr="00123BEA">
        <w:trPr>
          <w:gridAfter w:val="1"/>
          <w:wAfter w:w="29" w:type="dxa"/>
        </w:trPr>
        <w:tc>
          <w:tcPr>
            <w:tcW w:w="2695" w:type="dxa"/>
          </w:tcPr>
          <w:p w14:paraId="25FBAE3C" w14:textId="77777777" w:rsidR="004D5A11" w:rsidRDefault="004D5A11">
            <w:pPr>
              <w:rPr>
                <w:rFonts w:ascii="Arial" w:hAnsi="Arial" w:cs="Arial"/>
                <w:b/>
              </w:rPr>
            </w:pPr>
            <w:r>
              <w:rPr>
                <w:rFonts w:ascii="Arial" w:hAnsi="Arial" w:cs="Arial"/>
                <w:b/>
              </w:rPr>
              <w:t>“Connect and Manage Arrangements”</w:t>
            </w:r>
          </w:p>
        </w:tc>
        <w:tc>
          <w:tcPr>
            <w:tcW w:w="7625" w:type="dxa"/>
          </w:tcPr>
          <w:p w14:paraId="4357F309" w14:textId="47477FBD" w:rsidR="004D5A11" w:rsidRDefault="7E2C4037" w:rsidP="5659255A">
            <w:pPr>
              <w:jc w:val="both"/>
              <w:rPr>
                <w:rFonts w:ascii="Arial" w:hAnsi="Arial" w:cs="Arial"/>
                <w:b/>
                <w:bCs/>
                <w:i/>
                <w:iCs/>
              </w:rPr>
            </w:pPr>
            <w:r w:rsidRPr="5659255A">
              <w:rPr>
                <w:rFonts w:ascii="Arial" w:hAnsi="Arial" w:cs="Arial"/>
              </w:rPr>
              <w:t xml:space="preserve">the arrangements whereby pursuant to Standard Condition </w:t>
            </w:r>
            <w:r w:rsidR="50A3A252" w:rsidRPr="5659255A">
              <w:rPr>
                <w:rFonts w:ascii="Arial" w:hAnsi="Arial" w:cs="Arial"/>
              </w:rPr>
              <w:t>C11</w:t>
            </w:r>
            <w:r w:rsidRPr="5659255A">
              <w:rPr>
                <w:rFonts w:ascii="Arial" w:hAnsi="Arial" w:cs="Arial"/>
              </w:rPr>
              <w:t xml:space="preserve"> of the </w:t>
            </w:r>
            <w:r w:rsidR="26F5F7D5" w:rsidRPr="5659255A">
              <w:rPr>
                <w:rFonts w:ascii="Arial" w:hAnsi="Arial" w:cs="Arial"/>
                <w:b/>
                <w:bCs/>
              </w:rPr>
              <w:t xml:space="preserve"> ESO</w:t>
            </w:r>
            <w:r w:rsidRPr="5659255A">
              <w:rPr>
                <w:rFonts w:ascii="Arial" w:hAnsi="Arial" w:cs="Arial"/>
                <w:b/>
                <w:bCs/>
              </w:rPr>
              <w:t xml:space="preserve">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4D5A11" w:rsidRDefault="004D5A11">
            <w:pPr>
              <w:rPr>
                <w:rFonts w:ascii="Arial" w:hAnsi="Arial" w:cs="Arial"/>
              </w:rPr>
            </w:pPr>
          </w:p>
        </w:tc>
      </w:tr>
      <w:tr w:rsidR="004D5A11" w14:paraId="16695656" w14:textId="77777777" w:rsidTr="00123BEA">
        <w:trPr>
          <w:gridAfter w:val="1"/>
          <w:wAfter w:w="29" w:type="dxa"/>
        </w:trPr>
        <w:tc>
          <w:tcPr>
            <w:tcW w:w="2695" w:type="dxa"/>
          </w:tcPr>
          <w:p w14:paraId="40129FCD" w14:textId="77777777" w:rsidR="004D5A11" w:rsidRDefault="004D5A11">
            <w:pPr>
              <w:rPr>
                <w:rFonts w:ascii="Arial" w:hAnsi="Arial" w:cs="Arial"/>
                <w:b/>
              </w:rPr>
            </w:pPr>
            <w:r>
              <w:rPr>
                <w:rFonts w:ascii="Arial" w:hAnsi="Arial" w:cs="Arial"/>
                <w:b/>
              </w:rPr>
              <w:t>“Connect and Manage Derogation”</w:t>
            </w:r>
          </w:p>
        </w:tc>
        <w:tc>
          <w:tcPr>
            <w:tcW w:w="7625" w:type="dxa"/>
          </w:tcPr>
          <w:p w14:paraId="25895DC8" w14:textId="1845FEDF" w:rsidR="004D5A11" w:rsidRDefault="7E2C4037">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The Company</w:t>
            </w:r>
            <w:r w:rsidRPr="5659255A">
              <w:rPr>
                <w:rFonts w:ascii="Arial" w:hAnsi="Arial" w:cs="Arial"/>
              </w:rPr>
              <w:t xml:space="preserve">  pursuant to Standard Condition </w:t>
            </w:r>
            <w:r w:rsidR="3EF2727C" w:rsidRPr="5659255A">
              <w:rPr>
                <w:rFonts w:ascii="Arial" w:hAnsi="Arial" w:cs="Arial"/>
              </w:rPr>
              <w:t>E7</w:t>
            </w:r>
            <w:r w:rsidRPr="5659255A">
              <w:rPr>
                <w:rFonts w:ascii="Arial" w:hAnsi="Arial" w:cs="Arial"/>
              </w:rPr>
              <w:t xml:space="preserve"> of the </w:t>
            </w:r>
            <w:r w:rsidR="1A39BEC7"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4D5A11" w:rsidRDefault="004D5A11">
            <w:pPr>
              <w:jc w:val="both"/>
              <w:rPr>
                <w:rFonts w:ascii="Arial" w:hAnsi="Arial" w:cs="Arial"/>
              </w:rPr>
            </w:pPr>
            <w:r>
              <w:rPr>
                <w:rFonts w:ascii="Arial" w:hAnsi="Arial" w:cs="Arial"/>
              </w:rPr>
              <w:t xml:space="preserve"> </w:t>
            </w:r>
          </w:p>
        </w:tc>
      </w:tr>
      <w:tr w:rsidR="004D5A11" w14:paraId="52462E83" w14:textId="77777777" w:rsidTr="00123BEA">
        <w:trPr>
          <w:gridAfter w:val="1"/>
          <w:wAfter w:w="29" w:type="dxa"/>
        </w:trPr>
        <w:tc>
          <w:tcPr>
            <w:tcW w:w="2695" w:type="dxa"/>
          </w:tcPr>
          <w:p w14:paraId="6221CD13" w14:textId="77777777" w:rsidR="004D5A11" w:rsidRDefault="004D5A11">
            <w:pPr>
              <w:rPr>
                <w:rFonts w:ascii="Arial" w:hAnsi="Arial" w:cs="Arial"/>
                <w:b/>
              </w:rPr>
            </w:pPr>
            <w:r>
              <w:rPr>
                <w:rFonts w:ascii="Arial" w:hAnsi="Arial" w:cs="Arial"/>
                <w:b/>
              </w:rPr>
              <w:t>“Connect and Manage Derogation Criteria”</w:t>
            </w:r>
          </w:p>
        </w:tc>
        <w:tc>
          <w:tcPr>
            <w:tcW w:w="7625" w:type="dxa"/>
          </w:tcPr>
          <w:p w14:paraId="45C535B5" w14:textId="77777777" w:rsidR="004D5A11" w:rsidRDefault="004D5A11">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4D5A11" w:rsidRDefault="004D5A11">
            <w:pPr>
              <w:jc w:val="both"/>
              <w:rPr>
                <w:rFonts w:ascii="Arial" w:hAnsi="Arial" w:cs="Arial"/>
              </w:rPr>
            </w:pPr>
            <w:r>
              <w:rPr>
                <w:rFonts w:ascii="Arial" w:hAnsi="Arial" w:cs="Arial"/>
              </w:rPr>
              <w:t xml:space="preserve"> </w:t>
            </w:r>
          </w:p>
        </w:tc>
      </w:tr>
      <w:tr w:rsidR="004D5A11" w14:paraId="431C8258" w14:textId="77777777" w:rsidTr="00123BEA">
        <w:trPr>
          <w:gridAfter w:val="1"/>
          <w:wAfter w:w="29" w:type="dxa"/>
        </w:trPr>
        <w:tc>
          <w:tcPr>
            <w:tcW w:w="2695" w:type="dxa"/>
          </w:tcPr>
          <w:p w14:paraId="69733147" w14:textId="77777777" w:rsidR="004D5A11" w:rsidRDefault="004D5A11">
            <w:pPr>
              <w:rPr>
                <w:rFonts w:ascii="Arial" w:hAnsi="Arial" w:cs="Arial"/>
                <w:b/>
              </w:rPr>
            </w:pPr>
            <w:r>
              <w:rPr>
                <w:rFonts w:ascii="Arial" w:hAnsi="Arial" w:cs="Arial"/>
                <w:b/>
              </w:rPr>
              <w:t>“Connect and Manage Derogation Report”</w:t>
            </w:r>
          </w:p>
        </w:tc>
        <w:tc>
          <w:tcPr>
            <w:tcW w:w="7625" w:type="dxa"/>
          </w:tcPr>
          <w:p w14:paraId="03365AE5" w14:textId="77777777" w:rsidR="004D5A11" w:rsidRDefault="004D5A11">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4D5A11" w:rsidRDefault="004D5A11">
            <w:pPr>
              <w:jc w:val="both"/>
              <w:rPr>
                <w:rFonts w:ascii="Arial" w:hAnsi="Arial" w:cs="Arial"/>
              </w:rPr>
            </w:pPr>
            <w:r>
              <w:rPr>
                <w:rFonts w:ascii="Arial" w:hAnsi="Arial" w:cs="Arial"/>
              </w:rPr>
              <w:t xml:space="preserve"> </w:t>
            </w:r>
          </w:p>
        </w:tc>
      </w:tr>
      <w:tr w:rsidR="004D5A11" w14:paraId="400901D5" w14:textId="77777777" w:rsidTr="00123BEA">
        <w:trPr>
          <w:gridAfter w:val="1"/>
          <w:wAfter w:w="29" w:type="dxa"/>
        </w:trPr>
        <w:tc>
          <w:tcPr>
            <w:tcW w:w="2695" w:type="dxa"/>
          </w:tcPr>
          <w:p w14:paraId="37C153C5" w14:textId="77777777" w:rsidR="004D5A11" w:rsidRDefault="004D5A11">
            <w:pPr>
              <w:rPr>
                <w:rFonts w:ascii="Arial" w:hAnsi="Arial" w:cs="Arial"/>
                <w:b/>
              </w:rPr>
            </w:pPr>
            <w:r>
              <w:rPr>
                <w:rFonts w:ascii="Arial" w:hAnsi="Arial" w:cs="Arial"/>
                <w:b/>
              </w:rPr>
              <w:t>“Connect and Manage Implementation Date”</w:t>
            </w:r>
          </w:p>
        </w:tc>
        <w:tc>
          <w:tcPr>
            <w:tcW w:w="7625" w:type="dxa"/>
          </w:tcPr>
          <w:p w14:paraId="0EB77254" w14:textId="77777777" w:rsidR="004D5A11" w:rsidRDefault="004D5A11">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4D5A11" w:rsidRDefault="004D5A11">
            <w:pPr>
              <w:jc w:val="both"/>
              <w:rPr>
                <w:rFonts w:ascii="Arial" w:hAnsi="Arial" w:cs="Arial"/>
              </w:rPr>
            </w:pPr>
          </w:p>
        </w:tc>
      </w:tr>
      <w:tr w:rsidR="004D5A11" w14:paraId="13427F03" w14:textId="77777777" w:rsidTr="00123BEA">
        <w:trPr>
          <w:gridAfter w:val="1"/>
          <w:wAfter w:w="29" w:type="dxa"/>
        </w:trPr>
        <w:tc>
          <w:tcPr>
            <w:tcW w:w="2695" w:type="dxa"/>
          </w:tcPr>
          <w:p w14:paraId="3498254A" w14:textId="77777777" w:rsidR="004D5A11" w:rsidRDefault="004D5A11">
            <w:pPr>
              <w:rPr>
                <w:rFonts w:ascii="Arial" w:hAnsi="Arial" w:cs="Arial"/>
                <w:b/>
              </w:rPr>
            </w:pPr>
            <w:r>
              <w:rPr>
                <w:rFonts w:ascii="Arial" w:hAnsi="Arial" w:cs="Arial"/>
                <w:b/>
              </w:rPr>
              <w:t>“Connect and Manage Power Station”</w:t>
            </w:r>
          </w:p>
        </w:tc>
        <w:tc>
          <w:tcPr>
            <w:tcW w:w="7625" w:type="dxa"/>
          </w:tcPr>
          <w:p w14:paraId="4BDB6AB6" w14:textId="77777777" w:rsidR="004D5A11" w:rsidRDefault="004D5A11">
            <w:pPr>
              <w:jc w:val="both"/>
              <w:rPr>
                <w:rFonts w:ascii="Arial" w:hAnsi="Arial" w:cs="Arial"/>
              </w:rPr>
            </w:pPr>
            <w:r>
              <w:rPr>
                <w:rFonts w:ascii="Arial" w:hAnsi="Arial" w:cs="Arial"/>
              </w:rPr>
              <w:t xml:space="preserve">means  a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4D5A11" w:rsidRDefault="004D5A11">
            <w:pPr>
              <w:jc w:val="both"/>
              <w:rPr>
                <w:rFonts w:ascii="Arial" w:hAnsi="Arial" w:cs="Arial"/>
              </w:rPr>
            </w:pPr>
          </w:p>
        </w:tc>
      </w:tr>
      <w:tr w:rsidR="004D5A11" w14:paraId="367FD5B8" w14:textId="77777777" w:rsidTr="00123BEA">
        <w:trPr>
          <w:gridAfter w:val="1"/>
          <w:wAfter w:w="29" w:type="dxa"/>
        </w:trPr>
        <w:tc>
          <w:tcPr>
            <w:tcW w:w="2695" w:type="dxa"/>
          </w:tcPr>
          <w:p w14:paraId="790F448B" w14:textId="77777777" w:rsidR="004D5A11" w:rsidRDefault="004D5A11">
            <w:pPr>
              <w:rPr>
                <w:rFonts w:ascii="Arial" w:hAnsi="Arial" w:cs="Arial"/>
                <w:b/>
              </w:rPr>
            </w:pPr>
            <w:r>
              <w:rPr>
                <w:rFonts w:ascii="Arial" w:hAnsi="Arial" w:cs="Arial"/>
                <w:b/>
              </w:rPr>
              <w:lastRenderedPageBreak/>
              <w:t>“Connect and Manage Transition Period”</w:t>
            </w:r>
          </w:p>
        </w:tc>
        <w:tc>
          <w:tcPr>
            <w:tcW w:w="7625" w:type="dxa"/>
          </w:tcPr>
          <w:p w14:paraId="59C57A03" w14:textId="77777777" w:rsidR="004D5A11" w:rsidRDefault="004D5A11">
            <w:pPr>
              <w:jc w:val="both"/>
              <w:rPr>
                <w:rFonts w:ascii="Arial" w:hAnsi="Arial" w:cs="Arial"/>
              </w:rPr>
            </w:pPr>
            <w:r>
              <w:rPr>
                <w:rFonts w:ascii="Arial" w:hAnsi="Arial" w:cs="Arial"/>
              </w:rPr>
              <w:t xml:space="preserve">means the period ending 6 months after the </w:t>
            </w:r>
            <w:r>
              <w:rPr>
                <w:rFonts w:ascii="Arial" w:hAnsi="Arial" w:cs="Arial"/>
                <w:b/>
              </w:rPr>
              <w:t>Connect and Manage Implementation Date</w:t>
            </w:r>
            <w:bookmarkStart w:id="26" w:name="_BPDCD_23"/>
            <w:r>
              <w:rPr>
                <w:rFonts w:ascii="Arial" w:hAnsi="Arial" w:cs="Arial"/>
                <w:strike/>
                <w:color w:val="FF0000"/>
              </w:rPr>
              <w:t xml:space="preserve"> </w:t>
            </w:r>
            <w:bookmarkStart w:id="27" w:name="_BPDCI_24"/>
            <w:bookmarkEnd w:id="26"/>
            <w:r>
              <w:rPr>
                <w:rFonts w:ascii="Arial" w:hAnsi="Arial" w:cs="Arial"/>
                <w:color w:val="0000FF"/>
                <w:u w:val="double"/>
              </w:rPr>
              <w:t xml:space="preserve">; </w:t>
            </w:r>
            <w:bookmarkEnd w:id="27"/>
          </w:p>
          <w:p w14:paraId="07E6A620" w14:textId="77777777" w:rsidR="004D5A11" w:rsidRDefault="004D5A11">
            <w:pPr>
              <w:jc w:val="both"/>
              <w:rPr>
                <w:rFonts w:ascii="Arial" w:hAnsi="Arial" w:cs="Arial"/>
                <w:b/>
                <w:i/>
              </w:rPr>
            </w:pPr>
          </w:p>
        </w:tc>
      </w:tr>
      <w:tr w:rsidR="004D5A11" w14:paraId="7E9E946C" w14:textId="77777777" w:rsidTr="00123BEA">
        <w:trPr>
          <w:gridAfter w:val="1"/>
          <w:wAfter w:w="29" w:type="dxa"/>
        </w:trPr>
        <w:tc>
          <w:tcPr>
            <w:tcW w:w="2695" w:type="dxa"/>
          </w:tcPr>
          <w:p w14:paraId="6136C13E" w14:textId="77777777" w:rsidR="004D5A11" w:rsidRDefault="004D5A11">
            <w:pPr>
              <w:pStyle w:val="clauseindent"/>
              <w:ind w:left="0"/>
              <w:rPr>
                <w:rFonts w:ascii="Arial" w:hAnsi="Arial" w:cs="Arial"/>
                <w:b/>
                <w:bCs/>
              </w:rPr>
            </w:pPr>
            <w:r>
              <w:rPr>
                <w:rFonts w:ascii="Arial" w:hAnsi="Arial" w:cs="Arial"/>
                <w:b/>
                <w:bCs/>
              </w:rPr>
              <w:t>"Connected Planning Data"</w:t>
            </w:r>
          </w:p>
        </w:tc>
        <w:tc>
          <w:tcPr>
            <w:tcW w:w="7625" w:type="dxa"/>
          </w:tcPr>
          <w:p w14:paraId="0CA059B8" w14:textId="77777777" w:rsidR="004D5A11" w:rsidRDefault="004D5A11">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4D5A11" w14:paraId="65CD4149" w14:textId="77777777" w:rsidTr="00123BEA">
        <w:trPr>
          <w:gridAfter w:val="1"/>
          <w:wAfter w:w="29" w:type="dxa"/>
        </w:trPr>
        <w:tc>
          <w:tcPr>
            <w:tcW w:w="2695" w:type="dxa"/>
          </w:tcPr>
          <w:p w14:paraId="24B0F65C" w14:textId="77777777" w:rsidR="004D5A11" w:rsidRDefault="004D5A11">
            <w:pPr>
              <w:pStyle w:val="clauseindent"/>
              <w:ind w:left="0"/>
              <w:rPr>
                <w:rFonts w:ascii="Arial" w:hAnsi="Arial" w:cs="Arial"/>
                <w:b/>
                <w:bCs/>
              </w:rPr>
            </w:pPr>
            <w:r>
              <w:rPr>
                <w:rFonts w:ascii="Arial" w:hAnsi="Arial" w:cs="Arial"/>
                <w:b/>
                <w:bCs/>
              </w:rPr>
              <w:t>"Connection"</w:t>
            </w:r>
          </w:p>
        </w:tc>
        <w:tc>
          <w:tcPr>
            <w:tcW w:w="7625" w:type="dxa"/>
          </w:tcPr>
          <w:p w14:paraId="33E7FC77" w14:textId="77777777" w:rsidR="004D5A11" w:rsidRDefault="004D5A11">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4D5A11" w14:paraId="42E973C8" w14:textId="77777777" w:rsidTr="00123BEA">
        <w:trPr>
          <w:gridAfter w:val="1"/>
          <w:wAfter w:w="29" w:type="dxa"/>
        </w:trPr>
        <w:tc>
          <w:tcPr>
            <w:tcW w:w="2695" w:type="dxa"/>
          </w:tcPr>
          <w:p w14:paraId="0E4E887B" w14:textId="77777777" w:rsidR="004D5A11" w:rsidRDefault="004D5A11">
            <w:pPr>
              <w:pStyle w:val="BodyText"/>
              <w:rPr>
                <w:rFonts w:ascii="Arial" w:hAnsi="Arial" w:cs="Arial"/>
                <w:b/>
                <w:bCs/>
              </w:rPr>
            </w:pPr>
            <w:r>
              <w:rPr>
                <w:rFonts w:ascii="Arial" w:hAnsi="Arial" w:cs="Arial"/>
                <w:b/>
                <w:bCs/>
              </w:rPr>
              <w:t>"Connection Application"</w:t>
            </w:r>
          </w:p>
        </w:tc>
        <w:tc>
          <w:tcPr>
            <w:tcW w:w="7625" w:type="dxa"/>
          </w:tcPr>
          <w:p w14:paraId="75D68CEE" w14:textId="77777777" w:rsidR="004D5A11" w:rsidRDefault="004D5A11">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4D5A11" w14:paraId="3B3723B7" w14:textId="77777777" w:rsidTr="00123BEA">
        <w:trPr>
          <w:gridAfter w:val="1"/>
          <w:wAfter w:w="29" w:type="dxa"/>
        </w:trPr>
        <w:tc>
          <w:tcPr>
            <w:tcW w:w="2695" w:type="dxa"/>
          </w:tcPr>
          <w:p w14:paraId="110B9A19" w14:textId="77777777" w:rsidR="004D5A11" w:rsidRDefault="7E2C4037">
            <w:pPr>
              <w:pStyle w:val="Caption"/>
              <w:rPr>
                <w:rFonts w:ascii="Arial Bold" w:hAnsi="Arial Bold" w:cs="Arial"/>
                <w:b w:val="0"/>
                <w:bCs w:val="0"/>
              </w:rPr>
            </w:pPr>
            <w:r w:rsidRPr="5659255A">
              <w:rPr>
                <w:rFonts w:ascii="Arial Bold" w:hAnsi="Arial Bold" w:cs="Arial"/>
                <w:b w:val="0"/>
                <w:bCs w:val="0"/>
              </w:rPr>
              <w:t>“</w:t>
            </w:r>
            <w:r w:rsidRPr="00123BEA">
              <w:rPr>
                <w:rFonts w:ascii="Arial Bold" w:hAnsi="Arial Bold" w:cs="Arial"/>
              </w:rPr>
              <w:t>Connection Boundary</w:t>
            </w:r>
            <w:r w:rsidRPr="5659255A">
              <w:rPr>
                <w:rFonts w:ascii="Arial Bold" w:hAnsi="Arial Bold" w:cs="Arial"/>
                <w:b w:val="0"/>
                <w:bCs w:val="0"/>
              </w:rPr>
              <w:t>”</w:t>
            </w:r>
          </w:p>
        </w:tc>
        <w:tc>
          <w:tcPr>
            <w:tcW w:w="7625" w:type="dxa"/>
          </w:tcPr>
          <w:p w14:paraId="05236DC7" w14:textId="77777777" w:rsidR="004D5A11" w:rsidRPr="00990BEB" w:rsidRDefault="004D5A11">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4D5A11" w14:paraId="00566AD6" w14:textId="77777777" w:rsidTr="00123BEA">
        <w:trPr>
          <w:gridAfter w:val="1"/>
          <w:wAfter w:w="29" w:type="dxa"/>
        </w:trPr>
        <w:tc>
          <w:tcPr>
            <w:tcW w:w="2695" w:type="dxa"/>
          </w:tcPr>
          <w:p w14:paraId="4D61F4B4" w14:textId="77777777" w:rsidR="004D5A11" w:rsidRDefault="004D5A11">
            <w:pPr>
              <w:pStyle w:val="BodyText"/>
              <w:rPr>
                <w:rFonts w:ascii="Arial" w:hAnsi="Arial" w:cs="Arial"/>
                <w:b/>
                <w:bCs/>
              </w:rPr>
            </w:pPr>
            <w:r>
              <w:rPr>
                <w:rFonts w:ascii="Arial" w:hAnsi="Arial" w:cs="Arial"/>
                <w:b/>
                <w:bCs/>
              </w:rPr>
              <w:t>"Connection Charges"</w:t>
            </w:r>
          </w:p>
        </w:tc>
        <w:tc>
          <w:tcPr>
            <w:tcW w:w="7625" w:type="dxa"/>
          </w:tcPr>
          <w:p w14:paraId="41F57355" w14:textId="1183F8F0" w:rsidR="004D5A11" w:rsidRDefault="7E2C4037">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2ECCCDA7"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18431EA9"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4D5A11" w14:paraId="70E7B20B" w14:textId="77777777" w:rsidTr="00123BEA">
        <w:trPr>
          <w:gridAfter w:val="1"/>
          <w:wAfter w:w="29" w:type="dxa"/>
        </w:trPr>
        <w:tc>
          <w:tcPr>
            <w:tcW w:w="2695" w:type="dxa"/>
          </w:tcPr>
          <w:p w14:paraId="0E4D36E3" w14:textId="77777777" w:rsidR="004D5A11" w:rsidRDefault="004D5A11">
            <w:pPr>
              <w:pStyle w:val="BodyText"/>
              <w:rPr>
                <w:rFonts w:ascii="Arial" w:hAnsi="Arial" w:cs="Arial"/>
                <w:b/>
                <w:bCs/>
              </w:rPr>
            </w:pPr>
            <w:r>
              <w:rPr>
                <w:rFonts w:ascii="Arial" w:hAnsi="Arial" w:cs="Arial"/>
                <w:b/>
                <w:bCs/>
              </w:rPr>
              <w:t>"Connection Charging Methodology"</w:t>
            </w:r>
          </w:p>
        </w:tc>
        <w:tc>
          <w:tcPr>
            <w:tcW w:w="7625" w:type="dxa"/>
          </w:tcPr>
          <w:p w14:paraId="433F5D36" w14:textId="0EF1CB22" w:rsidR="004D5A11" w:rsidRDefault="7E2C4037" w:rsidP="5659255A">
            <w:pPr>
              <w:pStyle w:val="BodyText"/>
              <w:jc w:val="both"/>
              <w:rPr>
                <w:rFonts w:ascii="Arial" w:hAnsi="Arial" w:cs="Arial"/>
                <w:i/>
                <w:iCs/>
              </w:rPr>
            </w:pPr>
            <w:r w:rsidRPr="5659255A">
              <w:rPr>
                <w:rFonts w:ascii="Arial" w:hAnsi="Arial" w:cs="Arial"/>
              </w:rPr>
              <w:t xml:space="preserve">as defined in the </w:t>
            </w:r>
            <w:r w:rsidR="27D8A7D5"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and set out in Section </w:t>
            </w:r>
            <w:bookmarkStart w:id="28" w:name="_BPDCD_27"/>
            <w:r w:rsidRPr="5659255A">
              <w:rPr>
                <w:rFonts w:ascii="Arial" w:hAnsi="Arial" w:cs="Arial"/>
              </w:rPr>
              <w:t>14</w:t>
            </w:r>
            <w:bookmarkEnd w:id="28"/>
            <w:r w:rsidRPr="5659255A">
              <w:rPr>
                <w:rFonts w:ascii="Arial" w:hAnsi="Arial" w:cs="Arial"/>
              </w:rPr>
              <w:t>;</w:t>
            </w:r>
          </w:p>
        </w:tc>
      </w:tr>
      <w:tr w:rsidR="004D5A11" w14:paraId="482C9778" w14:textId="77777777" w:rsidTr="00123BEA">
        <w:trPr>
          <w:gridAfter w:val="1"/>
          <w:wAfter w:w="29" w:type="dxa"/>
        </w:trPr>
        <w:tc>
          <w:tcPr>
            <w:tcW w:w="2695" w:type="dxa"/>
          </w:tcPr>
          <w:p w14:paraId="03A642B7" w14:textId="77777777" w:rsidR="004D5A11" w:rsidRDefault="004D5A11">
            <w:pPr>
              <w:pStyle w:val="BodyText"/>
              <w:rPr>
                <w:rFonts w:ascii="Arial" w:hAnsi="Arial" w:cs="Arial"/>
                <w:b/>
                <w:bCs/>
              </w:rPr>
            </w:pPr>
            <w:r>
              <w:rPr>
                <w:rFonts w:ascii="Arial" w:hAnsi="Arial" w:cs="Arial"/>
                <w:b/>
                <w:bCs/>
              </w:rPr>
              <w:t>"Connection Conditions" or "CC"</w:t>
            </w:r>
          </w:p>
        </w:tc>
        <w:tc>
          <w:tcPr>
            <w:tcW w:w="7625" w:type="dxa"/>
          </w:tcPr>
          <w:p w14:paraId="1C5A1D8E" w14:textId="77777777" w:rsidR="004D5A11" w:rsidRDefault="004D5A11">
            <w:pPr>
              <w:pStyle w:val="BodyText"/>
              <w:jc w:val="both"/>
              <w:rPr>
                <w:rFonts w:ascii="Arial" w:hAnsi="Arial" w:cs="Arial"/>
                <w:b/>
                <w:i/>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4D5A11" w14:paraId="759D746D" w14:textId="77777777" w:rsidTr="00123BEA">
        <w:trPr>
          <w:gridAfter w:val="1"/>
          <w:wAfter w:w="29" w:type="dxa"/>
        </w:trPr>
        <w:tc>
          <w:tcPr>
            <w:tcW w:w="2695" w:type="dxa"/>
          </w:tcPr>
          <w:p w14:paraId="71BBA9FC" w14:textId="77777777" w:rsidR="004D5A11" w:rsidRDefault="004D5A11">
            <w:pPr>
              <w:pStyle w:val="BodyText"/>
              <w:rPr>
                <w:rFonts w:ascii="Arial" w:hAnsi="Arial" w:cs="Arial"/>
                <w:b/>
                <w:bCs/>
              </w:rPr>
            </w:pPr>
            <w:r>
              <w:rPr>
                <w:rFonts w:ascii="Arial" w:hAnsi="Arial" w:cs="Arial"/>
                <w:b/>
                <w:bCs/>
              </w:rPr>
              <w:t>"Connection Entry Capacity"</w:t>
            </w:r>
          </w:p>
        </w:tc>
        <w:tc>
          <w:tcPr>
            <w:tcW w:w="7625" w:type="dxa"/>
          </w:tcPr>
          <w:p w14:paraId="47752F1E" w14:textId="77777777" w:rsidR="004D5A11" w:rsidRDefault="004D5A11">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4D5A11" w14:paraId="45CD158E" w14:textId="77777777" w:rsidTr="00123BEA">
        <w:trPr>
          <w:gridAfter w:val="1"/>
          <w:wAfter w:w="29" w:type="dxa"/>
        </w:trPr>
        <w:tc>
          <w:tcPr>
            <w:tcW w:w="2695" w:type="dxa"/>
          </w:tcPr>
          <w:p w14:paraId="34887455" w14:textId="77777777" w:rsidR="004D5A11" w:rsidRDefault="004D5A11">
            <w:pPr>
              <w:pStyle w:val="BodyText"/>
              <w:rPr>
                <w:rFonts w:ascii="Arial" w:hAnsi="Arial" w:cs="Arial"/>
                <w:b/>
                <w:bCs/>
              </w:rPr>
            </w:pPr>
            <w:r>
              <w:rPr>
                <w:rFonts w:ascii="Arial" w:hAnsi="Arial" w:cs="Arial"/>
                <w:b/>
                <w:bCs/>
              </w:rPr>
              <w:t>"Connection Offer"</w:t>
            </w:r>
          </w:p>
        </w:tc>
        <w:tc>
          <w:tcPr>
            <w:tcW w:w="7625" w:type="dxa"/>
          </w:tcPr>
          <w:p w14:paraId="71E3A8BB" w14:textId="77777777" w:rsidR="004D5A11" w:rsidRDefault="004D5A11">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4D5A11" w14:paraId="5422B223" w14:textId="77777777" w:rsidTr="00123BEA">
        <w:trPr>
          <w:gridAfter w:val="1"/>
          <w:wAfter w:w="29" w:type="dxa"/>
        </w:trPr>
        <w:tc>
          <w:tcPr>
            <w:tcW w:w="2695" w:type="dxa"/>
          </w:tcPr>
          <w:p w14:paraId="67C0B9BB" w14:textId="77777777" w:rsidR="004D5A11" w:rsidRDefault="004D5A11">
            <w:pPr>
              <w:pStyle w:val="BodyText"/>
              <w:rPr>
                <w:rFonts w:ascii="Arial" w:hAnsi="Arial" w:cs="Arial"/>
                <w:b/>
                <w:bCs/>
              </w:rPr>
            </w:pPr>
            <w:r>
              <w:rPr>
                <w:rFonts w:ascii="Arial" w:hAnsi="Arial" w:cs="Arial"/>
                <w:b/>
                <w:bCs/>
              </w:rPr>
              <w:t>"Connection Site"</w:t>
            </w:r>
          </w:p>
        </w:tc>
        <w:tc>
          <w:tcPr>
            <w:tcW w:w="7625" w:type="dxa"/>
          </w:tcPr>
          <w:p w14:paraId="67A23045" w14:textId="77777777" w:rsidR="004D5A11" w:rsidRDefault="004D5A11">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4D5A11" w14:paraId="7E57AEC4" w14:textId="77777777" w:rsidTr="00123BEA">
        <w:trPr>
          <w:gridAfter w:val="1"/>
          <w:wAfter w:w="29" w:type="dxa"/>
        </w:trPr>
        <w:tc>
          <w:tcPr>
            <w:tcW w:w="2695" w:type="dxa"/>
          </w:tcPr>
          <w:p w14:paraId="5218D835" w14:textId="77777777" w:rsidR="004D5A11" w:rsidRDefault="004D5A11">
            <w:pPr>
              <w:pStyle w:val="BodyText"/>
              <w:rPr>
                <w:rFonts w:ascii="Arial" w:hAnsi="Arial" w:cs="Arial"/>
                <w:b/>
                <w:bCs/>
              </w:rPr>
            </w:pPr>
            <w:r>
              <w:rPr>
                <w:rFonts w:ascii="Arial" w:hAnsi="Arial" w:cs="Arial"/>
                <w:b/>
                <w:bCs/>
              </w:rPr>
              <w:lastRenderedPageBreak/>
              <w:t>"Connection Site Demand Capability"</w:t>
            </w:r>
          </w:p>
        </w:tc>
        <w:tc>
          <w:tcPr>
            <w:tcW w:w="7625" w:type="dxa"/>
          </w:tcPr>
          <w:p w14:paraId="1E2B4DE3" w14:textId="6D0A96D0" w:rsidR="004D5A11" w:rsidRDefault="7E2C4037">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w:t>
            </w:r>
            <w:r w:rsidR="0C87192E" w:rsidRPr="5659255A">
              <w:rPr>
                <w:rFonts w:ascii="Arial" w:hAnsi="Arial" w:cs="Arial"/>
              </w:rPr>
              <w:t xml:space="preserve">the </w:t>
            </w:r>
            <w:r w:rsidR="10AEB256" w:rsidRPr="5659255A">
              <w:rPr>
                <w:rFonts w:ascii="Arial" w:hAnsi="Arial" w:cs="Arial"/>
                <w:b/>
                <w:bCs/>
              </w:rPr>
              <w:t>ESO</w:t>
            </w:r>
            <w:r w:rsidRPr="5659255A">
              <w:rPr>
                <w:rFonts w:ascii="Arial" w:hAnsi="Arial" w:cs="Arial"/>
                <w:b/>
                <w:bCs/>
              </w:rPr>
              <w:t xml:space="preserve"> Licence;</w:t>
            </w:r>
          </w:p>
        </w:tc>
      </w:tr>
      <w:tr w:rsidR="004D5A11" w14:paraId="3D3C47F3" w14:textId="77777777" w:rsidTr="00123BEA">
        <w:trPr>
          <w:gridAfter w:val="1"/>
          <w:wAfter w:w="29" w:type="dxa"/>
        </w:trPr>
        <w:tc>
          <w:tcPr>
            <w:tcW w:w="2695" w:type="dxa"/>
          </w:tcPr>
          <w:p w14:paraId="04D882FA" w14:textId="77777777" w:rsidR="004D5A11" w:rsidRPr="00471AA1" w:rsidRDefault="004D5A11">
            <w:pPr>
              <w:pStyle w:val="Caption"/>
              <w:rPr>
                <w:rFonts w:ascii="Arial" w:hAnsi="Arial" w:cs="Arial"/>
                <w:bCs w:val="0"/>
              </w:rPr>
            </w:pPr>
            <w:r w:rsidRPr="00471AA1">
              <w:rPr>
                <w:rFonts w:ascii="Arial" w:hAnsi="Arial" w:cs="Arial"/>
                <w:bCs w:val="0"/>
              </w:rPr>
              <w:t>"Consents"</w:t>
            </w:r>
          </w:p>
        </w:tc>
        <w:tc>
          <w:tcPr>
            <w:tcW w:w="7625" w:type="dxa"/>
          </w:tcPr>
          <w:p w14:paraId="01256859" w14:textId="77777777" w:rsidR="004D5A11" w:rsidRDefault="004D5A11" w:rsidP="00471AA1">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4D5A11" w:rsidRPr="00234ED8" w:rsidRDefault="004D5A11" w:rsidP="00471AA1">
            <w:pPr>
              <w:tabs>
                <w:tab w:val="left" w:pos="810"/>
                <w:tab w:val="left" w:pos="1620"/>
                <w:tab w:val="left" w:pos="4680"/>
                <w:tab w:val="left" w:pos="6390"/>
              </w:tabs>
              <w:spacing w:before="120"/>
              <w:jc w:val="both"/>
              <w:rPr>
                <w:rFonts w:ascii="Arial" w:hAnsi="Arial" w:cs="Arial"/>
              </w:rPr>
            </w:pPr>
            <w:r w:rsidRPr="00234ED8">
              <w:rPr>
                <w:rFonts w:ascii="Arial" w:hAnsi="Arial" w:cs="Arial"/>
              </w:rPr>
              <w:t>In relation to any Works:-</w:t>
            </w:r>
          </w:p>
          <w:p w14:paraId="6ACABEA4"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4D5A11"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4D5A11" w:rsidRPr="00471AA1" w:rsidRDefault="004D5A11" w:rsidP="00471AA1">
            <w:pPr>
              <w:pStyle w:val="Caption"/>
              <w:tabs>
                <w:tab w:val="left" w:pos="2"/>
              </w:tabs>
              <w:ind w:firstLine="2"/>
              <w:jc w:val="both"/>
              <w:rPr>
                <w:rFonts w:ascii="Arial" w:hAnsi="Arial" w:cs="Arial"/>
                <w:b w:val="0"/>
              </w:rPr>
            </w:pPr>
          </w:p>
        </w:tc>
      </w:tr>
      <w:tr w:rsidR="004D5A11" w14:paraId="6D53BFFC" w14:textId="77777777" w:rsidTr="00123BEA">
        <w:trPr>
          <w:gridAfter w:val="1"/>
          <w:wAfter w:w="29" w:type="dxa"/>
        </w:trPr>
        <w:tc>
          <w:tcPr>
            <w:tcW w:w="2695" w:type="dxa"/>
          </w:tcPr>
          <w:p w14:paraId="4CA10A9F" w14:textId="77777777" w:rsidR="004D5A11" w:rsidRDefault="004D5A11">
            <w:pPr>
              <w:pStyle w:val="BodyText"/>
              <w:rPr>
                <w:rFonts w:ascii="Arial" w:hAnsi="Arial" w:cs="Arial"/>
                <w:b/>
                <w:bCs/>
              </w:rPr>
            </w:pPr>
            <w:r>
              <w:rPr>
                <w:rFonts w:ascii="Arial" w:hAnsi="Arial" w:cs="Arial"/>
                <w:b/>
                <w:bCs/>
              </w:rPr>
              <w:t>"Construction Agreement"</w:t>
            </w:r>
          </w:p>
        </w:tc>
        <w:tc>
          <w:tcPr>
            <w:tcW w:w="7625" w:type="dxa"/>
          </w:tcPr>
          <w:p w14:paraId="59214B54" w14:textId="77777777" w:rsidR="004D5A11" w:rsidRDefault="004D5A11">
            <w:pPr>
              <w:pStyle w:val="BodyText"/>
              <w:jc w:val="both"/>
              <w:rPr>
                <w:rFonts w:ascii="Arial" w:hAnsi="Arial" w:cs="Arial"/>
              </w:rPr>
            </w:pPr>
            <w:r>
              <w:rPr>
                <w:rFonts w:ascii="Arial" w:hAnsi="Arial" w:cs="Arial"/>
              </w:rPr>
              <w:t>an agreement entered into pursuant to Paragraph 1.3.2;</w:t>
            </w:r>
          </w:p>
        </w:tc>
      </w:tr>
      <w:tr w:rsidR="004D5A11" w14:paraId="01FD4D65" w14:textId="77777777" w:rsidTr="00123BEA">
        <w:trPr>
          <w:gridAfter w:val="1"/>
          <w:wAfter w:w="29" w:type="dxa"/>
        </w:trPr>
        <w:tc>
          <w:tcPr>
            <w:tcW w:w="2695" w:type="dxa"/>
          </w:tcPr>
          <w:p w14:paraId="40F92B05" w14:textId="4A639CD3" w:rsidR="004A7A8B" w:rsidRPr="000E6212" w:rsidRDefault="004D5A11" w:rsidP="006554FE">
            <w:pPr>
              <w:pStyle w:val="BodyText"/>
              <w:rPr>
                <w:rFonts w:ascii="Arial" w:hAnsi="Arial" w:cs="Arial"/>
                <w:b/>
                <w:bCs/>
                <w:szCs w:val="22"/>
              </w:rPr>
            </w:pPr>
            <w:r>
              <w:rPr>
                <w:rFonts w:ascii="Arial" w:hAnsi="Arial" w:cs="Arial"/>
                <w:b/>
                <w:bCs/>
              </w:rPr>
              <w:t>"Construction Programme"</w:t>
            </w:r>
          </w:p>
        </w:tc>
        <w:tc>
          <w:tcPr>
            <w:tcW w:w="7625" w:type="dxa"/>
          </w:tcPr>
          <w:p w14:paraId="30011467" w14:textId="0EFBFA6A" w:rsidR="00FE4B08" w:rsidRDefault="004D5A11" w:rsidP="00C6487F">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p w14:paraId="31F43E0D" w14:textId="455A3070" w:rsidR="00FE4B08" w:rsidRDefault="00FE4B08" w:rsidP="006554FE">
            <w:pPr>
              <w:jc w:val="both"/>
              <w:rPr>
                <w:rFonts w:ascii="Arial" w:hAnsi="Arial" w:cs="Arial"/>
                <w:b/>
                <w:i/>
              </w:rPr>
            </w:pPr>
          </w:p>
        </w:tc>
      </w:tr>
      <w:tr w:rsidR="006554FE" w14:paraId="054D2558" w14:textId="77777777" w:rsidTr="00123BEA">
        <w:trPr>
          <w:gridAfter w:val="1"/>
          <w:wAfter w:w="29" w:type="dxa"/>
        </w:trPr>
        <w:tc>
          <w:tcPr>
            <w:tcW w:w="2695" w:type="dxa"/>
          </w:tcPr>
          <w:p w14:paraId="1C22D4BC" w14:textId="1E5848D4" w:rsidR="006554FE" w:rsidRDefault="006554FE">
            <w:pPr>
              <w:pStyle w:val="BodyText"/>
              <w:rPr>
                <w:rFonts w:ascii="Arial" w:hAnsi="Arial" w:cs="Arial"/>
                <w:b/>
                <w:bCs/>
              </w:rPr>
            </w:pPr>
            <w:r w:rsidRPr="006554FE">
              <w:rPr>
                <w:rFonts w:ascii="Arial" w:hAnsi="Arial" w:cs="Arial"/>
                <w:b/>
                <w:bCs/>
              </w:rPr>
              <w:t>“Construction Progression Milestones”</w:t>
            </w:r>
          </w:p>
        </w:tc>
        <w:tc>
          <w:tcPr>
            <w:tcW w:w="7625" w:type="dxa"/>
          </w:tcPr>
          <w:p w14:paraId="7F47EC9C" w14:textId="4EDE54D2" w:rsidR="006554FE" w:rsidRDefault="006554FE" w:rsidP="006554FE">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4D5A11" w14:paraId="31BED180" w14:textId="77777777" w:rsidTr="00123BEA">
        <w:trPr>
          <w:gridAfter w:val="1"/>
          <w:wAfter w:w="29" w:type="dxa"/>
        </w:trPr>
        <w:tc>
          <w:tcPr>
            <w:tcW w:w="2695" w:type="dxa"/>
          </w:tcPr>
          <w:p w14:paraId="6D8ED8E8" w14:textId="77777777" w:rsidR="004D5A11" w:rsidRDefault="004D5A11">
            <w:pPr>
              <w:pStyle w:val="BodyText"/>
              <w:rPr>
                <w:rFonts w:ascii="Arial" w:hAnsi="Arial" w:cs="Arial"/>
                <w:b/>
                <w:bCs/>
              </w:rPr>
            </w:pPr>
            <w:r>
              <w:rPr>
                <w:rFonts w:ascii="Arial" w:hAnsi="Arial" w:cs="Arial"/>
                <w:b/>
                <w:bCs/>
              </w:rPr>
              <w:t>"Construction Works"</w:t>
            </w:r>
          </w:p>
        </w:tc>
        <w:tc>
          <w:tcPr>
            <w:tcW w:w="7625" w:type="dxa"/>
          </w:tcPr>
          <w:p w14:paraId="1C24257C" w14:textId="77777777" w:rsidR="004D5A11" w:rsidRDefault="004D5A11">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0ADCC1B" w14:textId="77777777" w:rsidTr="00123BEA">
        <w:trPr>
          <w:gridAfter w:val="1"/>
          <w:wAfter w:w="29" w:type="dxa"/>
        </w:trPr>
        <w:tc>
          <w:tcPr>
            <w:tcW w:w="2695" w:type="dxa"/>
          </w:tcPr>
          <w:p w14:paraId="0077F1F9" w14:textId="77777777" w:rsidR="004D5A11" w:rsidRDefault="004D5A11">
            <w:pPr>
              <w:pStyle w:val="BodyText"/>
              <w:rPr>
                <w:rFonts w:ascii="Arial" w:hAnsi="Arial" w:cs="Arial"/>
                <w:b/>
                <w:bCs/>
              </w:rPr>
            </w:pPr>
            <w:r>
              <w:rPr>
                <w:rFonts w:ascii="Arial" w:hAnsi="Arial" w:cs="Arial"/>
                <w:b/>
                <w:bCs/>
              </w:rPr>
              <w:t>“Consumer Representative”</w:t>
            </w:r>
          </w:p>
        </w:tc>
        <w:tc>
          <w:tcPr>
            <w:tcW w:w="7625" w:type="dxa"/>
          </w:tcPr>
          <w:p w14:paraId="148A821A" w14:textId="77777777" w:rsidR="004D5A11" w:rsidRDefault="004D5A11">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successor  body) representing all categories of customers, appointed in accordance with Paragraph 8.4.2(b)</w:t>
            </w:r>
          </w:p>
        </w:tc>
      </w:tr>
      <w:tr w:rsidR="004D5A11" w14:paraId="21F6B5F0" w14:textId="77777777" w:rsidTr="00123BEA">
        <w:trPr>
          <w:gridAfter w:val="1"/>
          <w:wAfter w:w="29" w:type="dxa"/>
        </w:trPr>
        <w:tc>
          <w:tcPr>
            <w:tcW w:w="2695" w:type="dxa"/>
          </w:tcPr>
          <w:p w14:paraId="467BF0AD" w14:textId="77777777" w:rsidR="004D5A11" w:rsidRDefault="004D5A11">
            <w:pPr>
              <w:pStyle w:val="BodyText"/>
              <w:rPr>
                <w:rFonts w:ascii="Arial" w:hAnsi="Arial" w:cs="Arial"/>
                <w:b/>
                <w:bCs/>
              </w:rPr>
            </w:pPr>
            <w:r>
              <w:rPr>
                <w:rFonts w:ascii="Arial" w:hAnsi="Arial" w:cs="Arial"/>
                <w:b/>
                <w:bCs/>
              </w:rPr>
              <w:t>“Consumption”</w:t>
            </w:r>
          </w:p>
        </w:tc>
        <w:tc>
          <w:tcPr>
            <w:tcW w:w="7625" w:type="dxa"/>
          </w:tcPr>
          <w:p w14:paraId="1BCCFC45"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4D5A11" w14:paraId="24130947" w14:textId="77777777" w:rsidTr="00123BEA">
        <w:trPr>
          <w:gridAfter w:val="1"/>
          <w:wAfter w:w="29" w:type="dxa"/>
        </w:trPr>
        <w:tc>
          <w:tcPr>
            <w:tcW w:w="2695" w:type="dxa"/>
          </w:tcPr>
          <w:p w14:paraId="10AE8DFC" w14:textId="77777777" w:rsidR="004D5A11" w:rsidRDefault="004D5A11">
            <w:pPr>
              <w:pStyle w:val="BodyText"/>
              <w:rPr>
                <w:rFonts w:ascii="Arial" w:hAnsi="Arial" w:cs="Arial"/>
                <w:b/>
                <w:bCs/>
              </w:rPr>
            </w:pPr>
            <w:r>
              <w:rPr>
                <w:rFonts w:ascii="Arial" w:hAnsi="Arial" w:cs="Arial"/>
                <w:b/>
                <w:bCs/>
              </w:rPr>
              <w:t>"Control Telephony"</w:t>
            </w:r>
          </w:p>
        </w:tc>
        <w:tc>
          <w:tcPr>
            <w:tcW w:w="7625" w:type="dxa"/>
          </w:tcPr>
          <w:p w14:paraId="1389AF34"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4662C8A" w14:textId="77777777" w:rsidTr="00123BEA">
        <w:trPr>
          <w:gridAfter w:val="1"/>
          <w:wAfter w:w="29" w:type="dxa"/>
        </w:trPr>
        <w:tc>
          <w:tcPr>
            <w:tcW w:w="2695" w:type="dxa"/>
          </w:tcPr>
          <w:p w14:paraId="0957A2CB" w14:textId="77777777" w:rsidR="004D5A11" w:rsidRDefault="004D5A11">
            <w:pPr>
              <w:pStyle w:val="BodyText"/>
              <w:rPr>
                <w:rFonts w:ascii="Arial" w:hAnsi="Arial" w:cs="Arial"/>
                <w:b/>
                <w:bCs/>
              </w:rPr>
            </w:pPr>
            <w:r>
              <w:rPr>
                <w:rFonts w:ascii="Arial" w:hAnsi="Arial" w:cs="Arial"/>
                <w:b/>
                <w:bCs/>
              </w:rPr>
              <w:t>"Contract Test"</w:t>
            </w:r>
          </w:p>
        </w:tc>
        <w:tc>
          <w:tcPr>
            <w:tcW w:w="7625" w:type="dxa"/>
          </w:tcPr>
          <w:p w14:paraId="020CE97E" w14:textId="77777777" w:rsidR="004D5A11" w:rsidRDefault="004D5A11">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4D5A11" w14:paraId="3453820B" w14:textId="77777777" w:rsidTr="00123BEA">
        <w:trPr>
          <w:gridAfter w:val="1"/>
          <w:wAfter w:w="29" w:type="dxa"/>
        </w:trPr>
        <w:tc>
          <w:tcPr>
            <w:tcW w:w="2695" w:type="dxa"/>
          </w:tcPr>
          <w:p w14:paraId="1EC77298" w14:textId="77777777" w:rsidR="004D5A11" w:rsidRDefault="004D5A11">
            <w:pPr>
              <w:pStyle w:val="BodyText"/>
              <w:rPr>
                <w:rFonts w:ascii="Arial" w:hAnsi="Arial" w:cs="Arial"/>
                <w:b/>
                <w:bCs/>
              </w:rPr>
            </w:pPr>
            <w:r>
              <w:rPr>
                <w:rFonts w:ascii="Arial" w:hAnsi="Arial" w:cs="Arial"/>
                <w:b/>
                <w:bCs/>
              </w:rPr>
              <w:t>"Contract Start Days"</w:t>
            </w:r>
          </w:p>
        </w:tc>
        <w:tc>
          <w:tcPr>
            <w:tcW w:w="7625" w:type="dxa"/>
          </w:tcPr>
          <w:p w14:paraId="6483EE22" w14:textId="77777777" w:rsidR="004D5A11" w:rsidRDefault="004D5A11">
            <w:pPr>
              <w:pStyle w:val="BodyText"/>
              <w:jc w:val="both"/>
              <w:rPr>
                <w:rFonts w:ascii="Arial" w:hAnsi="Arial" w:cs="Arial"/>
              </w:rPr>
            </w:pPr>
            <w:r>
              <w:rPr>
                <w:rFonts w:ascii="Arial" w:hAnsi="Arial" w:cs="Arial"/>
              </w:rPr>
              <w:t>as defined in Paragraph 3.3 of Schedule 3, Part I;</w:t>
            </w:r>
          </w:p>
        </w:tc>
      </w:tr>
      <w:tr w:rsidR="004D5A11" w14:paraId="236FA284" w14:textId="77777777" w:rsidTr="00123BEA">
        <w:trPr>
          <w:gridAfter w:val="1"/>
          <w:wAfter w:w="29" w:type="dxa"/>
        </w:trPr>
        <w:tc>
          <w:tcPr>
            <w:tcW w:w="2695" w:type="dxa"/>
          </w:tcPr>
          <w:p w14:paraId="02B0A4DC" w14:textId="77777777" w:rsidR="004D5A11" w:rsidRDefault="004D5A11">
            <w:pPr>
              <w:pStyle w:val="BodyText"/>
              <w:rPr>
                <w:rFonts w:ascii="Arial" w:hAnsi="Arial" w:cs="Arial"/>
                <w:b/>
                <w:bCs/>
              </w:rPr>
            </w:pPr>
            <w:r>
              <w:rPr>
                <w:rFonts w:ascii="Arial" w:hAnsi="Arial" w:cs="Arial"/>
                <w:b/>
                <w:bCs/>
              </w:rPr>
              <w:t>"Core Industry Documents"</w:t>
            </w:r>
          </w:p>
        </w:tc>
        <w:tc>
          <w:tcPr>
            <w:tcW w:w="7625" w:type="dxa"/>
          </w:tcPr>
          <w:p w14:paraId="4DB13CA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577CF6C0" w14:textId="77777777" w:rsidTr="00123BEA">
        <w:trPr>
          <w:gridAfter w:val="1"/>
          <w:wAfter w:w="29" w:type="dxa"/>
        </w:trPr>
        <w:tc>
          <w:tcPr>
            <w:tcW w:w="2695" w:type="dxa"/>
          </w:tcPr>
          <w:p w14:paraId="0CBA6B03" w14:textId="77777777" w:rsidR="004D5A11" w:rsidRDefault="004D5A11">
            <w:pPr>
              <w:pStyle w:val="BodyText"/>
              <w:rPr>
                <w:rFonts w:ascii="Arial" w:hAnsi="Arial" w:cs="Arial"/>
                <w:b/>
                <w:bCs/>
              </w:rPr>
            </w:pPr>
            <w:r>
              <w:rPr>
                <w:rFonts w:ascii="Arial" w:hAnsi="Arial" w:cs="Arial"/>
                <w:b/>
                <w:bCs/>
              </w:rPr>
              <w:t>"Core Industry Document Owner"</w:t>
            </w:r>
          </w:p>
        </w:tc>
        <w:tc>
          <w:tcPr>
            <w:tcW w:w="7625" w:type="dxa"/>
          </w:tcPr>
          <w:p w14:paraId="66A80963" w14:textId="77777777" w:rsidR="004D5A11" w:rsidRDefault="004D5A11">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body(ies) or entity(ies) responsible for the management and operation of procedures for making changes to such document;</w:t>
            </w:r>
          </w:p>
        </w:tc>
      </w:tr>
      <w:tr w:rsidR="004D5A11" w14:paraId="1861E453" w14:textId="77777777" w:rsidTr="00123BEA">
        <w:trPr>
          <w:gridAfter w:val="1"/>
          <w:wAfter w:w="29" w:type="dxa"/>
        </w:trPr>
        <w:tc>
          <w:tcPr>
            <w:tcW w:w="2695" w:type="dxa"/>
          </w:tcPr>
          <w:p w14:paraId="2BB8EEA5" w14:textId="77777777" w:rsidR="004D5A11" w:rsidRDefault="004D5A11">
            <w:pPr>
              <w:pStyle w:val="BodyText"/>
              <w:rPr>
                <w:rFonts w:ascii="Arial" w:hAnsi="Arial" w:cs="Arial"/>
                <w:b/>
                <w:bCs/>
              </w:rPr>
            </w:pPr>
            <w:r>
              <w:rPr>
                <w:rFonts w:ascii="Arial" w:hAnsi="Arial" w:cs="Arial"/>
                <w:b/>
                <w:bCs/>
              </w:rPr>
              <w:lastRenderedPageBreak/>
              <w:t>"Corporate Functions Person"</w:t>
            </w:r>
          </w:p>
          <w:p w14:paraId="763655BC" w14:textId="77777777" w:rsidR="00F04FDF" w:rsidRDefault="00F04FDF">
            <w:pPr>
              <w:pStyle w:val="BodyText"/>
              <w:rPr>
                <w:rFonts w:ascii="Arial" w:hAnsi="Arial" w:cs="Arial"/>
                <w:b/>
                <w:bCs/>
              </w:rPr>
            </w:pPr>
          </w:p>
          <w:p w14:paraId="6D6B803A" w14:textId="77777777" w:rsidR="00F04FDF" w:rsidRDefault="00F04FDF">
            <w:pPr>
              <w:pStyle w:val="BodyText"/>
              <w:rPr>
                <w:rFonts w:ascii="Arial" w:hAnsi="Arial" w:cs="Arial"/>
                <w:b/>
                <w:bCs/>
              </w:rPr>
            </w:pPr>
          </w:p>
          <w:p w14:paraId="70FAFE0A" w14:textId="77777777" w:rsidR="00F04FDF" w:rsidRDefault="00F04FDF">
            <w:pPr>
              <w:pStyle w:val="BodyText"/>
              <w:rPr>
                <w:rFonts w:ascii="Arial" w:hAnsi="Arial" w:cs="Arial"/>
                <w:b/>
                <w:bCs/>
              </w:rPr>
            </w:pPr>
          </w:p>
          <w:p w14:paraId="18952F14" w14:textId="77777777" w:rsidR="00F04FDF" w:rsidRDefault="00F04FDF">
            <w:pPr>
              <w:pStyle w:val="BodyText"/>
              <w:rPr>
                <w:rFonts w:ascii="Arial" w:hAnsi="Arial" w:cs="Arial"/>
                <w:b/>
                <w:bCs/>
              </w:rPr>
            </w:pPr>
          </w:p>
          <w:p w14:paraId="70131125" w14:textId="43CA83AD" w:rsidR="00F04FDF" w:rsidRPr="00BE6EBA" w:rsidRDefault="006C3DB9" w:rsidP="00BE6EBA">
            <w:pPr>
              <w:pStyle w:val="BodyText"/>
              <w:spacing w:line="480" w:lineRule="auto"/>
              <w:rPr>
                <w:rFonts w:ascii="Arial" w:hAnsi="Arial" w:cs="Arial"/>
                <w:b/>
                <w:bCs/>
              </w:rPr>
            </w:pPr>
            <w:r>
              <w:rPr>
                <w:rFonts w:ascii="Arial" w:hAnsi="Arial" w:cs="Arial"/>
                <w:b/>
                <w:bCs/>
              </w:rPr>
              <w:br/>
            </w:r>
            <w:r w:rsidR="00BE6EBA">
              <w:rPr>
                <w:rFonts w:ascii="Arial" w:hAnsi="Arial" w:cs="Arial"/>
                <w:b/>
                <w:bCs/>
              </w:rPr>
              <w:t>“Cost Adjustment”</w:t>
            </w:r>
          </w:p>
        </w:tc>
        <w:tc>
          <w:tcPr>
            <w:tcW w:w="7625" w:type="dxa"/>
          </w:tcPr>
          <w:p w14:paraId="268599C6" w14:textId="77777777" w:rsidR="004D5A11" w:rsidRDefault="004D5A11">
            <w:pPr>
              <w:pStyle w:val="BodyText"/>
              <w:ind w:left="460" w:hanging="460"/>
              <w:jc w:val="both"/>
              <w:rPr>
                <w:rFonts w:ascii="Arial" w:hAnsi="Arial" w:cs="Arial"/>
              </w:rPr>
            </w:pPr>
            <w:r>
              <w:rPr>
                <w:rFonts w:ascii="Arial" w:hAnsi="Arial" w:cs="Arial"/>
              </w:rPr>
              <w:t>any person who is:</w:t>
            </w:r>
          </w:p>
          <w:p w14:paraId="6E6918F8" w14:textId="77777777" w:rsidR="004D5A11" w:rsidRDefault="004D5A11">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4D5A11" w:rsidRDefault="004D5A11">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F04FDF" w:rsidRDefault="004D5A11" w:rsidP="00793A7E">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p w14:paraId="1A7F1553" w14:textId="7D097E09" w:rsidR="00BE6EBA" w:rsidRDefault="00BE6EBA" w:rsidP="006C3DB9">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4D5A11" w14:paraId="417F6084" w14:textId="77777777" w:rsidTr="00123BEA">
        <w:trPr>
          <w:gridAfter w:val="1"/>
          <w:wAfter w:w="29" w:type="dxa"/>
        </w:trPr>
        <w:tc>
          <w:tcPr>
            <w:tcW w:w="2695" w:type="dxa"/>
          </w:tcPr>
          <w:p w14:paraId="7E810F74" w14:textId="77777777" w:rsidR="004D5A11" w:rsidRDefault="004D5A11">
            <w:pPr>
              <w:pStyle w:val="BodyText"/>
              <w:rPr>
                <w:rFonts w:ascii="Arial" w:hAnsi="Arial" w:cs="Arial"/>
                <w:b/>
                <w:bCs/>
              </w:rPr>
            </w:pPr>
            <w:r>
              <w:rPr>
                <w:rFonts w:ascii="Arial" w:hAnsi="Arial" w:cs="Arial"/>
                <w:b/>
                <w:bCs/>
              </w:rPr>
              <w:t xml:space="preserve"> "Cost Statement"</w:t>
            </w:r>
          </w:p>
        </w:tc>
        <w:tc>
          <w:tcPr>
            <w:tcW w:w="7625" w:type="dxa"/>
          </w:tcPr>
          <w:p w14:paraId="383AC409" w14:textId="77777777" w:rsidR="004D5A11" w:rsidRDefault="004D5A11">
            <w:pPr>
              <w:pStyle w:val="BodyText"/>
              <w:jc w:val="both"/>
              <w:rPr>
                <w:rFonts w:ascii="Arial" w:hAnsi="Arial" w:cs="Arial"/>
              </w:rPr>
            </w:pPr>
            <w:r>
              <w:rPr>
                <w:rFonts w:ascii="Arial" w:hAnsi="Arial" w:cs="Arial"/>
              </w:rPr>
              <w:t>as defined in Paragraph 2.14.3;</w:t>
            </w:r>
          </w:p>
        </w:tc>
      </w:tr>
      <w:tr w:rsidR="004D5A11" w14:paraId="50108D4E" w14:textId="77777777" w:rsidTr="00123BEA">
        <w:trPr>
          <w:gridAfter w:val="1"/>
          <w:wAfter w:w="29" w:type="dxa"/>
        </w:trPr>
        <w:tc>
          <w:tcPr>
            <w:tcW w:w="2695" w:type="dxa"/>
          </w:tcPr>
          <w:p w14:paraId="4EA67A39" w14:textId="77777777" w:rsidR="004D5A11" w:rsidRDefault="004D5A11">
            <w:pPr>
              <w:pStyle w:val="BodyText"/>
              <w:rPr>
                <w:rFonts w:ascii="Arial" w:hAnsi="Arial" w:cs="Arial"/>
                <w:b/>
                <w:bCs/>
              </w:rPr>
            </w:pPr>
            <w:r>
              <w:rPr>
                <w:rFonts w:ascii="Arial" w:hAnsi="Arial" w:cs="Arial"/>
                <w:b/>
                <w:bCs/>
              </w:rPr>
              <w:t>"Credit Assessment Score"</w:t>
            </w:r>
          </w:p>
        </w:tc>
        <w:tc>
          <w:tcPr>
            <w:tcW w:w="7625" w:type="dxa"/>
          </w:tcPr>
          <w:p w14:paraId="63ABC77A" w14:textId="77777777" w:rsidR="004D5A11" w:rsidRDefault="004D5A11">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4D5A11" w14:paraId="2774CC64" w14:textId="77777777" w:rsidTr="00123BEA">
        <w:trPr>
          <w:gridAfter w:val="1"/>
          <w:wAfter w:w="29" w:type="dxa"/>
        </w:trPr>
        <w:tc>
          <w:tcPr>
            <w:tcW w:w="2695" w:type="dxa"/>
          </w:tcPr>
          <w:p w14:paraId="2609B816" w14:textId="77777777" w:rsidR="004D5A11" w:rsidRDefault="004D5A11">
            <w:pPr>
              <w:pStyle w:val="BodyText"/>
              <w:rPr>
                <w:rFonts w:ascii="Arial" w:hAnsi="Arial" w:cs="Arial"/>
                <w:b/>
                <w:bCs/>
              </w:rPr>
            </w:pPr>
            <w:r>
              <w:rPr>
                <w:rFonts w:ascii="Arial" w:hAnsi="Arial" w:cs="Arial"/>
                <w:b/>
                <w:bCs/>
              </w:rPr>
              <w:t>"Credit Assessment Sum"</w:t>
            </w:r>
          </w:p>
        </w:tc>
        <w:tc>
          <w:tcPr>
            <w:tcW w:w="7625" w:type="dxa"/>
          </w:tcPr>
          <w:p w14:paraId="5DE7FA29" w14:textId="77777777" w:rsidR="004D5A11" w:rsidRDefault="004D5A11">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29" w:name="_BPDCD_29"/>
            <w:r w:rsidRPr="00842A97">
              <w:rPr>
                <w:rFonts w:ascii="Arial Bold" w:hAnsi="Arial Bold" w:cs="Arial"/>
                <w:b/>
                <w:bCs/>
              </w:rPr>
              <w:t>The Company</w:t>
            </w:r>
            <w:r w:rsidRPr="00842A97">
              <w:rPr>
                <w:rFonts w:ascii="Arial" w:hAnsi="Arial" w:cs="Arial"/>
              </w:rPr>
              <w:t xml:space="preserve"> </w:t>
            </w:r>
            <w:bookmarkEnd w:id="29"/>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4D5A11" w14:paraId="7A320382" w14:textId="77777777" w:rsidTr="00123BEA">
        <w:trPr>
          <w:gridAfter w:val="1"/>
          <w:wAfter w:w="29" w:type="dxa"/>
        </w:trPr>
        <w:tc>
          <w:tcPr>
            <w:tcW w:w="2695" w:type="dxa"/>
          </w:tcPr>
          <w:p w14:paraId="46D1D578" w14:textId="77777777" w:rsidR="004D5A11" w:rsidRDefault="004D5A11">
            <w:pPr>
              <w:pStyle w:val="BodyText"/>
              <w:rPr>
                <w:rFonts w:ascii="Arial" w:hAnsi="Arial" w:cs="Arial"/>
                <w:b/>
                <w:bCs/>
              </w:rPr>
            </w:pPr>
            <w:r>
              <w:rPr>
                <w:rFonts w:ascii="Arial" w:hAnsi="Arial" w:cs="Arial"/>
                <w:b/>
                <w:bCs/>
              </w:rPr>
              <w:t>"Credit Rating"</w:t>
            </w:r>
          </w:p>
        </w:tc>
        <w:tc>
          <w:tcPr>
            <w:tcW w:w="7625" w:type="dxa"/>
          </w:tcPr>
          <w:p w14:paraId="7AF73ED2" w14:textId="77777777" w:rsidR="004D5A11" w:rsidRDefault="004D5A11">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4D5A11" w14:paraId="2B5C5560" w14:textId="77777777" w:rsidTr="00123BEA">
        <w:trPr>
          <w:gridAfter w:val="1"/>
          <w:wAfter w:w="29" w:type="dxa"/>
        </w:trPr>
        <w:tc>
          <w:tcPr>
            <w:tcW w:w="2695" w:type="dxa"/>
          </w:tcPr>
          <w:p w14:paraId="6BBD90EE" w14:textId="77777777" w:rsidR="004D5A11" w:rsidRDefault="004D5A11">
            <w:pPr>
              <w:pStyle w:val="BodyText"/>
              <w:rPr>
                <w:rFonts w:ascii="Arial" w:hAnsi="Arial" w:cs="Arial"/>
                <w:b/>
                <w:bCs/>
              </w:rPr>
            </w:pPr>
            <w:r>
              <w:rPr>
                <w:rFonts w:ascii="Arial" w:hAnsi="Arial" w:cs="Arial"/>
                <w:b/>
                <w:bCs/>
              </w:rPr>
              <w:t>"CUSC"</w:t>
            </w:r>
          </w:p>
        </w:tc>
        <w:tc>
          <w:tcPr>
            <w:tcW w:w="7625" w:type="dxa"/>
          </w:tcPr>
          <w:p w14:paraId="626DDA4B" w14:textId="77777777" w:rsidR="004D5A11" w:rsidRDefault="004D5A11">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4D5A11" w14:paraId="2A193A49" w14:textId="77777777" w:rsidTr="00123BEA">
        <w:trPr>
          <w:gridAfter w:val="1"/>
          <w:wAfter w:w="29" w:type="dxa"/>
        </w:trPr>
        <w:tc>
          <w:tcPr>
            <w:tcW w:w="2695" w:type="dxa"/>
          </w:tcPr>
          <w:p w14:paraId="10440D75" w14:textId="77777777" w:rsidR="004D5A11" w:rsidRDefault="004D5A11">
            <w:pPr>
              <w:pStyle w:val="BodyText"/>
              <w:rPr>
                <w:rFonts w:ascii="Arial" w:hAnsi="Arial" w:cs="Arial"/>
                <w:b/>
                <w:bCs/>
              </w:rPr>
            </w:pPr>
            <w:r>
              <w:rPr>
                <w:rFonts w:ascii="Arial" w:hAnsi="Arial" w:cs="Arial"/>
                <w:b/>
                <w:bCs/>
              </w:rPr>
              <w:t>"CUSC Framework Agreement"</w:t>
            </w:r>
          </w:p>
        </w:tc>
        <w:tc>
          <w:tcPr>
            <w:tcW w:w="7625" w:type="dxa"/>
          </w:tcPr>
          <w:p w14:paraId="1DC50338" w14:textId="77777777" w:rsidR="004D5A11" w:rsidRDefault="004D5A11">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3CF124BA" w14:textId="77777777" w:rsidTr="00123BEA">
        <w:trPr>
          <w:gridAfter w:val="1"/>
          <w:wAfter w:w="29" w:type="dxa"/>
        </w:trPr>
        <w:tc>
          <w:tcPr>
            <w:tcW w:w="2695" w:type="dxa"/>
          </w:tcPr>
          <w:p w14:paraId="24DDCC2D" w14:textId="77777777" w:rsidR="004D5A11" w:rsidRDefault="004D5A11">
            <w:pPr>
              <w:pStyle w:val="BodyText"/>
              <w:rPr>
                <w:rFonts w:ascii="Arial" w:hAnsi="Arial" w:cs="Arial"/>
                <w:b/>
                <w:bCs/>
              </w:rPr>
            </w:pPr>
            <w:r>
              <w:rPr>
                <w:rFonts w:ascii="Arial" w:hAnsi="Arial" w:cs="Arial"/>
                <w:b/>
                <w:bCs/>
              </w:rPr>
              <w:t>"CUSC Implementation Date"</w:t>
            </w:r>
          </w:p>
        </w:tc>
        <w:tc>
          <w:tcPr>
            <w:tcW w:w="7625" w:type="dxa"/>
          </w:tcPr>
          <w:p w14:paraId="6BEEA307" w14:textId="77777777" w:rsidR="004D5A11" w:rsidRDefault="004D5A11">
            <w:pPr>
              <w:pStyle w:val="BodyText"/>
              <w:jc w:val="both"/>
              <w:rPr>
                <w:rFonts w:ascii="Arial" w:hAnsi="Arial" w:cs="Arial"/>
                <w:b/>
                <w:i/>
              </w:rPr>
            </w:pPr>
            <w:r>
              <w:rPr>
                <w:rFonts w:ascii="Arial" w:hAnsi="Arial" w:cs="Arial"/>
              </w:rPr>
              <w:t xml:space="preserve"> 00.01 on the 18 September 2001;</w:t>
            </w:r>
          </w:p>
        </w:tc>
      </w:tr>
      <w:tr w:rsidR="004D5A11" w14:paraId="671A7C46" w14:textId="77777777" w:rsidTr="00123BEA">
        <w:trPr>
          <w:gridAfter w:val="1"/>
          <w:wAfter w:w="29" w:type="dxa"/>
        </w:trPr>
        <w:tc>
          <w:tcPr>
            <w:tcW w:w="2695" w:type="dxa"/>
          </w:tcPr>
          <w:p w14:paraId="0A1ABDAE"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7625" w:type="dxa"/>
          </w:tcPr>
          <w:p w14:paraId="3EEB61FA" w14:textId="77777777" w:rsidR="004D5A11" w:rsidRPr="00A036D5" w:rsidRDefault="004D5A11" w:rsidP="00A63071">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4D5A11" w14:paraId="498058EF" w14:textId="77777777" w:rsidTr="00123BEA">
        <w:trPr>
          <w:gridAfter w:val="1"/>
          <w:wAfter w:w="29" w:type="dxa"/>
        </w:trPr>
        <w:tc>
          <w:tcPr>
            <w:tcW w:w="2695" w:type="dxa"/>
          </w:tcPr>
          <w:p w14:paraId="7E1E7C11"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7625" w:type="dxa"/>
          </w:tcPr>
          <w:p w14:paraId="728A94EE" w14:textId="77777777" w:rsidR="004D5A11" w:rsidRPr="00A036D5" w:rsidRDefault="004D5A11" w:rsidP="00A63071">
            <w:pPr>
              <w:pStyle w:val="clauseindent"/>
              <w:ind w:left="0"/>
              <w:jc w:val="both"/>
              <w:rPr>
                <w:rFonts w:ascii="Arial" w:hAnsi="Arial" w:cs="Arial"/>
              </w:rPr>
            </w:pPr>
            <w:r w:rsidRPr="00A036D5">
              <w:rPr>
                <w:rFonts w:ascii="Arial" w:hAnsi="Arial" w:cs="Arial"/>
              </w:rPr>
              <w:t>a report prepared pursuant to Paragraph 8.29;</w:t>
            </w:r>
          </w:p>
        </w:tc>
      </w:tr>
      <w:tr w:rsidR="004D5A11" w14:paraId="7C15C401" w14:textId="77777777" w:rsidTr="00123BEA">
        <w:trPr>
          <w:gridAfter w:val="1"/>
          <w:wAfter w:w="29" w:type="dxa"/>
        </w:trPr>
        <w:tc>
          <w:tcPr>
            <w:tcW w:w="2695" w:type="dxa"/>
          </w:tcPr>
          <w:p w14:paraId="5BE0A702"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7625" w:type="dxa"/>
          </w:tcPr>
          <w:p w14:paraId="5473DDEE" w14:textId="77777777" w:rsidR="004D5A11" w:rsidRDefault="004D5A11">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4D5A11" w14:paraId="04844CB5" w14:textId="77777777" w:rsidTr="00123BEA">
        <w:trPr>
          <w:gridAfter w:val="1"/>
          <w:wAfter w:w="29" w:type="dxa"/>
        </w:trPr>
        <w:tc>
          <w:tcPr>
            <w:tcW w:w="2695" w:type="dxa"/>
          </w:tcPr>
          <w:p w14:paraId="6A0D64A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7625" w:type="dxa"/>
          </w:tcPr>
          <w:p w14:paraId="1EDC4D0A" w14:textId="77777777" w:rsidR="004D5A11" w:rsidRDefault="004D5A11">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30"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30"/>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31" w:name="_BPDCD_30"/>
            <w:r w:rsidRPr="00842A97">
              <w:rPr>
                <w:rFonts w:ascii="Arial" w:hAnsi="Arial" w:cs="Arial"/>
              </w:rPr>
              <w:t xml:space="preserve">a </w:t>
            </w:r>
            <w:bookmarkEnd w:id="31"/>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32" w:name="_BPDCD_31"/>
            <w:r w:rsidRPr="00842A97">
              <w:rPr>
                <w:rFonts w:ascii="Arial" w:hAnsi="Arial" w:cs="Arial"/>
                <w:bCs/>
              </w:rPr>
              <w:t>the</w:t>
            </w:r>
            <w:r w:rsidRPr="00842A97">
              <w:rPr>
                <w:rFonts w:ascii="Arial" w:hAnsi="Arial" w:cs="Arial"/>
                <w:b/>
                <w:bCs/>
              </w:rPr>
              <w:t xml:space="preserve"> CUSC Modifications Panel</w:t>
            </w:r>
            <w:bookmarkEnd w:id="32"/>
            <w:r w:rsidRPr="00842A97">
              <w:rPr>
                <w:rFonts w:ascii="Arial" w:hAnsi="Arial" w:cs="Arial"/>
              </w:rPr>
              <w:t>;</w:t>
            </w:r>
          </w:p>
        </w:tc>
      </w:tr>
      <w:tr w:rsidR="004D5A11" w14:paraId="74F84059" w14:textId="77777777" w:rsidTr="00123BEA">
        <w:trPr>
          <w:gridAfter w:val="1"/>
          <w:wAfter w:w="29" w:type="dxa"/>
        </w:trPr>
        <w:tc>
          <w:tcPr>
            <w:tcW w:w="2695" w:type="dxa"/>
          </w:tcPr>
          <w:p w14:paraId="627F6796"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CUSC Modification Proposal</w:t>
            </w:r>
            <w:r>
              <w:rPr>
                <w:rFonts w:ascii="Arial" w:hAnsi="Arial" w:cs="Arial"/>
              </w:rPr>
              <w:t>"</w:t>
            </w:r>
          </w:p>
        </w:tc>
        <w:tc>
          <w:tcPr>
            <w:tcW w:w="7625" w:type="dxa"/>
          </w:tcPr>
          <w:p w14:paraId="4CB5C94C" w14:textId="77777777" w:rsidR="004D5A11" w:rsidRDefault="004D5A11">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4D5A11" w14:paraId="5F6659FC" w14:textId="77777777" w:rsidTr="00123BEA">
        <w:trPr>
          <w:gridAfter w:val="1"/>
          <w:wAfter w:w="29" w:type="dxa"/>
        </w:trPr>
        <w:tc>
          <w:tcPr>
            <w:tcW w:w="2695" w:type="dxa"/>
          </w:tcPr>
          <w:p w14:paraId="72C98B11"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7625" w:type="dxa"/>
          </w:tcPr>
          <w:p w14:paraId="38E90B61" w14:textId="77777777" w:rsidR="004D5A11" w:rsidRDefault="004D5A11">
            <w:pPr>
              <w:pStyle w:val="clauseindent"/>
              <w:ind w:left="0"/>
              <w:jc w:val="both"/>
              <w:rPr>
                <w:rFonts w:ascii="Arial" w:hAnsi="Arial" w:cs="Arial"/>
              </w:rPr>
            </w:pPr>
            <w:r>
              <w:rPr>
                <w:rFonts w:ascii="Arial" w:hAnsi="Arial" w:cs="Arial"/>
              </w:rPr>
              <w:t>as defined in Paragraph 8.13.1;</w:t>
            </w:r>
          </w:p>
        </w:tc>
      </w:tr>
      <w:tr w:rsidR="004D5A11" w14:paraId="1216F02C" w14:textId="77777777" w:rsidTr="00123BEA">
        <w:trPr>
          <w:gridAfter w:val="1"/>
          <w:wAfter w:w="29" w:type="dxa"/>
        </w:trPr>
        <w:tc>
          <w:tcPr>
            <w:tcW w:w="2695" w:type="dxa"/>
          </w:tcPr>
          <w:p w14:paraId="7496F8E7"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7625" w:type="dxa"/>
          </w:tcPr>
          <w:p w14:paraId="5ED7A662" w14:textId="77777777" w:rsidR="004D5A11" w:rsidRDefault="004D5A11">
            <w:pPr>
              <w:pStyle w:val="clauseindent"/>
              <w:ind w:left="0"/>
              <w:jc w:val="both"/>
              <w:rPr>
                <w:rFonts w:ascii="Arial" w:hAnsi="Arial" w:cs="Arial"/>
              </w:rPr>
            </w:pPr>
            <w:r>
              <w:rPr>
                <w:rFonts w:ascii="Arial" w:hAnsi="Arial" w:cs="Arial"/>
              </w:rPr>
              <w:t>a report prepared pursuant to Paragraph 8.23;</w:t>
            </w:r>
          </w:p>
        </w:tc>
      </w:tr>
      <w:tr w:rsidR="004D5A11" w14:paraId="27721BB9" w14:textId="77777777" w:rsidTr="00123BEA">
        <w:trPr>
          <w:gridAfter w:val="1"/>
          <w:wAfter w:w="29" w:type="dxa"/>
        </w:trPr>
        <w:tc>
          <w:tcPr>
            <w:tcW w:w="2695" w:type="dxa"/>
          </w:tcPr>
          <w:p w14:paraId="1508710C"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7625" w:type="dxa"/>
          </w:tcPr>
          <w:p w14:paraId="7FE5A183" w14:textId="77777777" w:rsidR="004D5A11" w:rsidRDefault="004D5A11">
            <w:pPr>
              <w:pStyle w:val="clauseindent"/>
              <w:ind w:left="0"/>
              <w:jc w:val="both"/>
              <w:rPr>
                <w:rFonts w:ascii="Arial" w:hAnsi="Arial" w:cs="Arial"/>
              </w:rPr>
            </w:pPr>
            <w:r>
              <w:rPr>
                <w:rFonts w:ascii="Arial" w:hAnsi="Arial" w:cs="Arial"/>
              </w:rPr>
              <w:t>a report prepared pursuant to Paragraph 8.25;</w:t>
            </w:r>
          </w:p>
        </w:tc>
      </w:tr>
      <w:tr w:rsidR="004D5A11" w14:paraId="7E1B6908" w14:textId="77777777" w:rsidTr="00123BEA">
        <w:trPr>
          <w:gridAfter w:val="1"/>
          <w:wAfter w:w="29" w:type="dxa"/>
        </w:trPr>
        <w:tc>
          <w:tcPr>
            <w:tcW w:w="2695" w:type="dxa"/>
          </w:tcPr>
          <w:p w14:paraId="5F9E48D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7625" w:type="dxa"/>
          </w:tcPr>
          <w:p w14:paraId="565E637C" w14:textId="77777777" w:rsidR="004D5A11" w:rsidRDefault="004D5A11">
            <w:pPr>
              <w:pStyle w:val="clauseindent"/>
              <w:ind w:left="0"/>
              <w:jc w:val="both"/>
              <w:rPr>
                <w:rFonts w:ascii="Arial" w:hAnsi="Arial" w:cs="Arial"/>
              </w:rPr>
            </w:pPr>
            <w:r>
              <w:rPr>
                <w:rFonts w:ascii="Arial" w:hAnsi="Arial" w:cs="Arial"/>
              </w:rPr>
              <w:t>the body established and maintained pursuant to Paragraph 8.3;</w:t>
            </w:r>
          </w:p>
        </w:tc>
      </w:tr>
      <w:tr w:rsidR="004D5A11" w14:paraId="5CEDB9A0" w14:textId="77777777" w:rsidTr="00123BEA">
        <w:trPr>
          <w:gridAfter w:val="1"/>
          <w:wAfter w:w="29" w:type="dxa"/>
        </w:trPr>
        <w:tc>
          <w:tcPr>
            <w:tcW w:w="2695" w:type="dxa"/>
          </w:tcPr>
          <w:p w14:paraId="7C9941B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7625" w:type="dxa"/>
          </w:tcPr>
          <w:p w14:paraId="1E7A8284" w14:textId="42D27EAB" w:rsidR="004D5A11" w:rsidRDefault="004D5A11">
            <w:pPr>
              <w:pStyle w:val="clauseindent"/>
              <w:ind w:left="0"/>
              <w:jc w:val="both"/>
              <w:rPr>
                <w:rFonts w:ascii="Arial" w:hAnsi="Arial" w:cs="Arial"/>
              </w:rPr>
            </w:pPr>
            <w:bookmarkStart w:id="33" w:name="_BPDCD_32"/>
            <w:r w:rsidRPr="00842A97">
              <w:rPr>
                <w:rFonts w:ascii="Arial" w:hAnsi="Arial" w:cs="Arial"/>
              </w:rPr>
              <w:t xml:space="preserve">the </w:t>
            </w:r>
            <w:bookmarkEnd w:id="33"/>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34" w:name="_DV_M1"/>
            <w:bookmarkEnd w:id="34"/>
            <w:r>
              <w:rPr>
                <w:rFonts w:ascii="Arial" w:hAnsi="Arial" w:cs="Arial"/>
              </w:rPr>
              <w:t xml:space="preserve"> undertaken by the </w:t>
            </w:r>
            <w:bookmarkStart w:id="35" w:name="_DV_C5"/>
            <w:r>
              <w:rPr>
                <w:rStyle w:val="DeltaViewInsertion"/>
                <w:rFonts w:ascii="Arial" w:hAnsi="Arial" w:cs="Arial"/>
                <w:b/>
                <w:bCs/>
                <w:color w:val="auto"/>
                <w:u w:val="none"/>
              </w:rPr>
              <w:t xml:space="preserve">Panel </w:t>
            </w:r>
            <w:bookmarkStart w:id="36" w:name="_DV_M2"/>
            <w:bookmarkEnd w:id="35"/>
            <w:bookmarkEnd w:id="36"/>
            <w:r>
              <w:rPr>
                <w:rFonts w:ascii="Arial" w:hAnsi="Arial" w:cs="Arial"/>
                <w:b/>
                <w:bCs/>
              </w:rPr>
              <w:t>Chair</w:t>
            </w:r>
            <w:r w:rsidR="0090418F">
              <w:rPr>
                <w:rFonts w:ascii="Arial" w:hAnsi="Arial" w:cs="Arial"/>
                <w:b/>
                <w:bCs/>
              </w:rPr>
              <w:t>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37" w:name="_BPDCD_33"/>
            <w:r w:rsidRPr="00842A97">
              <w:rPr>
                <w:rFonts w:ascii="Arial Bold" w:hAnsi="Arial Bold" w:cs="Arial"/>
                <w:b/>
              </w:rPr>
              <w:t>Applicable</w:t>
            </w:r>
            <w:r w:rsidRPr="00842A97">
              <w:rPr>
                <w:rFonts w:ascii="Arial Bold" w:hAnsi="Arial Bold" w:cs="Arial"/>
              </w:rPr>
              <w:t xml:space="preserve"> </w:t>
            </w:r>
            <w:bookmarkEnd w:id="37"/>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4D5A11" w14:paraId="46EB421A" w14:textId="77777777" w:rsidTr="00123BEA">
        <w:trPr>
          <w:gridAfter w:val="1"/>
          <w:wAfter w:w="29" w:type="dxa"/>
        </w:trPr>
        <w:tc>
          <w:tcPr>
            <w:tcW w:w="2695" w:type="dxa"/>
          </w:tcPr>
          <w:p w14:paraId="26F7076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7625" w:type="dxa"/>
          </w:tcPr>
          <w:p w14:paraId="6DE3601E" w14:textId="20523CF7" w:rsidR="004D5A11" w:rsidRDefault="004D5A11">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w:t>
            </w:r>
            <w:r w:rsidR="0090418F">
              <w:rPr>
                <w:rFonts w:ascii="Arial" w:hAnsi="Arial" w:cs="Arial"/>
                <w:b/>
                <w:bCs/>
              </w:rPr>
              <w:t>person</w:t>
            </w:r>
            <w:r>
              <w:rPr>
                <w:rFonts w:ascii="Arial" w:hAnsi="Arial" w:cs="Arial"/>
              </w:rPr>
              <w:t xml:space="preserve"> in accordance with Paragraph</w:t>
            </w:r>
            <w:bookmarkStart w:id="38" w:name="_BPDCD_34"/>
            <w:r>
              <w:rPr>
                <w:rStyle w:val="DeltaViewInsertion"/>
                <w:rFonts w:ascii="Arial" w:hAnsi="Arial" w:cs="Arial"/>
                <w:strike/>
                <w:color w:val="FF0000"/>
                <w:u w:val="none"/>
              </w:rPr>
              <w:t>.</w:t>
            </w:r>
            <w:r>
              <w:rPr>
                <w:rStyle w:val="DeltaViewInsertion"/>
                <w:rFonts w:ascii="Arial" w:hAnsi="Arial" w:cs="Arial"/>
              </w:rPr>
              <w:t xml:space="preserve"> </w:t>
            </w:r>
            <w:bookmarkEnd w:id="38"/>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39"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39"/>
            <w:r w:rsidRPr="00842A97">
              <w:rPr>
                <w:rFonts w:ascii="Arial" w:hAnsi="Arial" w:cs="Arial"/>
                <w:b/>
                <w:bCs/>
              </w:rPr>
              <w:t xml:space="preserve">Workgroup Alternative CUSC Modification </w:t>
            </w:r>
            <w:bookmarkStart w:id="40" w:name="_BPDCI_36"/>
            <w:r w:rsidRPr="00842A97">
              <w:rPr>
                <w:rFonts w:ascii="Arial" w:hAnsi="Arial" w:cs="Arial"/>
                <w:bCs/>
              </w:rPr>
              <w:t>set out in the</w:t>
            </w:r>
            <w:r w:rsidRPr="00842A97">
              <w:rPr>
                <w:rFonts w:ascii="Arial" w:hAnsi="Arial" w:cs="Arial"/>
                <w:b/>
                <w:bCs/>
              </w:rPr>
              <w:t xml:space="preserve"> CUSC Modification Self-Governance Report, </w:t>
            </w:r>
            <w:bookmarkEnd w:id="40"/>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4D5A11" w14:paraId="392328A3" w14:textId="77777777" w:rsidTr="00123BEA">
        <w:trPr>
          <w:gridAfter w:val="1"/>
          <w:wAfter w:w="29" w:type="dxa"/>
        </w:trPr>
        <w:tc>
          <w:tcPr>
            <w:tcW w:w="2695" w:type="dxa"/>
          </w:tcPr>
          <w:p w14:paraId="4A53CC2A" w14:textId="77777777" w:rsidR="004D5A11" w:rsidRDefault="004D5A11">
            <w:pPr>
              <w:pStyle w:val="BodyText"/>
              <w:rPr>
                <w:rFonts w:ascii="Arial" w:hAnsi="Arial" w:cs="Arial"/>
                <w:b/>
                <w:bCs/>
              </w:rPr>
            </w:pPr>
            <w:r>
              <w:rPr>
                <w:rFonts w:ascii="Arial" w:hAnsi="Arial" w:cs="Arial"/>
                <w:b/>
                <w:bCs/>
              </w:rPr>
              <w:t>"CUSC Party"</w:t>
            </w:r>
          </w:p>
        </w:tc>
        <w:tc>
          <w:tcPr>
            <w:tcW w:w="7625" w:type="dxa"/>
          </w:tcPr>
          <w:p w14:paraId="0BCC569B" w14:textId="4A48A3FF" w:rsidR="004D5A11" w:rsidRDefault="7E2C4037" w:rsidP="5659255A">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w:t>
            </w:r>
            <w:r w:rsidR="504C56B3"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637F602" w14:textId="77777777" w:rsidTr="00123BEA">
        <w:trPr>
          <w:gridAfter w:val="1"/>
          <w:wAfter w:w="29" w:type="dxa"/>
        </w:trPr>
        <w:tc>
          <w:tcPr>
            <w:tcW w:w="2695" w:type="dxa"/>
          </w:tcPr>
          <w:p w14:paraId="14DAD520" w14:textId="77777777" w:rsidR="004D5A11" w:rsidRDefault="004D5A11">
            <w:pPr>
              <w:pStyle w:val="BodyText"/>
              <w:rPr>
                <w:rFonts w:ascii="Arial" w:hAnsi="Arial" w:cs="Arial"/>
                <w:b/>
                <w:bCs/>
              </w:rPr>
            </w:pPr>
            <w:r>
              <w:rPr>
                <w:rFonts w:ascii="Arial" w:hAnsi="Arial" w:cs="Arial"/>
                <w:b/>
                <w:bCs/>
              </w:rPr>
              <w:t>"Customer"</w:t>
            </w:r>
          </w:p>
        </w:tc>
        <w:tc>
          <w:tcPr>
            <w:tcW w:w="7625" w:type="dxa"/>
          </w:tcPr>
          <w:p w14:paraId="2A2EF349" w14:textId="0DF99737" w:rsidR="004D5A11" w:rsidRDefault="004D5A11">
            <w:pPr>
              <w:pStyle w:val="BodyText"/>
              <w:jc w:val="both"/>
              <w:rPr>
                <w:rFonts w:ascii="Arial" w:hAnsi="Arial" w:cs="Arial"/>
                <w:b/>
              </w:rPr>
            </w:pPr>
            <w:r>
              <w:rPr>
                <w:rFonts w:ascii="Arial" w:hAnsi="Arial" w:cs="Arial"/>
              </w:rPr>
              <w:t xml:space="preserve">a person to whom electrical power is provided (whether or not </w:t>
            </w:r>
            <w:r w:rsidR="002F0DA2">
              <w:rPr>
                <w:rFonts w:ascii="Arial" w:hAnsi="Arial" w:cs="Arial"/>
              </w:rPr>
              <w:t xml:space="preserve">they are </w:t>
            </w:r>
            <w:r>
              <w:rPr>
                <w:rFonts w:ascii="Arial" w:hAnsi="Arial" w:cs="Arial"/>
              </w:rPr>
              <w:t xml:space="preserve">the provider of such electrical power) other than power to meet </w:t>
            </w:r>
            <w:r>
              <w:rPr>
                <w:rFonts w:ascii="Arial" w:hAnsi="Arial" w:cs="Arial"/>
                <w:b/>
              </w:rPr>
              <w:t>Station Demand</w:t>
            </w:r>
            <w:r>
              <w:rPr>
                <w:rFonts w:ascii="Arial" w:hAnsi="Arial" w:cs="Arial"/>
              </w:rPr>
              <w:t xml:space="preserve"> of that person;</w:t>
            </w:r>
          </w:p>
        </w:tc>
      </w:tr>
      <w:tr w:rsidR="004D5A11" w14:paraId="0DDB1864" w14:textId="77777777" w:rsidTr="00123BEA">
        <w:trPr>
          <w:gridAfter w:val="1"/>
          <w:wAfter w:w="29" w:type="dxa"/>
        </w:trPr>
        <w:tc>
          <w:tcPr>
            <w:tcW w:w="2695" w:type="dxa"/>
          </w:tcPr>
          <w:p w14:paraId="0BE5974D" w14:textId="77777777" w:rsidR="004D5A11" w:rsidRDefault="004D5A11">
            <w:pPr>
              <w:pStyle w:val="BodyText"/>
              <w:rPr>
                <w:rFonts w:ascii="Arial" w:hAnsi="Arial" w:cs="Arial"/>
                <w:b/>
                <w:bCs/>
              </w:rPr>
            </w:pPr>
            <w:r>
              <w:rPr>
                <w:rFonts w:ascii="Arial" w:hAnsi="Arial" w:cs="Arial"/>
                <w:b/>
                <w:bCs/>
              </w:rPr>
              <w:t>“Customer Services Team”</w:t>
            </w:r>
          </w:p>
        </w:tc>
        <w:tc>
          <w:tcPr>
            <w:tcW w:w="7625" w:type="dxa"/>
          </w:tcPr>
          <w:p w14:paraId="01EA2005" w14:textId="77777777" w:rsidR="004D5A11" w:rsidRDefault="004D5A11">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2B1569" w14:paraId="0F35D7E5" w14:textId="77777777" w:rsidTr="00123BEA">
        <w:trPr>
          <w:gridAfter w:val="1"/>
          <w:wAfter w:w="29" w:type="dxa"/>
        </w:trPr>
        <w:tc>
          <w:tcPr>
            <w:tcW w:w="2695" w:type="dxa"/>
          </w:tcPr>
          <w:p w14:paraId="29436D21" w14:textId="77777777" w:rsidR="002B1569" w:rsidRDefault="002B1569">
            <w:pPr>
              <w:pStyle w:val="BodyText"/>
              <w:rPr>
                <w:rFonts w:ascii="Arial" w:hAnsi="Arial" w:cs="Arial"/>
                <w:b/>
                <w:bCs/>
              </w:rPr>
            </w:pPr>
            <w:r>
              <w:rPr>
                <w:rFonts w:ascii="Arial" w:hAnsi="Arial" w:cs="Arial"/>
                <w:b/>
                <w:bCs/>
              </w:rPr>
              <w:t>“CVA Storage Facility”</w:t>
            </w:r>
          </w:p>
        </w:tc>
        <w:tc>
          <w:tcPr>
            <w:tcW w:w="7625" w:type="dxa"/>
          </w:tcPr>
          <w:p w14:paraId="1ABE4955" w14:textId="77777777"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performs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as its sole function;</w:t>
            </w:r>
          </w:p>
          <w:p w14:paraId="2CFC6D74" w14:textId="6D64ED95"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is operated by a </w:t>
            </w:r>
            <w:r w:rsidR="002B1569" w:rsidRPr="002B1569">
              <w:rPr>
                <w:rFonts w:ascii="Arial" w:eastAsia="Times New Roman" w:hAnsi="Arial" w:cs="Arial"/>
                <w:b/>
                <w:color w:val="000000"/>
                <w:lang w:eastAsia="en-GB"/>
              </w:rPr>
              <w:t>Storage Facility Operator</w:t>
            </w:r>
            <w:r w:rsidR="002B1569" w:rsidRPr="002B1569">
              <w:rPr>
                <w:rFonts w:ascii="Arial" w:eastAsia="Times New Roman" w:hAnsi="Arial" w:cs="Arial"/>
                <w:color w:val="000000"/>
                <w:lang w:eastAsia="en-GB"/>
              </w:rPr>
              <w:t xml:space="preserve"> </w:t>
            </w:r>
          </w:p>
          <w:p w14:paraId="6AFFD953"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has its imports and exports measured only by </w:t>
            </w:r>
            <w:r w:rsidR="002B1569" w:rsidRPr="002B1569">
              <w:rPr>
                <w:rFonts w:ascii="Arial" w:eastAsia="Times New Roman" w:hAnsi="Arial" w:cs="Arial"/>
                <w:b/>
                <w:color w:val="000000"/>
                <w:lang w:eastAsia="en-GB"/>
              </w:rPr>
              <w:t xml:space="preserve">Half Hourly Metering Systems </w:t>
            </w:r>
            <w:r w:rsidR="002B1569" w:rsidRPr="002B1569">
              <w:rPr>
                <w:rFonts w:ascii="Arial" w:eastAsia="Times New Roman" w:hAnsi="Arial" w:cs="Arial"/>
                <w:color w:val="000000"/>
                <w:lang w:eastAsia="en-GB"/>
              </w:rPr>
              <w:t xml:space="preserve">which are registered in the </w:t>
            </w:r>
            <w:r w:rsidR="002B1569" w:rsidRPr="002B1569">
              <w:rPr>
                <w:rFonts w:ascii="Arial" w:eastAsia="Times New Roman" w:hAnsi="Arial" w:cs="Arial"/>
                <w:b/>
                <w:color w:val="000000"/>
                <w:lang w:eastAsia="en-GB"/>
              </w:rPr>
              <w:t>Central Meter Registration Service (CMRS)</w:t>
            </w:r>
            <w:r w:rsidR="002B1569" w:rsidRPr="002B1569">
              <w:rPr>
                <w:rFonts w:ascii="Arial" w:eastAsia="Times New Roman" w:hAnsi="Arial" w:cs="Arial"/>
                <w:color w:val="000000"/>
                <w:lang w:eastAsia="en-GB"/>
              </w:rPr>
              <w:t xml:space="preserve">, and as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within the </w:t>
            </w:r>
            <w:r w:rsidR="002B1569" w:rsidRPr="002B1569">
              <w:rPr>
                <w:rFonts w:ascii="Arial" w:eastAsia="Times New Roman" w:hAnsi="Arial" w:cs="Arial"/>
                <w:b/>
                <w:color w:val="000000"/>
                <w:lang w:eastAsia="en-GB"/>
              </w:rPr>
              <w:t>Central Registration Service (CRS)</w:t>
            </w:r>
            <w:r w:rsidR="002B1569" w:rsidRPr="002B1569">
              <w:rPr>
                <w:rFonts w:ascii="Arial" w:eastAsia="Times New Roman" w:hAnsi="Arial" w:cs="Arial"/>
                <w:color w:val="000000"/>
                <w:lang w:eastAsia="en-GB"/>
              </w:rPr>
              <w:t xml:space="preserve"> and where those </w:t>
            </w:r>
            <w:r w:rsidR="002B1569" w:rsidRPr="002B1569">
              <w:rPr>
                <w:rFonts w:ascii="Arial" w:eastAsia="Times New Roman" w:hAnsi="Arial" w:cs="Arial"/>
                <w:b/>
                <w:color w:val="000000"/>
                <w:lang w:eastAsia="en-GB"/>
              </w:rPr>
              <w:t>Half Hourly Metering Systems</w:t>
            </w:r>
            <w:r w:rsidR="002B1569" w:rsidRPr="002B1569">
              <w:rPr>
                <w:rFonts w:ascii="Arial" w:eastAsia="Times New Roman" w:hAnsi="Arial" w:cs="Arial"/>
                <w:color w:val="000000"/>
                <w:lang w:eastAsia="en-GB"/>
              </w:rPr>
              <w:t xml:space="preserve"> only measure activities necessary for performing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w:t>
            </w:r>
          </w:p>
          <w:p w14:paraId="74412B5A" w14:textId="77777777" w:rsid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comprises plant and apparatus registered as part of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or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which only perform activities necessary for </w:t>
            </w:r>
            <w:r w:rsidR="002B1569" w:rsidRPr="002B1569">
              <w:rPr>
                <w:rFonts w:ascii="Arial" w:eastAsia="Times New Roman" w:hAnsi="Arial" w:cs="Arial"/>
                <w:b/>
                <w:color w:val="000000"/>
                <w:lang w:eastAsia="en-GB"/>
              </w:rPr>
              <w:t xml:space="preserve">Electricity </w:t>
            </w:r>
            <w:r w:rsidR="002B1569" w:rsidRPr="002B1569">
              <w:rPr>
                <w:rFonts w:ascii="Arial" w:eastAsia="Times New Roman" w:hAnsi="Arial" w:cs="Arial"/>
                <w:b/>
                <w:color w:val="000000"/>
                <w:lang w:eastAsia="en-GB"/>
              </w:rPr>
              <w:lastRenderedPageBreak/>
              <w:t>Storage</w:t>
            </w:r>
            <w:r w:rsidR="002B1569" w:rsidRPr="002B1569">
              <w:rPr>
                <w:rFonts w:ascii="Arial" w:eastAsia="Times New Roman" w:hAnsi="Arial" w:cs="Arial"/>
                <w:color w:val="000000"/>
                <w:lang w:eastAsia="en-GB"/>
              </w:rPr>
              <w:t xml:space="preserve">, and the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are listed within a bi-lateral agreement; and</w:t>
            </w:r>
          </w:p>
          <w:p w14:paraId="0329129C" w14:textId="77777777" w:rsidR="002B1569" w:rsidRPr="002B1569" w:rsidRDefault="002B1569"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2B1569" w:rsidRDefault="002B1569" w:rsidP="002B1569">
            <w:pPr>
              <w:pStyle w:val="BodyText"/>
              <w:ind w:left="1168" w:hanging="1168"/>
              <w:jc w:val="both"/>
              <w:rPr>
                <w:rFonts w:ascii="Arial" w:hAnsi="Arial" w:cs="Arial"/>
              </w:rPr>
            </w:pPr>
          </w:p>
        </w:tc>
      </w:tr>
      <w:tr w:rsidR="004D5A11" w14:paraId="0AC51C58" w14:textId="77777777" w:rsidTr="00123BEA">
        <w:trPr>
          <w:gridAfter w:val="1"/>
          <w:wAfter w:w="29" w:type="dxa"/>
        </w:trPr>
        <w:tc>
          <w:tcPr>
            <w:tcW w:w="2695" w:type="dxa"/>
          </w:tcPr>
          <w:p w14:paraId="1FA81ED8" w14:textId="77777777" w:rsidR="004D5A11" w:rsidRDefault="004D5A11">
            <w:pPr>
              <w:pStyle w:val="BodyText"/>
              <w:rPr>
                <w:rFonts w:ascii="Arial" w:hAnsi="Arial" w:cs="Arial"/>
                <w:b/>
                <w:bCs/>
              </w:rPr>
            </w:pPr>
            <w:r>
              <w:rPr>
                <w:rFonts w:ascii="Arial" w:hAnsi="Arial" w:cs="Arial"/>
                <w:b/>
                <w:bCs/>
              </w:rPr>
              <w:lastRenderedPageBreak/>
              <w:t>“DC Converter”</w:t>
            </w:r>
          </w:p>
        </w:tc>
        <w:tc>
          <w:tcPr>
            <w:tcW w:w="7625" w:type="dxa"/>
          </w:tcPr>
          <w:p w14:paraId="0FB41638"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7817FA57" w14:textId="77777777" w:rsidTr="00123BEA">
        <w:trPr>
          <w:gridAfter w:val="1"/>
          <w:wAfter w:w="29" w:type="dxa"/>
        </w:trPr>
        <w:tc>
          <w:tcPr>
            <w:tcW w:w="2695" w:type="dxa"/>
          </w:tcPr>
          <w:p w14:paraId="46DCFFB6" w14:textId="77777777" w:rsidR="004D5A11" w:rsidRDefault="004D5A11">
            <w:pPr>
              <w:pStyle w:val="BodyText"/>
              <w:rPr>
                <w:rFonts w:ascii="Arial" w:hAnsi="Arial" w:cs="Arial"/>
                <w:b/>
                <w:bCs/>
              </w:rPr>
            </w:pPr>
            <w:r>
              <w:rPr>
                <w:rFonts w:ascii="Arial" w:hAnsi="Arial" w:cs="Arial"/>
                <w:b/>
                <w:bCs/>
              </w:rPr>
              <w:t>"Data Registration Code" or "DRC"</w:t>
            </w:r>
          </w:p>
        </w:tc>
        <w:tc>
          <w:tcPr>
            <w:tcW w:w="7625" w:type="dxa"/>
          </w:tcPr>
          <w:p w14:paraId="274AB53F" w14:textId="77777777" w:rsidR="004D5A11" w:rsidRDefault="004D5A11">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4D5A11" w14:paraId="5CF9D6EE" w14:textId="77777777" w:rsidTr="00123BEA">
        <w:trPr>
          <w:gridAfter w:val="1"/>
          <w:wAfter w:w="29" w:type="dxa"/>
        </w:trPr>
        <w:tc>
          <w:tcPr>
            <w:tcW w:w="2695" w:type="dxa"/>
          </w:tcPr>
          <w:p w14:paraId="4AEBCE3F" w14:textId="77777777" w:rsidR="004D5A11" w:rsidRDefault="004D5A11">
            <w:pPr>
              <w:pStyle w:val="BodyText"/>
              <w:rPr>
                <w:rFonts w:ascii="Arial" w:hAnsi="Arial" w:cs="Arial"/>
                <w:b/>
                <w:bCs/>
              </w:rPr>
            </w:pPr>
            <w:r>
              <w:rPr>
                <w:rFonts w:ascii="Arial" w:hAnsi="Arial" w:cs="Arial"/>
                <w:b/>
                <w:bCs/>
              </w:rPr>
              <w:t>“DCLF”</w:t>
            </w:r>
          </w:p>
        </w:tc>
        <w:tc>
          <w:tcPr>
            <w:tcW w:w="7625" w:type="dxa"/>
          </w:tcPr>
          <w:p w14:paraId="53541D6E" w14:textId="77777777" w:rsidR="004D5A11" w:rsidRDefault="004D5A11">
            <w:pPr>
              <w:pStyle w:val="BodyText"/>
              <w:jc w:val="both"/>
              <w:rPr>
                <w:rFonts w:ascii="Arial" w:hAnsi="Arial" w:cs="Arial"/>
              </w:rPr>
            </w:pPr>
            <w:r>
              <w:rPr>
                <w:rFonts w:ascii="Arial" w:hAnsi="Arial" w:cs="Arial"/>
              </w:rPr>
              <w:t>Direct Current Load Flow;</w:t>
            </w:r>
          </w:p>
        </w:tc>
      </w:tr>
      <w:tr w:rsidR="002B1569" w14:paraId="7F0E11AC" w14:textId="77777777" w:rsidTr="00123BEA">
        <w:trPr>
          <w:gridAfter w:val="1"/>
          <w:wAfter w:w="29" w:type="dxa"/>
        </w:trPr>
        <w:tc>
          <w:tcPr>
            <w:tcW w:w="2695" w:type="dxa"/>
          </w:tcPr>
          <w:p w14:paraId="77B75DB8" w14:textId="77777777" w:rsidR="002B1569" w:rsidRPr="002B1569" w:rsidRDefault="002B1569" w:rsidP="002B1569">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7625" w:type="dxa"/>
            <w:vAlign w:val="center"/>
          </w:tcPr>
          <w:p w14:paraId="5EDDD3AA" w14:textId="47864E4D" w:rsidR="002B1569" w:rsidRPr="00AC2BBA" w:rsidRDefault="00AC2BBA" w:rsidP="002B1569">
            <w:pPr>
              <w:pStyle w:val="BodyText"/>
              <w:jc w:val="both"/>
              <w:rPr>
                <w:rFonts w:ascii="Arial" w:hAnsi="Arial" w:cs="Arial"/>
                <w:szCs w:val="22"/>
              </w:rPr>
            </w:pPr>
            <w:r w:rsidRPr="00AC2BBA">
              <w:rPr>
                <w:rFonts w:ascii="Arial" w:hAnsi="Arial" w:cs="Arial"/>
                <w:color w:val="000000"/>
                <w:szCs w:val="22"/>
                <w:lang w:eastAsia="en-GB"/>
              </w:rPr>
              <w:t xml:space="preserve">is a statement to be submitted by the </w:t>
            </w:r>
            <w:r w:rsidRPr="00AC2BBA">
              <w:rPr>
                <w:rFonts w:ascii="Arial" w:hAnsi="Arial" w:cs="Arial"/>
                <w:b/>
                <w:color w:val="000000"/>
                <w:szCs w:val="22"/>
                <w:lang w:eastAsia="en-GB"/>
              </w:rPr>
              <w:t>Registrant</w:t>
            </w:r>
            <w:r w:rsidRPr="00AC2BBA">
              <w:rPr>
                <w:rFonts w:ascii="Arial" w:hAnsi="Arial" w:cs="Arial"/>
                <w:color w:val="000000"/>
                <w:szCs w:val="22"/>
                <w:lang w:eastAsia="en-GB"/>
              </w:rPr>
              <w:t xml:space="preserve"> of the relevant </w:t>
            </w:r>
            <w:r w:rsidRPr="00AC2BBA">
              <w:rPr>
                <w:rFonts w:ascii="Arial" w:hAnsi="Arial" w:cs="Arial"/>
                <w:b/>
                <w:color w:val="000000"/>
                <w:szCs w:val="22"/>
                <w:lang w:eastAsia="en-GB"/>
              </w:rPr>
              <w:t>BM Unit(s)</w:t>
            </w:r>
            <w:r w:rsidRPr="00AC2BBA">
              <w:rPr>
                <w:rFonts w:ascii="Arial" w:hAnsi="Arial" w:cs="Arial"/>
                <w:color w:val="000000"/>
                <w:szCs w:val="22"/>
                <w:lang w:eastAsia="en-GB"/>
              </w:rPr>
              <w:t xml:space="preserve"> or </w:t>
            </w:r>
            <w:r w:rsidRPr="00AC2BBA">
              <w:rPr>
                <w:rFonts w:ascii="Arial" w:hAnsi="Arial" w:cs="Arial"/>
                <w:b/>
                <w:color w:val="000000"/>
                <w:szCs w:val="22"/>
                <w:lang w:eastAsia="en-GB"/>
              </w:rPr>
              <w:t>Single Site</w:t>
            </w:r>
          </w:p>
        </w:tc>
      </w:tr>
      <w:tr w:rsidR="002B1569" w14:paraId="6D2BE6C8" w14:textId="77777777" w:rsidTr="00123BEA">
        <w:trPr>
          <w:gridAfter w:val="1"/>
          <w:wAfter w:w="29" w:type="dxa"/>
        </w:trPr>
        <w:tc>
          <w:tcPr>
            <w:tcW w:w="2695" w:type="dxa"/>
          </w:tcPr>
          <w:p w14:paraId="59C8E96C" w14:textId="77777777" w:rsidR="002B1569" w:rsidRDefault="002B1569" w:rsidP="002B1569">
            <w:pPr>
              <w:pStyle w:val="BodyText"/>
              <w:rPr>
                <w:rFonts w:ascii="Arial" w:hAnsi="Arial" w:cs="Arial"/>
                <w:b/>
                <w:bCs/>
              </w:rPr>
            </w:pPr>
            <w:r>
              <w:rPr>
                <w:rFonts w:ascii="Arial" w:hAnsi="Arial" w:cs="Arial"/>
                <w:b/>
                <w:bCs/>
              </w:rPr>
              <w:t>"Deemed HH Forecasting Performance"</w:t>
            </w:r>
          </w:p>
        </w:tc>
        <w:tc>
          <w:tcPr>
            <w:tcW w:w="7625" w:type="dxa"/>
          </w:tcPr>
          <w:p w14:paraId="0BAFAA7B" w14:textId="77777777" w:rsidR="002B1569" w:rsidRPr="00842A97" w:rsidRDefault="002B1569" w:rsidP="002B1569">
            <w:pPr>
              <w:pStyle w:val="BodyText"/>
              <w:jc w:val="both"/>
              <w:rPr>
                <w:rFonts w:ascii="Arial" w:hAnsi="Arial" w:cs="Arial"/>
                <w:b/>
                <w:i/>
              </w:rPr>
            </w:pPr>
            <w:r w:rsidRPr="00842A97">
              <w:rPr>
                <w:rFonts w:ascii="Arial" w:hAnsi="Arial" w:cs="Arial"/>
              </w:rPr>
              <w:t xml:space="preserve">the sum calculated in accordance with </w:t>
            </w:r>
            <w:bookmarkStart w:id="41" w:name="_BPDCI_37"/>
            <w:r w:rsidRPr="00842A97">
              <w:rPr>
                <w:rFonts w:ascii="Arial" w:hAnsi="Arial" w:cs="Arial"/>
              </w:rPr>
              <w:t xml:space="preserve">Section 3, </w:t>
            </w:r>
            <w:bookmarkEnd w:id="41"/>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2B1569" w14:paraId="2F858F5F" w14:textId="77777777" w:rsidTr="00123BEA">
        <w:trPr>
          <w:gridAfter w:val="1"/>
          <w:wAfter w:w="29" w:type="dxa"/>
        </w:trPr>
        <w:tc>
          <w:tcPr>
            <w:tcW w:w="2695" w:type="dxa"/>
          </w:tcPr>
          <w:p w14:paraId="4841660A" w14:textId="77777777" w:rsidR="002B1569" w:rsidRDefault="002B1569" w:rsidP="002B1569">
            <w:pPr>
              <w:pStyle w:val="BodyText"/>
              <w:rPr>
                <w:rFonts w:ascii="Arial" w:hAnsi="Arial" w:cs="Arial"/>
                <w:b/>
                <w:bCs/>
              </w:rPr>
            </w:pPr>
            <w:r>
              <w:rPr>
                <w:rFonts w:ascii="Arial" w:hAnsi="Arial" w:cs="Arial"/>
                <w:b/>
                <w:bCs/>
              </w:rPr>
              <w:t>"Deemed NHH Forecasting Performance"</w:t>
            </w:r>
          </w:p>
        </w:tc>
        <w:tc>
          <w:tcPr>
            <w:tcW w:w="7625" w:type="dxa"/>
          </w:tcPr>
          <w:p w14:paraId="0FF47051" w14:textId="77777777" w:rsidR="002B1569" w:rsidRPr="00842A97" w:rsidRDefault="002B1569" w:rsidP="002B1569">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42" w:name="_BPDCI_38"/>
            <w:r w:rsidRPr="00842A97">
              <w:rPr>
                <w:rFonts w:ascii="Arial" w:hAnsi="Arial" w:cs="Arial"/>
              </w:rPr>
              <w:t xml:space="preserve">Section 3, </w:t>
            </w:r>
            <w:bookmarkEnd w:id="42"/>
            <w:r w:rsidRPr="00842A97">
              <w:rPr>
                <w:rFonts w:ascii="Arial" w:hAnsi="Arial" w:cs="Arial"/>
              </w:rPr>
              <w:t>Appendix 2 Paragraph 6  as it may be revised pursuant to Paragraph 3.22.8.</w:t>
            </w:r>
          </w:p>
        </w:tc>
      </w:tr>
      <w:tr w:rsidR="002B1569" w14:paraId="0E41BD07" w14:textId="77777777" w:rsidTr="00123BEA">
        <w:trPr>
          <w:gridAfter w:val="1"/>
          <w:wAfter w:w="29" w:type="dxa"/>
        </w:trPr>
        <w:tc>
          <w:tcPr>
            <w:tcW w:w="2695" w:type="dxa"/>
          </w:tcPr>
          <w:p w14:paraId="31D9EEFA" w14:textId="77777777" w:rsidR="002B1569" w:rsidRDefault="002B1569" w:rsidP="002B1569">
            <w:pPr>
              <w:pStyle w:val="BodyText"/>
              <w:rPr>
                <w:rFonts w:ascii="Arial" w:hAnsi="Arial" w:cs="Arial"/>
                <w:b/>
                <w:bCs/>
              </w:rPr>
            </w:pPr>
            <w:r>
              <w:rPr>
                <w:rFonts w:ascii="Arial" w:hAnsi="Arial" w:cs="Arial"/>
                <w:b/>
                <w:bCs/>
              </w:rPr>
              <w:t>"Deenergisation" or "Deenergise(d)"</w:t>
            </w:r>
          </w:p>
        </w:tc>
        <w:tc>
          <w:tcPr>
            <w:tcW w:w="7625" w:type="dxa"/>
          </w:tcPr>
          <w:p w14:paraId="10B1C0E5" w14:textId="77777777" w:rsidR="002B1569" w:rsidRDefault="002B1569" w:rsidP="002B1569">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2B1569" w14:paraId="4BA4B642" w14:textId="77777777" w:rsidTr="00123BEA">
        <w:trPr>
          <w:gridAfter w:val="1"/>
          <w:wAfter w:w="29" w:type="dxa"/>
        </w:trPr>
        <w:tc>
          <w:tcPr>
            <w:tcW w:w="2695" w:type="dxa"/>
          </w:tcPr>
          <w:p w14:paraId="0AFD72FD" w14:textId="77777777" w:rsidR="002B1569" w:rsidRDefault="002B1569" w:rsidP="002B1569">
            <w:pPr>
              <w:pStyle w:val="BodyText"/>
              <w:rPr>
                <w:rFonts w:ascii="Arial" w:hAnsi="Arial" w:cs="Arial"/>
                <w:b/>
                <w:bCs/>
              </w:rPr>
            </w:pPr>
            <w:r>
              <w:rPr>
                <w:rFonts w:ascii="Arial" w:hAnsi="Arial" w:cs="Arial"/>
                <w:b/>
                <w:bCs/>
              </w:rPr>
              <w:t>"Defaulting Party"</w:t>
            </w:r>
          </w:p>
        </w:tc>
        <w:tc>
          <w:tcPr>
            <w:tcW w:w="7625" w:type="dxa"/>
          </w:tcPr>
          <w:p w14:paraId="3831054A" w14:textId="77777777" w:rsidR="002B1569" w:rsidRDefault="002B1569" w:rsidP="002B1569">
            <w:pPr>
              <w:pStyle w:val="BodyText"/>
              <w:jc w:val="both"/>
              <w:rPr>
                <w:rFonts w:ascii="Arial" w:hAnsi="Arial" w:cs="Arial"/>
              </w:rPr>
            </w:pPr>
            <w:r>
              <w:rPr>
                <w:rFonts w:ascii="Arial" w:hAnsi="Arial" w:cs="Arial"/>
              </w:rPr>
              <w:t>as defined in Paragraph 4.3.2.11;</w:t>
            </w:r>
          </w:p>
        </w:tc>
      </w:tr>
      <w:tr w:rsidR="002B1569" w14:paraId="669C9D30" w14:textId="77777777" w:rsidTr="00123BEA">
        <w:trPr>
          <w:gridAfter w:val="1"/>
          <w:wAfter w:w="29" w:type="dxa"/>
        </w:trPr>
        <w:tc>
          <w:tcPr>
            <w:tcW w:w="2695" w:type="dxa"/>
          </w:tcPr>
          <w:p w14:paraId="08F0DBAB" w14:textId="77777777" w:rsidR="002B1569" w:rsidRDefault="002B1569" w:rsidP="002B1569">
            <w:pPr>
              <w:pStyle w:val="BodyText"/>
              <w:rPr>
                <w:rFonts w:ascii="Arial" w:hAnsi="Arial" w:cs="Arial"/>
                <w:b/>
                <w:bCs/>
              </w:rPr>
            </w:pPr>
            <w:r>
              <w:rPr>
                <w:rFonts w:ascii="Arial" w:hAnsi="Arial" w:cs="Arial"/>
                <w:b/>
                <w:bCs/>
              </w:rPr>
              <w:t>"Defendant Party"</w:t>
            </w:r>
          </w:p>
        </w:tc>
        <w:tc>
          <w:tcPr>
            <w:tcW w:w="7625" w:type="dxa"/>
          </w:tcPr>
          <w:p w14:paraId="1B27F2DC" w14:textId="77777777" w:rsidR="002B1569" w:rsidRDefault="002B1569" w:rsidP="002B1569">
            <w:pPr>
              <w:pStyle w:val="BodyText"/>
              <w:rPr>
                <w:rFonts w:ascii="Arial" w:hAnsi="Arial" w:cs="Arial"/>
              </w:rPr>
            </w:pPr>
            <w:r>
              <w:rPr>
                <w:rFonts w:ascii="Arial" w:hAnsi="Arial" w:cs="Arial"/>
              </w:rPr>
              <w:t>as defined in Paragraph 7.5.1;</w:t>
            </w:r>
          </w:p>
        </w:tc>
      </w:tr>
      <w:tr w:rsidR="002B1569" w14:paraId="6E066BAD" w14:textId="77777777" w:rsidTr="00123BEA">
        <w:trPr>
          <w:gridAfter w:val="1"/>
          <w:wAfter w:w="29" w:type="dxa"/>
        </w:trPr>
        <w:tc>
          <w:tcPr>
            <w:tcW w:w="2695" w:type="dxa"/>
          </w:tcPr>
          <w:p w14:paraId="21472E47" w14:textId="77777777" w:rsidR="002B1569" w:rsidRDefault="002B1569" w:rsidP="002B1569">
            <w:pPr>
              <w:pStyle w:val="BodyText"/>
              <w:rPr>
                <w:rFonts w:ascii="Arial" w:hAnsi="Arial" w:cs="Arial"/>
                <w:b/>
                <w:bCs/>
              </w:rPr>
            </w:pPr>
            <w:r>
              <w:rPr>
                <w:rFonts w:ascii="Arial" w:hAnsi="Arial" w:cs="Arial"/>
                <w:b/>
                <w:bCs/>
              </w:rPr>
              <w:t>“Delivering”</w:t>
            </w:r>
          </w:p>
        </w:tc>
        <w:tc>
          <w:tcPr>
            <w:tcW w:w="7625" w:type="dxa"/>
          </w:tcPr>
          <w:p w14:paraId="42C72C97" w14:textId="77777777" w:rsidR="002B1569" w:rsidRDefault="002B1569" w:rsidP="002B1569">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50EF6F24" w14:textId="77777777" w:rsidTr="00123BEA">
        <w:trPr>
          <w:gridAfter w:val="1"/>
          <w:wAfter w:w="29" w:type="dxa"/>
        </w:trPr>
        <w:tc>
          <w:tcPr>
            <w:tcW w:w="2695" w:type="dxa"/>
          </w:tcPr>
          <w:p w14:paraId="075DCF5A" w14:textId="77777777" w:rsidR="002B1569" w:rsidRDefault="002B1569" w:rsidP="002B1569">
            <w:pPr>
              <w:pStyle w:val="BodyText"/>
              <w:rPr>
                <w:rFonts w:ascii="Arial" w:hAnsi="Arial" w:cs="Arial"/>
                <w:b/>
                <w:bCs/>
              </w:rPr>
            </w:pPr>
            <w:r>
              <w:rPr>
                <w:rFonts w:ascii="Arial" w:hAnsi="Arial" w:cs="Arial"/>
                <w:b/>
                <w:bCs/>
              </w:rPr>
              <w:t>"De-Load"</w:t>
            </w:r>
          </w:p>
        </w:tc>
        <w:tc>
          <w:tcPr>
            <w:tcW w:w="7625" w:type="dxa"/>
          </w:tcPr>
          <w:p w14:paraId="34E85AC8" w14:textId="77777777" w:rsidR="002B1569" w:rsidRPr="00670844" w:rsidRDefault="002B1569" w:rsidP="002B1569">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2B1569" w14:paraId="0715C04C" w14:textId="77777777" w:rsidTr="00123BEA">
        <w:trPr>
          <w:gridAfter w:val="1"/>
          <w:wAfter w:w="29" w:type="dxa"/>
        </w:trPr>
        <w:tc>
          <w:tcPr>
            <w:tcW w:w="2695" w:type="dxa"/>
          </w:tcPr>
          <w:p w14:paraId="0C8792AB" w14:textId="77777777" w:rsidR="002B1569" w:rsidRDefault="002B1569" w:rsidP="002B1569">
            <w:pPr>
              <w:pStyle w:val="BodyText"/>
              <w:rPr>
                <w:rFonts w:ascii="Arial" w:hAnsi="Arial" w:cs="Arial"/>
                <w:b/>
                <w:bCs/>
              </w:rPr>
            </w:pPr>
            <w:r>
              <w:rPr>
                <w:rFonts w:ascii="Arial" w:hAnsi="Arial" w:cs="Arial"/>
                <w:b/>
                <w:bCs/>
              </w:rPr>
              <w:t>"Demand"</w:t>
            </w:r>
          </w:p>
        </w:tc>
        <w:tc>
          <w:tcPr>
            <w:tcW w:w="7625" w:type="dxa"/>
          </w:tcPr>
          <w:p w14:paraId="481274C0" w14:textId="77777777" w:rsidR="002B1569" w:rsidRDefault="002B1569" w:rsidP="002B1569">
            <w:pPr>
              <w:pStyle w:val="BodyText"/>
              <w:jc w:val="both"/>
              <w:rPr>
                <w:rFonts w:ascii="Arial" w:hAnsi="Arial" w:cs="Arial"/>
              </w:rPr>
            </w:pPr>
            <w:r>
              <w:rPr>
                <w:rFonts w:ascii="Arial" w:hAnsi="Arial" w:cs="Arial"/>
              </w:rPr>
              <w:t xml:space="preserve">the demand of MW and Mvar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2B1569" w14:paraId="32BF3CA1" w14:textId="77777777" w:rsidTr="00123BEA">
        <w:trPr>
          <w:gridAfter w:val="1"/>
          <w:wAfter w:w="29" w:type="dxa"/>
        </w:trPr>
        <w:tc>
          <w:tcPr>
            <w:tcW w:w="2695" w:type="dxa"/>
          </w:tcPr>
          <w:p w14:paraId="687ECF37" w14:textId="77777777" w:rsidR="002B1569" w:rsidRDefault="002B1569" w:rsidP="002B1569">
            <w:pPr>
              <w:pStyle w:val="BodyText"/>
              <w:rPr>
                <w:rFonts w:ascii="Arial" w:hAnsi="Arial" w:cs="Arial"/>
                <w:b/>
                <w:bCs/>
              </w:rPr>
            </w:pPr>
            <w:r>
              <w:rPr>
                <w:rFonts w:ascii="Arial" w:hAnsi="Arial" w:cs="Arial"/>
                <w:b/>
                <w:bCs/>
              </w:rPr>
              <w:t>"Demand Forecast"</w:t>
            </w:r>
          </w:p>
        </w:tc>
        <w:tc>
          <w:tcPr>
            <w:tcW w:w="7625" w:type="dxa"/>
          </w:tcPr>
          <w:p w14:paraId="63E0663E" w14:textId="77777777" w:rsidR="002B1569" w:rsidRDefault="002B1569" w:rsidP="002B1569">
            <w:pPr>
              <w:pStyle w:val="BodyText"/>
              <w:jc w:val="both"/>
              <w:rPr>
                <w:rFonts w:ascii="Arial" w:hAnsi="Arial" w:cs="Arial"/>
              </w:rPr>
            </w:pPr>
            <w:r>
              <w:rPr>
                <w:rFonts w:ascii="Arial" w:hAnsi="Arial" w:cs="Arial"/>
              </w:rPr>
              <w:t xml:space="preserve">a </w:t>
            </w:r>
            <w:bookmarkStart w:id="43" w:name="_BPDCD_39"/>
            <w:r w:rsidRPr="00842A97">
              <w:rPr>
                <w:rFonts w:ascii="Arial Bold" w:hAnsi="Arial Bold" w:cs="Arial"/>
                <w:b/>
              </w:rPr>
              <w:t>User’s</w:t>
            </w:r>
            <w:r w:rsidRPr="00842A97">
              <w:rPr>
                <w:rFonts w:ascii="Arial" w:hAnsi="Arial" w:cs="Arial"/>
                <w:color w:val="0000FF"/>
              </w:rPr>
              <w:t xml:space="preserve"> </w:t>
            </w:r>
            <w:bookmarkEnd w:id="43"/>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2B1569" w14:paraId="55BFCB58" w14:textId="77777777" w:rsidTr="00123BEA">
        <w:trPr>
          <w:gridAfter w:val="1"/>
          <w:wAfter w:w="29" w:type="dxa"/>
        </w:trPr>
        <w:tc>
          <w:tcPr>
            <w:tcW w:w="2695" w:type="dxa"/>
          </w:tcPr>
          <w:p w14:paraId="6D85B9BD" w14:textId="77777777" w:rsidR="002B1569" w:rsidRDefault="002B1569" w:rsidP="002B1569">
            <w:pPr>
              <w:pStyle w:val="BodyText"/>
              <w:rPr>
                <w:rFonts w:ascii="Arial" w:hAnsi="Arial" w:cs="Arial"/>
                <w:b/>
                <w:bCs/>
              </w:rPr>
            </w:pPr>
            <w:r>
              <w:rPr>
                <w:rFonts w:ascii="Arial" w:hAnsi="Arial" w:cs="Arial"/>
                <w:b/>
                <w:bCs/>
              </w:rPr>
              <w:t>“Depreciation Period”</w:t>
            </w:r>
          </w:p>
        </w:tc>
        <w:tc>
          <w:tcPr>
            <w:tcW w:w="7625" w:type="dxa"/>
          </w:tcPr>
          <w:p w14:paraId="3E336BEA" w14:textId="77777777" w:rsidR="002B1569" w:rsidRDefault="002B1569" w:rsidP="002B1569">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t>
            </w:r>
            <w:r>
              <w:rPr>
                <w:rFonts w:ascii="Arial" w:hAnsi="Arial" w:cs="Arial"/>
              </w:rPr>
              <w:lastRenderedPageBreak/>
              <w:t xml:space="preserve">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2B1569" w14:paraId="246EF8E5" w14:textId="77777777" w:rsidTr="00123BEA">
        <w:trPr>
          <w:gridAfter w:val="1"/>
          <w:wAfter w:w="29" w:type="dxa"/>
        </w:trPr>
        <w:tc>
          <w:tcPr>
            <w:tcW w:w="2695" w:type="dxa"/>
          </w:tcPr>
          <w:p w14:paraId="39E8D8EB" w14:textId="77777777" w:rsidR="002B1569" w:rsidRDefault="002B1569" w:rsidP="002B1569">
            <w:pPr>
              <w:pStyle w:val="BodyText"/>
              <w:rPr>
                <w:rFonts w:ascii="Arial" w:hAnsi="Arial" w:cs="Arial"/>
                <w:b/>
                <w:bCs/>
              </w:rPr>
            </w:pPr>
            <w:r>
              <w:rPr>
                <w:rFonts w:ascii="Arial" w:hAnsi="Arial" w:cs="Arial"/>
                <w:b/>
                <w:bCs/>
              </w:rPr>
              <w:lastRenderedPageBreak/>
              <w:t>"Derogation"</w:t>
            </w:r>
          </w:p>
        </w:tc>
        <w:tc>
          <w:tcPr>
            <w:tcW w:w="7625" w:type="dxa"/>
          </w:tcPr>
          <w:p w14:paraId="34D68311" w14:textId="204B71ED" w:rsidR="002B1569" w:rsidRDefault="58692278" w:rsidP="00123BEA">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04C318ED"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construed accordingly;</w:t>
            </w:r>
          </w:p>
        </w:tc>
      </w:tr>
      <w:tr w:rsidR="002B1569" w14:paraId="46EA1187" w14:textId="77777777" w:rsidTr="00123BEA">
        <w:trPr>
          <w:gridAfter w:val="1"/>
          <w:wAfter w:w="29" w:type="dxa"/>
        </w:trPr>
        <w:tc>
          <w:tcPr>
            <w:tcW w:w="2695" w:type="dxa"/>
          </w:tcPr>
          <w:p w14:paraId="504F3B3D" w14:textId="77777777" w:rsidR="002B1569" w:rsidRDefault="002B1569" w:rsidP="002B1569">
            <w:pPr>
              <w:pStyle w:val="BodyText"/>
              <w:rPr>
                <w:rFonts w:ascii="Arial" w:hAnsi="Arial" w:cs="Arial"/>
                <w:b/>
                <w:bCs/>
              </w:rPr>
            </w:pPr>
            <w:r>
              <w:rPr>
                <w:rFonts w:ascii="Arial" w:hAnsi="Arial" w:cs="Arial"/>
                <w:b/>
                <w:bCs/>
              </w:rPr>
              <w:t>"Derogated Plant"</w:t>
            </w:r>
          </w:p>
        </w:tc>
        <w:tc>
          <w:tcPr>
            <w:tcW w:w="7625" w:type="dxa"/>
          </w:tcPr>
          <w:p w14:paraId="0AA06908" w14:textId="77777777" w:rsidR="002B1569" w:rsidRDefault="002B1569" w:rsidP="002B1569">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2B1569" w14:paraId="19DBB525" w14:textId="77777777" w:rsidTr="00123BEA">
        <w:trPr>
          <w:gridAfter w:val="1"/>
          <w:wAfter w:w="29" w:type="dxa"/>
        </w:trPr>
        <w:tc>
          <w:tcPr>
            <w:tcW w:w="2695" w:type="dxa"/>
          </w:tcPr>
          <w:p w14:paraId="0527B3F5" w14:textId="77777777" w:rsidR="002B1569" w:rsidRDefault="002B1569" w:rsidP="002B1569">
            <w:pPr>
              <w:pStyle w:val="BodyText"/>
              <w:rPr>
                <w:rFonts w:ascii="Arial" w:hAnsi="Arial" w:cs="Arial"/>
                <w:b/>
                <w:bCs/>
              </w:rPr>
            </w:pPr>
            <w:r>
              <w:rPr>
                <w:rFonts w:ascii="Arial" w:hAnsi="Arial" w:cs="Arial"/>
                <w:b/>
                <w:bCs/>
              </w:rPr>
              <w:t>"Design Variation"</w:t>
            </w:r>
          </w:p>
          <w:p w14:paraId="3A214D5B" w14:textId="77777777" w:rsidR="002778FD" w:rsidRDefault="002778FD" w:rsidP="002B1569">
            <w:pPr>
              <w:pStyle w:val="BodyText"/>
              <w:rPr>
                <w:rFonts w:ascii="Arial" w:hAnsi="Arial" w:cs="Arial"/>
                <w:b/>
                <w:bCs/>
              </w:rPr>
            </w:pPr>
          </w:p>
          <w:p w14:paraId="0F238B01" w14:textId="77777777" w:rsidR="002778FD" w:rsidRDefault="002778FD" w:rsidP="002B1569">
            <w:pPr>
              <w:pStyle w:val="BodyText"/>
              <w:rPr>
                <w:rFonts w:ascii="Arial" w:hAnsi="Arial" w:cs="Arial"/>
                <w:b/>
                <w:bCs/>
              </w:rPr>
            </w:pPr>
          </w:p>
          <w:p w14:paraId="1CAF35AC" w14:textId="3AA522F6" w:rsidR="002778FD" w:rsidRDefault="002778FD" w:rsidP="002B1569">
            <w:pPr>
              <w:pStyle w:val="BodyText"/>
              <w:rPr>
                <w:rFonts w:ascii="Arial" w:hAnsi="Arial" w:cs="Arial"/>
                <w:b/>
                <w:bCs/>
              </w:rPr>
            </w:pPr>
            <w:ins w:id="44" w:author="Author">
              <w:r>
                <w:rPr>
                  <w:rFonts w:ascii="Arial" w:hAnsi="Arial" w:cs="Arial"/>
                  <w:b/>
                  <w:bCs/>
                </w:rPr>
                <w:t>“</w:t>
              </w:r>
              <w:r w:rsidRPr="002778FD">
                <w:rPr>
                  <w:rFonts w:ascii="Arial" w:hAnsi="Arial" w:cs="Arial"/>
                  <w:b/>
                  <w:bCs/>
                </w:rPr>
                <w:t>Designated Information Exchange System</w:t>
              </w:r>
              <w:r>
                <w:rPr>
                  <w:rFonts w:ascii="Arial" w:hAnsi="Arial" w:cs="Arial"/>
                  <w:b/>
                  <w:bCs/>
                </w:rPr>
                <w:t>”</w:t>
              </w:r>
            </w:ins>
          </w:p>
        </w:tc>
        <w:tc>
          <w:tcPr>
            <w:tcW w:w="7625" w:type="dxa"/>
          </w:tcPr>
          <w:p w14:paraId="4EA28F0A" w14:textId="501D4194" w:rsidR="002B1569" w:rsidDel="00046E3E" w:rsidRDefault="002B1569" w:rsidP="002B1569">
            <w:pPr>
              <w:pStyle w:val="BodyText"/>
              <w:jc w:val="both"/>
              <w:rPr>
                <w:del w:id="45" w:author="Autho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p w14:paraId="17704091" w14:textId="77777777" w:rsidR="00046E3E" w:rsidRDefault="00046E3E" w:rsidP="002B1569">
            <w:pPr>
              <w:pStyle w:val="BodyText"/>
              <w:jc w:val="both"/>
              <w:rPr>
                <w:ins w:id="46" w:author="Author"/>
                <w:rFonts w:ascii="Arial" w:hAnsi="Arial" w:cs="Arial"/>
              </w:rPr>
            </w:pPr>
          </w:p>
          <w:p w14:paraId="08AAC1DB" w14:textId="355FD70D" w:rsidR="002778FD" w:rsidRDefault="002778FD" w:rsidP="002B1569">
            <w:pPr>
              <w:pStyle w:val="BodyText"/>
              <w:jc w:val="both"/>
              <w:rPr>
                <w:rFonts w:ascii="Arial" w:hAnsi="Arial" w:cs="Arial"/>
              </w:rPr>
            </w:pPr>
            <w:ins w:id="47" w:author="Author">
              <w:r>
                <w:rPr>
                  <w:rFonts w:ascii="Arial" w:hAnsi="Arial" w:cs="Arial"/>
                </w:rPr>
                <w:t>a</w:t>
              </w:r>
              <w:r w:rsidR="00DA3D41">
                <w:rPr>
                  <w:rFonts w:ascii="Arial" w:hAnsi="Arial" w:cs="Arial"/>
                </w:rPr>
                <w:t xml:space="preserve">s defined in the </w:t>
              </w:r>
              <w:r w:rsidR="00DA3D41" w:rsidRPr="00DA3D41">
                <w:rPr>
                  <w:rFonts w:ascii="Arial" w:hAnsi="Arial" w:cs="Arial"/>
                  <w:b/>
                  <w:bCs/>
                  <w:rPrChange w:id="48" w:author="Author">
                    <w:rPr>
                      <w:rFonts w:ascii="Arial" w:hAnsi="Arial" w:cs="Arial"/>
                    </w:rPr>
                  </w:rPrChange>
                </w:rPr>
                <w:t>Grid Code</w:t>
              </w:r>
              <w:r w:rsidR="00DA3D41">
                <w:rPr>
                  <w:rFonts w:ascii="Arial" w:hAnsi="Arial" w:cs="Arial"/>
                </w:rPr>
                <w:t>;</w:t>
              </w:r>
            </w:ins>
          </w:p>
        </w:tc>
      </w:tr>
      <w:tr w:rsidR="002B1569" w14:paraId="307D517C" w14:textId="77777777" w:rsidTr="00123BEA">
        <w:trPr>
          <w:gridAfter w:val="1"/>
          <w:wAfter w:w="29" w:type="dxa"/>
        </w:trPr>
        <w:tc>
          <w:tcPr>
            <w:tcW w:w="2695" w:type="dxa"/>
          </w:tcPr>
          <w:p w14:paraId="1CC103F7" w14:textId="77777777" w:rsidR="002B1569" w:rsidRDefault="002B1569" w:rsidP="002B1569">
            <w:pPr>
              <w:pStyle w:val="BodyText"/>
              <w:jc w:val="both"/>
              <w:rPr>
                <w:rFonts w:ascii="Arial" w:hAnsi="Arial" w:cs="Arial"/>
                <w:b/>
                <w:bCs/>
              </w:rPr>
            </w:pPr>
            <w:r>
              <w:rPr>
                <w:rFonts w:ascii="Arial" w:hAnsi="Arial" w:cs="Arial"/>
                <w:b/>
                <w:bCs/>
              </w:rPr>
              <w:t>“Designated Sum”</w:t>
            </w:r>
          </w:p>
        </w:tc>
        <w:tc>
          <w:tcPr>
            <w:tcW w:w="7625" w:type="dxa"/>
          </w:tcPr>
          <w:p w14:paraId="33C1E50F" w14:textId="77777777" w:rsidR="002B1569" w:rsidRDefault="002B1569" w:rsidP="002B1569">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2B1569" w14:paraId="1A459283" w14:textId="77777777" w:rsidTr="00123BEA">
        <w:trPr>
          <w:gridAfter w:val="1"/>
          <w:wAfter w:w="29" w:type="dxa"/>
        </w:trPr>
        <w:tc>
          <w:tcPr>
            <w:tcW w:w="2695" w:type="dxa"/>
          </w:tcPr>
          <w:p w14:paraId="52ABBE23" w14:textId="77777777" w:rsidR="002B1569" w:rsidRDefault="002B1569" w:rsidP="002B1569">
            <w:pPr>
              <w:pStyle w:val="BodyText"/>
              <w:rPr>
                <w:rFonts w:ascii="Arial" w:hAnsi="Arial" w:cs="Arial"/>
                <w:b/>
                <w:bCs/>
              </w:rPr>
            </w:pPr>
            <w:r>
              <w:rPr>
                <w:rFonts w:ascii="Arial" w:hAnsi="Arial" w:cs="Arial"/>
                <w:b/>
                <w:bCs/>
              </w:rPr>
              <w:t>“Designated sum”</w:t>
            </w:r>
          </w:p>
        </w:tc>
        <w:tc>
          <w:tcPr>
            <w:tcW w:w="7625" w:type="dxa"/>
          </w:tcPr>
          <w:p w14:paraId="21AA387B" w14:textId="77777777" w:rsidR="002B1569" w:rsidRDefault="002B1569" w:rsidP="002B1569">
            <w:pPr>
              <w:pStyle w:val="BodyText"/>
              <w:jc w:val="both"/>
              <w:rPr>
                <w:rFonts w:ascii="Arial" w:hAnsi="Arial" w:cs="Arial"/>
              </w:rPr>
            </w:pPr>
            <w:r>
              <w:rPr>
                <w:rFonts w:ascii="Arial" w:hAnsi="Arial" w:cs="Arial"/>
              </w:rPr>
              <w:t>As defined in Standard Condition C13 of the Transmission Licence</w:t>
            </w:r>
          </w:p>
        </w:tc>
      </w:tr>
      <w:tr w:rsidR="002B1569" w14:paraId="6CA57873" w14:textId="77777777" w:rsidTr="00123BEA">
        <w:trPr>
          <w:gridAfter w:val="1"/>
          <w:wAfter w:w="29" w:type="dxa"/>
        </w:trPr>
        <w:tc>
          <w:tcPr>
            <w:tcW w:w="2695" w:type="dxa"/>
          </w:tcPr>
          <w:p w14:paraId="7A127E88" w14:textId="77777777" w:rsidR="002B1569" w:rsidRDefault="002B1569" w:rsidP="002B1569">
            <w:pPr>
              <w:pStyle w:val="BodyText"/>
              <w:rPr>
                <w:rFonts w:ascii="Arial" w:hAnsi="Arial" w:cs="Arial"/>
                <w:b/>
                <w:bCs/>
              </w:rPr>
            </w:pPr>
            <w:r>
              <w:rPr>
                <w:rFonts w:ascii="Arial" w:hAnsi="Arial" w:cs="Arial"/>
                <w:b/>
                <w:bCs/>
              </w:rPr>
              <w:t>"De-synchronisation"</w:t>
            </w:r>
          </w:p>
        </w:tc>
        <w:tc>
          <w:tcPr>
            <w:tcW w:w="7625" w:type="dxa"/>
          </w:tcPr>
          <w:p w14:paraId="328D2A88" w14:textId="77777777" w:rsidR="002B1569" w:rsidRDefault="002B1569" w:rsidP="002B1569">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2B1569" w14:paraId="1B209899" w14:textId="77777777" w:rsidTr="00123BEA">
        <w:trPr>
          <w:gridAfter w:val="1"/>
          <w:wAfter w:w="29" w:type="dxa"/>
        </w:trPr>
        <w:tc>
          <w:tcPr>
            <w:tcW w:w="2695" w:type="dxa"/>
          </w:tcPr>
          <w:p w14:paraId="230AB3D6" w14:textId="77777777" w:rsidR="002B1569" w:rsidRDefault="002B1569" w:rsidP="002B1569">
            <w:pPr>
              <w:pStyle w:val="BodyText"/>
              <w:rPr>
                <w:rFonts w:ascii="Arial" w:hAnsi="Arial" w:cs="Arial"/>
                <w:b/>
                <w:bCs/>
              </w:rPr>
            </w:pPr>
            <w:r>
              <w:rPr>
                <w:rFonts w:ascii="Arial" w:hAnsi="Arial" w:cs="Arial"/>
                <w:b/>
                <w:bCs/>
              </w:rPr>
              <w:t>"Detailed Planning Data"</w:t>
            </w:r>
          </w:p>
        </w:tc>
        <w:tc>
          <w:tcPr>
            <w:tcW w:w="7625" w:type="dxa"/>
          </w:tcPr>
          <w:p w14:paraId="6CA1ED7C" w14:textId="77777777" w:rsidR="002B1569" w:rsidRDefault="002B1569" w:rsidP="002B1569">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2B1569" w14:paraId="5F23CFB6" w14:textId="77777777" w:rsidTr="00123BEA">
        <w:trPr>
          <w:gridAfter w:val="1"/>
          <w:wAfter w:w="29" w:type="dxa"/>
        </w:trPr>
        <w:tc>
          <w:tcPr>
            <w:tcW w:w="2695" w:type="dxa"/>
          </w:tcPr>
          <w:p w14:paraId="4C8AE472" w14:textId="77777777" w:rsidR="002B1569" w:rsidRDefault="002B1569" w:rsidP="002B1569">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7625" w:type="dxa"/>
          </w:tcPr>
          <w:p w14:paraId="076AD278" w14:textId="77777777" w:rsidR="002B1569" w:rsidRDefault="002B1569" w:rsidP="002B1569">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2B1569" w:rsidRPr="0000119F" w:rsidRDefault="002B1569" w:rsidP="002B1569">
            <w:pPr>
              <w:jc w:val="both"/>
              <w:rPr>
                <w:rFonts w:ascii="Arial" w:hAnsi="Arial" w:cs="Arial"/>
                <w:szCs w:val="22"/>
              </w:rPr>
            </w:pPr>
          </w:p>
        </w:tc>
      </w:tr>
      <w:tr w:rsidR="002B1569" w14:paraId="42DB8257" w14:textId="77777777" w:rsidTr="00123BEA">
        <w:trPr>
          <w:gridAfter w:val="1"/>
          <w:wAfter w:w="29" w:type="dxa"/>
        </w:trPr>
        <w:tc>
          <w:tcPr>
            <w:tcW w:w="2695" w:type="dxa"/>
          </w:tcPr>
          <w:p w14:paraId="7BE46D07" w14:textId="77777777" w:rsidR="002B1569" w:rsidRDefault="002B1569" w:rsidP="002B1569">
            <w:pPr>
              <w:pStyle w:val="BodyText"/>
              <w:rPr>
                <w:rFonts w:ascii="Arial" w:hAnsi="Arial" w:cs="Arial"/>
                <w:b/>
                <w:bCs/>
              </w:rPr>
            </w:pPr>
            <w:r>
              <w:rPr>
                <w:rFonts w:ascii="Arial" w:hAnsi="Arial" w:cs="Arial"/>
                <w:b/>
                <w:bCs/>
              </w:rPr>
              <w:t>"Directive"</w:t>
            </w:r>
          </w:p>
        </w:tc>
        <w:tc>
          <w:tcPr>
            <w:tcW w:w="7625" w:type="dxa"/>
          </w:tcPr>
          <w:p w14:paraId="0537A5AD" w14:textId="77777777" w:rsidR="002B1569" w:rsidRDefault="002B1569" w:rsidP="002B1569">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2B1569" w14:paraId="45CA41BE" w14:textId="77777777" w:rsidTr="00123BEA">
        <w:trPr>
          <w:gridAfter w:val="1"/>
          <w:wAfter w:w="29" w:type="dxa"/>
        </w:trPr>
        <w:tc>
          <w:tcPr>
            <w:tcW w:w="2695" w:type="dxa"/>
          </w:tcPr>
          <w:p w14:paraId="7A2408B0" w14:textId="77777777" w:rsidR="002B1569" w:rsidRDefault="002B1569" w:rsidP="002B1569">
            <w:pPr>
              <w:pStyle w:val="BodyText"/>
              <w:rPr>
                <w:rFonts w:ascii="Arial" w:hAnsi="Arial" w:cs="Arial"/>
                <w:b/>
                <w:bCs/>
                <w:i/>
                <w:iCs/>
              </w:rPr>
            </w:pPr>
            <w:r>
              <w:rPr>
                <w:rFonts w:ascii="Arial" w:hAnsi="Arial" w:cs="Arial"/>
                <w:b/>
                <w:bCs/>
              </w:rPr>
              <w:lastRenderedPageBreak/>
              <w:t>“Directly-Connected User” or “Directly-Connected Customer”</w:t>
            </w:r>
          </w:p>
        </w:tc>
        <w:tc>
          <w:tcPr>
            <w:tcW w:w="7625" w:type="dxa"/>
          </w:tcPr>
          <w:p w14:paraId="536E33E9" w14:textId="77777777" w:rsidR="002B1569" w:rsidRDefault="002B1569" w:rsidP="002B1569">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2B1569" w14:paraId="6417E38D" w14:textId="77777777" w:rsidTr="00123BEA">
        <w:trPr>
          <w:gridAfter w:val="1"/>
          <w:wAfter w:w="29" w:type="dxa"/>
        </w:trPr>
        <w:tc>
          <w:tcPr>
            <w:tcW w:w="2695" w:type="dxa"/>
          </w:tcPr>
          <w:p w14:paraId="7B48F687" w14:textId="77777777" w:rsidR="002B1569" w:rsidRDefault="002B1569" w:rsidP="002B1569">
            <w:pPr>
              <w:pStyle w:val="BodyText"/>
              <w:rPr>
                <w:rFonts w:ascii="Arial" w:hAnsi="Arial" w:cs="Arial"/>
                <w:b/>
                <w:bCs/>
              </w:rPr>
            </w:pPr>
            <w:r>
              <w:rPr>
                <w:rFonts w:ascii="Arial" w:hAnsi="Arial" w:cs="Arial"/>
                <w:b/>
                <w:bCs/>
              </w:rPr>
              <w:t>"Disconnect" or "Disconnection"</w:t>
            </w:r>
          </w:p>
        </w:tc>
        <w:tc>
          <w:tcPr>
            <w:tcW w:w="7625" w:type="dxa"/>
          </w:tcPr>
          <w:p w14:paraId="39269773" w14:textId="77777777" w:rsidR="002B1569" w:rsidRDefault="002B1569" w:rsidP="002B1569">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2B1569" w:rsidRDefault="002B1569" w:rsidP="002B1569">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2B1569" w14:paraId="0D1474AC" w14:textId="77777777" w:rsidTr="00123BEA">
        <w:trPr>
          <w:gridAfter w:val="1"/>
          <w:wAfter w:w="29" w:type="dxa"/>
        </w:trPr>
        <w:tc>
          <w:tcPr>
            <w:tcW w:w="2695" w:type="dxa"/>
          </w:tcPr>
          <w:p w14:paraId="038189E5" w14:textId="77777777" w:rsidR="002B1569" w:rsidRDefault="002B1569" w:rsidP="002B1569">
            <w:pPr>
              <w:pStyle w:val="BodyText"/>
              <w:rPr>
                <w:rFonts w:ascii="Arial" w:hAnsi="Arial" w:cs="Arial"/>
                <w:b/>
                <w:bCs/>
              </w:rPr>
            </w:pPr>
            <w:r>
              <w:rPr>
                <w:rFonts w:ascii="Arial" w:hAnsi="Arial" w:cs="Arial"/>
                <w:b/>
                <w:bCs/>
              </w:rPr>
              <w:t>"Dispute Resolution Procedure"</w:t>
            </w:r>
          </w:p>
        </w:tc>
        <w:tc>
          <w:tcPr>
            <w:tcW w:w="7625" w:type="dxa"/>
          </w:tcPr>
          <w:p w14:paraId="1B93B85C" w14:textId="77777777" w:rsidR="002B1569" w:rsidRDefault="002B1569" w:rsidP="002B1569">
            <w:pPr>
              <w:pStyle w:val="BodyText"/>
              <w:ind w:left="460" w:hanging="460"/>
              <w:jc w:val="both"/>
              <w:rPr>
                <w:rFonts w:ascii="Arial" w:hAnsi="Arial" w:cs="Arial"/>
              </w:rPr>
            </w:pPr>
            <w:r>
              <w:rPr>
                <w:rFonts w:ascii="Arial" w:hAnsi="Arial" w:cs="Arial"/>
              </w:rPr>
              <w:t>the procedures set out in Section 7;</w:t>
            </w:r>
          </w:p>
        </w:tc>
      </w:tr>
      <w:tr w:rsidR="002B1569" w14:paraId="31DD6A11" w14:textId="77777777" w:rsidTr="00123BEA">
        <w:trPr>
          <w:gridAfter w:val="1"/>
          <w:wAfter w:w="29" w:type="dxa"/>
        </w:trPr>
        <w:tc>
          <w:tcPr>
            <w:tcW w:w="2695" w:type="dxa"/>
          </w:tcPr>
          <w:p w14:paraId="64CC9664" w14:textId="77777777" w:rsidR="002B1569" w:rsidRDefault="002B1569" w:rsidP="002B1569">
            <w:pPr>
              <w:pStyle w:val="BodyText"/>
              <w:rPr>
                <w:rFonts w:ascii="Arial" w:hAnsi="Arial" w:cs="Arial"/>
                <w:b/>
                <w:bCs/>
              </w:rPr>
            </w:pPr>
            <w:r>
              <w:rPr>
                <w:rFonts w:ascii="Arial" w:hAnsi="Arial" w:cs="Arial"/>
                <w:b/>
                <w:bCs/>
              </w:rPr>
              <w:t>"Dispute Statement"</w:t>
            </w:r>
          </w:p>
        </w:tc>
        <w:tc>
          <w:tcPr>
            <w:tcW w:w="7625" w:type="dxa"/>
          </w:tcPr>
          <w:p w14:paraId="17B2651B" w14:textId="74229C3F" w:rsidR="002B1569" w:rsidRDefault="002B1569" w:rsidP="002B1569">
            <w:pPr>
              <w:pStyle w:val="BodyText"/>
              <w:jc w:val="both"/>
              <w:rPr>
                <w:rFonts w:ascii="Arial" w:hAnsi="Arial" w:cs="Arial"/>
                <w:strike/>
              </w:rPr>
            </w:pPr>
            <w:r>
              <w:rPr>
                <w:rFonts w:ascii="Arial" w:hAnsi="Arial" w:cs="Arial"/>
              </w:rPr>
              <w:t>as defined in Paragraph 3.1</w:t>
            </w:r>
            <w:r w:rsidR="00615395">
              <w:rPr>
                <w:rFonts w:ascii="Arial" w:hAnsi="Arial" w:cs="Arial"/>
              </w:rPr>
              <w:t>7</w:t>
            </w:r>
            <w:r>
              <w:rPr>
                <w:rFonts w:ascii="Arial" w:hAnsi="Arial" w:cs="Arial"/>
              </w:rPr>
              <w:t>.4;</w:t>
            </w:r>
          </w:p>
        </w:tc>
      </w:tr>
      <w:tr w:rsidR="002B1569" w14:paraId="21EF50A3" w14:textId="77777777" w:rsidTr="00123BEA">
        <w:trPr>
          <w:gridAfter w:val="1"/>
          <w:wAfter w:w="29" w:type="dxa"/>
        </w:trPr>
        <w:tc>
          <w:tcPr>
            <w:tcW w:w="2695" w:type="dxa"/>
          </w:tcPr>
          <w:p w14:paraId="163ADCEE" w14:textId="77777777" w:rsidR="002B1569" w:rsidRDefault="002B1569" w:rsidP="002B1569">
            <w:pPr>
              <w:rPr>
                <w:rFonts w:ascii="Arial" w:hAnsi="Arial" w:cs="Arial"/>
                <w:b/>
              </w:rPr>
            </w:pPr>
            <w:r>
              <w:rPr>
                <w:rFonts w:ascii="Arial" w:hAnsi="Arial" w:cs="Arial"/>
                <w:b/>
              </w:rPr>
              <w:t>“Distributed Generation”</w:t>
            </w:r>
          </w:p>
        </w:tc>
        <w:tc>
          <w:tcPr>
            <w:tcW w:w="7625" w:type="dxa"/>
          </w:tcPr>
          <w:p w14:paraId="6B3A4643" w14:textId="77777777" w:rsidR="002B1569" w:rsidRDefault="002B1569" w:rsidP="002B1569">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2B1569" w:rsidRDefault="002B1569" w:rsidP="002B1569">
            <w:pPr>
              <w:jc w:val="both"/>
              <w:rPr>
                <w:rFonts w:ascii="Arial" w:hAnsi="Arial" w:cs="Arial"/>
              </w:rPr>
            </w:pPr>
          </w:p>
          <w:p w14:paraId="4DC485BE" w14:textId="77777777" w:rsidR="002B1569" w:rsidRDefault="002B1569" w:rsidP="002B1569">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2B1569" w:rsidRDefault="002B1569" w:rsidP="002B1569">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Bilateral Embedded Licence Exemptable Large Power Station Agreemen</w:t>
            </w:r>
            <w:r>
              <w:rPr>
                <w:rFonts w:ascii="Arial" w:hAnsi="Arial" w:cs="Arial"/>
                <w:szCs w:val="22"/>
              </w:rPr>
              <w:t>t;</w:t>
            </w:r>
          </w:p>
          <w:p w14:paraId="7E276C71" w14:textId="77777777" w:rsidR="002B1569" w:rsidRDefault="002B1569" w:rsidP="002B1569">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2B1569" w:rsidRDefault="002B1569" w:rsidP="002B1569">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2B1569" w14:paraId="2B6118F9" w14:textId="77777777" w:rsidTr="00123BEA">
        <w:trPr>
          <w:gridAfter w:val="1"/>
          <w:wAfter w:w="29" w:type="dxa"/>
        </w:trPr>
        <w:tc>
          <w:tcPr>
            <w:tcW w:w="2695" w:type="dxa"/>
          </w:tcPr>
          <w:p w14:paraId="74F53782" w14:textId="77777777" w:rsidR="002B1569" w:rsidRDefault="002B1569" w:rsidP="002B1569">
            <w:pPr>
              <w:pStyle w:val="BodyText"/>
              <w:rPr>
                <w:rFonts w:ascii="Arial" w:hAnsi="Arial" w:cs="Arial"/>
                <w:b/>
                <w:bCs/>
              </w:rPr>
            </w:pPr>
            <w:r>
              <w:rPr>
                <w:rFonts w:ascii="Arial" w:hAnsi="Arial" w:cs="Arial"/>
                <w:b/>
                <w:bCs/>
              </w:rPr>
              <w:t>"Distribution Agreement"</w:t>
            </w:r>
          </w:p>
        </w:tc>
        <w:tc>
          <w:tcPr>
            <w:tcW w:w="7625" w:type="dxa"/>
          </w:tcPr>
          <w:p w14:paraId="7E5F5C33" w14:textId="77777777" w:rsidR="002B1569" w:rsidRDefault="002B1569" w:rsidP="002B1569">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w:t>
            </w:r>
            <w:r>
              <w:rPr>
                <w:rFonts w:ascii="Arial" w:hAnsi="Arial" w:cs="Arial"/>
              </w:rPr>
              <w:lastRenderedPageBreak/>
              <w:t xml:space="preserve">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2B1569" w14:paraId="6B568772" w14:textId="77777777" w:rsidTr="00123BEA">
        <w:trPr>
          <w:gridAfter w:val="1"/>
          <w:wAfter w:w="29" w:type="dxa"/>
        </w:trPr>
        <w:tc>
          <w:tcPr>
            <w:tcW w:w="2695" w:type="dxa"/>
          </w:tcPr>
          <w:p w14:paraId="4707D974" w14:textId="77777777" w:rsidR="002B1569" w:rsidRDefault="002B1569" w:rsidP="002B1569">
            <w:pPr>
              <w:pStyle w:val="BodyText"/>
              <w:rPr>
                <w:rFonts w:ascii="Arial" w:hAnsi="Arial" w:cs="Arial"/>
                <w:b/>
                <w:bCs/>
              </w:rPr>
            </w:pPr>
            <w:r>
              <w:rPr>
                <w:rFonts w:ascii="Arial" w:hAnsi="Arial" w:cs="Arial"/>
                <w:b/>
                <w:bCs/>
              </w:rPr>
              <w:lastRenderedPageBreak/>
              <w:t>"Distribution Code(s)"</w:t>
            </w:r>
          </w:p>
        </w:tc>
        <w:tc>
          <w:tcPr>
            <w:tcW w:w="7625" w:type="dxa"/>
          </w:tcPr>
          <w:p w14:paraId="132E1E8B" w14:textId="77777777" w:rsidR="002B1569" w:rsidRDefault="002B1569" w:rsidP="002B1569">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2B1569" w14:paraId="26632E39" w14:textId="77777777" w:rsidTr="00123BEA">
        <w:trPr>
          <w:gridAfter w:val="1"/>
          <w:wAfter w:w="29" w:type="dxa"/>
        </w:trPr>
        <w:tc>
          <w:tcPr>
            <w:tcW w:w="2695" w:type="dxa"/>
          </w:tcPr>
          <w:p w14:paraId="71970F28" w14:textId="77777777" w:rsidR="002B1569" w:rsidRDefault="002B1569" w:rsidP="002B1569">
            <w:pPr>
              <w:pStyle w:val="BodyText"/>
              <w:rPr>
                <w:rFonts w:ascii="Arial" w:hAnsi="Arial" w:cs="Arial"/>
                <w:b/>
                <w:bCs/>
              </w:rPr>
            </w:pPr>
            <w:r>
              <w:rPr>
                <w:rFonts w:ascii="Arial" w:hAnsi="Arial" w:cs="Arial"/>
                <w:b/>
                <w:bCs/>
                <w:snapToGrid w:val="0"/>
              </w:rPr>
              <w:t>"Distribution Connection Agreement"</w:t>
            </w:r>
          </w:p>
        </w:tc>
        <w:tc>
          <w:tcPr>
            <w:tcW w:w="7625" w:type="dxa"/>
          </w:tcPr>
          <w:p w14:paraId="24FE948A" w14:textId="77777777" w:rsidR="00F45C48" w:rsidRPr="003E65CF" w:rsidRDefault="00F45C48" w:rsidP="00F45C48">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it’s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2B1569" w:rsidRPr="00CC2624" w:rsidRDefault="002B1569" w:rsidP="002B1569">
            <w:pPr>
              <w:pStyle w:val="BodyText"/>
              <w:jc w:val="both"/>
              <w:rPr>
                <w:rFonts w:ascii="Arial" w:hAnsi="Arial" w:cs="Arial"/>
                <w:i/>
              </w:rPr>
            </w:pPr>
          </w:p>
        </w:tc>
      </w:tr>
      <w:tr w:rsidR="004C79EC" w14:paraId="77184904" w14:textId="77777777" w:rsidTr="00123BEA">
        <w:trPr>
          <w:gridAfter w:val="1"/>
          <w:wAfter w:w="29" w:type="dxa"/>
        </w:trPr>
        <w:tc>
          <w:tcPr>
            <w:tcW w:w="2695" w:type="dxa"/>
          </w:tcPr>
          <w:p w14:paraId="45F10318" w14:textId="77777777" w:rsidR="004C79EC" w:rsidRPr="004C79EC" w:rsidRDefault="004C79EC" w:rsidP="004C79EC">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7625" w:type="dxa"/>
          </w:tcPr>
          <w:p w14:paraId="4A108703"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2B1569" w14:paraId="3F336AD8" w14:textId="77777777" w:rsidTr="00123BEA">
        <w:trPr>
          <w:gridAfter w:val="1"/>
          <w:wAfter w:w="29" w:type="dxa"/>
        </w:trPr>
        <w:tc>
          <w:tcPr>
            <w:tcW w:w="2695" w:type="dxa"/>
          </w:tcPr>
          <w:p w14:paraId="79B610DE" w14:textId="77777777" w:rsidR="002B1569" w:rsidRDefault="002B1569" w:rsidP="002B1569">
            <w:pPr>
              <w:spacing w:after="240"/>
              <w:rPr>
                <w:rFonts w:ascii="Arial" w:hAnsi="Arial" w:cs="Arial"/>
                <w:b/>
                <w:bCs/>
                <w:i/>
                <w:snapToGrid w:val="0"/>
              </w:rPr>
            </w:pPr>
            <w:r>
              <w:rPr>
                <w:rFonts w:ascii="Arial" w:hAnsi="Arial" w:cs="Arial"/>
                <w:b/>
                <w:bCs/>
              </w:rPr>
              <w:t>"Distribution Interconnector"</w:t>
            </w:r>
          </w:p>
        </w:tc>
        <w:tc>
          <w:tcPr>
            <w:tcW w:w="7625" w:type="dxa"/>
          </w:tcPr>
          <w:p w14:paraId="58B1FC93" w14:textId="77777777" w:rsidR="002B1569" w:rsidRDefault="002B1569" w:rsidP="002B1569">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4816C753" w14:textId="77777777" w:rsidTr="00123BEA">
        <w:trPr>
          <w:gridAfter w:val="1"/>
          <w:wAfter w:w="29" w:type="dxa"/>
        </w:trPr>
        <w:tc>
          <w:tcPr>
            <w:tcW w:w="2695" w:type="dxa"/>
          </w:tcPr>
          <w:p w14:paraId="3296B956" w14:textId="77777777" w:rsidR="002B1569" w:rsidRDefault="002B1569" w:rsidP="002B1569">
            <w:pPr>
              <w:pStyle w:val="BodyText"/>
              <w:rPr>
                <w:rFonts w:ascii="Arial" w:hAnsi="Arial" w:cs="Arial"/>
                <w:b/>
                <w:bCs/>
              </w:rPr>
            </w:pPr>
            <w:r>
              <w:rPr>
                <w:rFonts w:ascii="Arial" w:hAnsi="Arial" w:cs="Arial"/>
                <w:b/>
                <w:bCs/>
              </w:rPr>
              <w:t>"Distribution Interconnector Owner"</w:t>
            </w:r>
          </w:p>
        </w:tc>
        <w:tc>
          <w:tcPr>
            <w:tcW w:w="7625" w:type="dxa"/>
          </w:tcPr>
          <w:p w14:paraId="5B50DC0D" w14:textId="77777777" w:rsidR="002B1569" w:rsidRDefault="002B1569" w:rsidP="002B1569">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2B1569" w14:paraId="67390E5B" w14:textId="77777777" w:rsidTr="00123BEA">
        <w:trPr>
          <w:gridAfter w:val="1"/>
          <w:wAfter w:w="29" w:type="dxa"/>
        </w:trPr>
        <w:tc>
          <w:tcPr>
            <w:tcW w:w="2695" w:type="dxa"/>
          </w:tcPr>
          <w:p w14:paraId="379C9764" w14:textId="77777777" w:rsidR="002B1569" w:rsidRPr="00380A4F" w:rsidRDefault="002B1569" w:rsidP="002B1569">
            <w:pPr>
              <w:pStyle w:val="BodyText"/>
              <w:rPr>
                <w:rFonts w:ascii="Arial" w:hAnsi="Arial" w:cs="Arial"/>
                <w:b/>
                <w:bCs/>
              </w:rPr>
            </w:pPr>
            <w:r w:rsidRPr="00380A4F">
              <w:rPr>
                <w:rFonts w:ascii="Arial" w:hAnsi="Arial" w:cs="Arial"/>
                <w:b/>
                <w:bCs/>
              </w:rPr>
              <w:t>"Distribution Licence"</w:t>
            </w:r>
          </w:p>
          <w:p w14:paraId="2CE98482" w14:textId="22D0997A" w:rsidR="00C86D6C" w:rsidRPr="00380A4F" w:rsidRDefault="00C86D6C" w:rsidP="00F67A87">
            <w:pPr>
              <w:rPr>
                <w:rFonts w:ascii="Arial" w:hAnsi="Arial" w:cs="Arial"/>
                <w:b/>
                <w:bCs/>
              </w:rPr>
            </w:pPr>
          </w:p>
        </w:tc>
        <w:tc>
          <w:tcPr>
            <w:tcW w:w="7625" w:type="dxa"/>
          </w:tcPr>
          <w:p w14:paraId="3DEA3AAC" w14:textId="77777777" w:rsidR="002B1569" w:rsidRDefault="002B1569" w:rsidP="002B1569">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FE7668" w:rsidRDefault="00FE7668" w:rsidP="00F67A87">
            <w:pPr>
              <w:jc w:val="both"/>
              <w:rPr>
                <w:rFonts w:ascii="Arial" w:hAnsi="Arial" w:cs="Arial"/>
              </w:rPr>
            </w:pPr>
          </w:p>
        </w:tc>
      </w:tr>
      <w:tr w:rsidR="00F67A87" w14:paraId="32652142" w14:textId="77777777" w:rsidTr="00123BEA">
        <w:trPr>
          <w:gridAfter w:val="1"/>
          <w:wAfter w:w="29" w:type="dxa"/>
        </w:trPr>
        <w:tc>
          <w:tcPr>
            <w:tcW w:w="2695" w:type="dxa"/>
          </w:tcPr>
          <w:p w14:paraId="4CD370F4" w14:textId="77777777" w:rsidR="00F67A87" w:rsidRPr="00380A4F" w:rsidRDefault="00F67A87" w:rsidP="00F67A87">
            <w:pPr>
              <w:rPr>
                <w:rFonts w:ascii="Arial" w:hAnsi="Arial" w:cs="Arial"/>
                <w:b/>
                <w:bCs/>
                <w:szCs w:val="22"/>
              </w:rPr>
            </w:pPr>
            <w:r w:rsidRPr="00380A4F">
              <w:rPr>
                <w:rFonts w:ascii="Arial" w:hAnsi="Arial" w:cs="Arial"/>
                <w:b/>
                <w:bCs/>
                <w:szCs w:val="22"/>
              </w:rPr>
              <w:t>“Distribution Queue Management Process”</w:t>
            </w:r>
          </w:p>
          <w:p w14:paraId="3205C274" w14:textId="77777777" w:rsidR="00F67A87" w:rsidRDefault="00F67A87" w:rsidP="002B1569">
            <w:pPr>
              <w:pStyle w:val="BodyText"/>
              <w:rPr>
                <w:rFonts w:ascii="Arial" w:hAnsi="Arial" w:cs="Arial"/>
                <w:b/>
                <w:bCs/>
              </w:rPr>
            </w:pPr>
          </w:p>
        </w:tc>
        <w:tc>
          <w:tcPr>
            <w:tcW w:w="7625" w:type="dxa"/>
          </w:tcPr>
          <w:p w14:paraId="2201995C" w14:textId="758D0716" w:rsidR="00F67A87" w:rsidRDefault="00F67A87" w:rsidP="00D4522F">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2B1569" w14:paraId="05C7ECBD" w14:textId="77777777" w:rsidTr="00123BEA">
        <w:trPr>
          <w:gridAfter w:val="1"/>
          <w:wAfter w:w="29" w:type="dxa"/>
        </w:trPr>
        <w:tc>
          <w:tcPr>
            <w:tcW w:w="2695" w:type="dxa"/>
          </w:tcPr>
          <w:p w14:paraId="12E8A7F5" w14:textId="77777777" w:rsidR="002B1569" w:rsidRDefault="002B1569" w:rsidP="002B1569">
            <w:pPr>
              <w:pStyle w:val="BodyText"/>
              <w:rPr>
                <w:rFonts w:ascii="Arial" w:hAnsi="Arial" w:cs="Arial"/>
                <w:b/>
                <w:bCs/>
              </w:rPr>
            </w:pPr>
            <w:r>
              <w:rPr>
                <w:rFonts w:ascii="Arial" w:hAnsi="Arial" w:cs="Arial"/>
                <w:b/>
                <w:bCs/>
              </w:rPr>
              <w:t>"Distribution System"</w:t>
            </w:r>
          </w:p>
        </w:tc>
        <w:tc>
          <w:tcPr>
            <w:tcW w:w="7625" w:type="dxa"/>
          </w:tcPr>
          <w:p w14:paraId="02800EE4" w14:textId="77777777" w:rsidR="002B1569" w:rsidRDefault="002B1569" w:rsidP="002B1569">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2B1569" w14:paraId="4833E477" w14:textId="77777777" w:rsidTr="00123BEA">
        <w:trPr>
          <w:gridAfter w:val="1"/>
          <w:wAfter w:w="29" w:type="dxa"/>
        </w:trPr>
        <w:tc>
          <w:tcPr>
            <w:tcW w:w="2695" w:type="dxa"/>
          </w:tcPr>
          <w:p w14:paraId="61D1D312" w14:textId="77777777" w:rsidR="002B1569" w:rsidRDefault="002B1569" w:rsidP="002B1569">
            <w:pPr>
              <w:pStyle w:val="BodyText"/>
              <w:rPr>
                <w:rFonts w:ascii="Arial" w:hAnsi="Arial" w:cs="Arial"/>
                <w:b/>
                <w:bCs/>
              </w:rPr>
            </w:pPr>
            <w:r>
              <w:rPr>
                <w:rFonts w:ascii="Arial" w:hAnsi="Arial" w:cs="Arial"/>
                <w:b/>
                <w:bCs/>
              </w:rPr>
              <w:t>“Distribution Voltage”</w:t>
            </w:r>
          </w:p>
          <w:p w14:paraId="499B4427" w14:textId="77777777" w:rsidR="002B1569" w:rsidRDefault="002B1569" w:rsidP="002B1569">
            <w:pPr>
              <w:pStyle w:val="BodyText"/>
              <w:rPr>
                <w:rFonts w:ascii="Arial" w:hAnsi="Arial" w:cs="Arial"/>
                <w:b/>
                <w:bCs/>
              </w:rPr>
            </w:pPr>
          </w:p>
          <w:p w14:paraId="649268ED" w14:textId="77777777" w:rsidR="002B1569" w:rsidRDefault="002B1569" w:rsidP="002B1569">
            <w:pPr>
              <w:pStyle w:val="BodyText"/>
              <w:rPr>
                <w:rFonts w:ascii="Arial" w:hAnsi="Arial" w:cs="Arial"/>
                <w:b/>
                <w:bCs/>
              </w:rPr>
            </w:pPr>
            <w:r w:rsidRPr="00190FFA">
              <w:rPr>
                <w:rFonts w:ascii="Arial" w:hAnsi="Arial" w:cs="Arial"/>
                <w:b/>
                <w:bCs/>
              </w:rPr>
              <w:t>“Demand Voting Sub- Group”</w:t>
            </w:r>
          </w:p>
        </w:tc>
        <w:tc>
          <w:tcPr>
            <w:tcW w:w="7625" w:type="dxa"/>
          </w:tcPr>
          <w:p w14:paraId="5FD0475A" w14:textId="77777777" w:rsidR="002B1569" w:rsidRDefault="002B1569" w:rsidP="002B1569">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2B1569" w:rsidRPr="0034202B" w:rsidRDefault="002B1569" w:rsidP="002B1569">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2B1569" w:rsidRPr="00433F8A" w:rsidRDefault="002B1569" w:rsidP="00304DC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2B1569" w:rsidRDefault="002B1569" w:rsidP="005D7C83">
            <w:pPr>
              <w:pStyle w:val="BodyText"/>
              <w:numPr>
                <w:ilvl w:val="0"/>
                <w:numId w:val="41"/>
              </w:numPr>
              <w:spacing w:before="120" w:after="120"/>
              <w:jc w:val="both"/>
              <w:rPr>
                <w:rFonts w:ascii="Arial" w:hAnsi="Arial" w:cs="Arial"/>
              </w:rPr>
            </w:pPr>
            <w:r>
              <w:rPr>
                <w:rFonts w:ascii="Arial" w:hAnsi="Arial" w:cs="Arial"/>
              </w:rPr>
              <w:lastRenderedPageBreak/>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F67A87" w14:paraId="28DDEFA0" w14:textId="77777777" w:rsidTr="00123BEA">
        <w:trPr>
          <w:gridAfter w:val="1"/>
          <w:wAfter w:w="29" w:type="dxa"/>
        </w:trPr>
        <w:tc>
          <w:tcPr>
            <w:tcW w:w="2695" w:type="dxa"/>
          </w:tcPr>
          <w:p w14:paraId="10E04A83" w14:textId="77777777" w:rsidR="00F67A87" w:rsidRDefault="00F67A87" w:rsidP="00F67A87">
            <w:pPr>
              <w:pStyle w:val="BodyText"/>
              <w:rPr>
                <w:rFonts w:ascii="Arial" w:hAnsi="Arial" w:cs="Arial"/>
                <w:b/>
                <w:bCs/>
              </w:rPr>
            </w:pPr>
            <w:r>
              <w:rPr>
                <w:rFonts w:ascii="Arial" w:hAnsi="Arial" w:cs="Arial"/>
                <w:b/>
                <w:bCs/>
              </w:rPr>
              <w:lastRenderedPageBreak/>
              <w:t>"Dormant CUSC Party"</w:t>
            </w:r>
          </w:p>
          <w:p w14:paraId="094E0B36" w14:textId="77777777" w:rsidR="00F67A87" w:rsidRDefault="00F67A87" w:rsidP="002B1569">
            <w:pPr>
              <w:pStyle w:val="BodyText"/>
              <w:rPr>
                <w:rFonts w:ascii="Arial" w:hAnsi="Arial" w:cs="Arial"/>
                <w:b/>
                <w:bCs/>
              </w:rPr>
            </w:pPr>
          </w:p>
        </w:tc>
        <w:tc>
          <w:tcPr>
            <w:tcW w:w="7625" w:type="dxa"/>
          </w:tcPr>
          <w:p w14:paraId="1210C839" w14:textId="00EFC66A" w:rsidR="00F67A87" w:rsidRDefault="00F67A87" w:rsidP="00D4522F">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2B1569" w14:paraId="13E56189" w14:textId="77777777" w:rsidTr="00123BEA">
        <w:trPr>
          <w:gridAfter w:val="1"/>
          <w:wAfter w:w="29" w:type="dxa"/>
        </w:trPr>
        <w:tc>
          <w:tcPr>
            <w:tcW w:w="2695" w:type="dxa"/>
          </w:tcPr>
          <w:p w14:paraId="023D7A33" w14:textId="208C1A62" w:rsidR="002B1569" w:rsidRDefault="00F67A87" w:rsidP="002B1569">
            <w:pPr>
              <w:ind w:left="3600" w:hanging="3600"/>
            </w:pPr>
            <w:r>
              <w:rPr>
                <w:rFonts w:ascii="Arial" w:hAnsi="Arial" w:cs="Arial"/>
                <w:b/>
                <w:szCs w:val="22"/>
              </w:rPr>
              <w:t>“</w:t>
            </w:r>
            <w:r w:rsidR="002B1569" w:rsidRPr="004E4C04">
              <w:rPr>
                <w:rFonts w:ascii="Arial" w:hAnsi="Arial" w:cs="Arial"/>
                <w:b/>
                <w:szCs w:val="22"/>
              </w:rPr>
              <w:t>Downstream Party</w:t>
            </w:r>
            <w:r>
              <w:rPr>
                <w:rFonts w:ascii="Arial" w:hAnsi="Arial" w:cs="Arial"/>
                <w:b/>
                <w:szCs w:val="22"/>
              </w:rPr>
              <w:t>”</w:t>
            </w:r>
            <w:r w:rsidR="002B1569" w:rsidRPr="004E4C04">
              <w:rPr>
                <w:rFonts w:cs="Arial"/>
                <w:b/>
                <w:sz w:val="24"/>
              </w:rPr>
              <w:tab/>
            </w:r>
          </w:p>
        </w:tc>
        <w:tc>
          <w:tcPr>
            <w:tcW w:w="7625" w:type="dxa"/>
          </w:tcPr>
          <w:p w14:paraId="1EFABB05" w14:textId="04EEDFE6" w:rsidR="006A408C" w:rsidRPr="006A408C" w:rsidRDefault="002B1569" w:rsidP="00F67A87">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F67A87" w14:paraId="3326E058" w14:textId="77777777" w:rsidTr="00123BEA">
        <w:trPr>
          <w:gridAfter w:val="1"/>
          <w:wAfter w:w="29" w:type="dxa"/>
        </w:trPr>
        <w:tc>
          <w:tcPr>
            <w:tcW w:w="2695" w:type="dxa"/>
          </w:tcPr>
          <w:p w14:paraId="4E28ECE8" w14:textId="553BF7E2" w:rsidR="00F67A87" w:rsidRDefault="00F67A87" w:rsidP="00860FFC">
            <w:pPr>
              <w:pStyle w:val="BodyText"/>
              <w:rPr>
                <w:rFonts w:ascii="Arial" w:hAnsi="Arial" w:cs="Arial"/>
                <w:b/>
                <w:bCs/>
              </w:rPr>
            </w:pPr>
            <w:r>
              <w:rPr>
                <w:rFonts w:ascii="Arial" w:hAnsi="Arial" w:cs="Arial"/>
                <w:b/>
                <w:bCs/>
              </w:rPr>
              <w:t>"Earthing"</w:t>
            </w:r>
          </w:p>
        </w:tc>
        <w:tc>
          <w:tcPr>
            <w:tcW w:w="7625" w:type="dxa"/>
          </w:tcPr>
          <w:p w14:paraId="13154C90" w14:textId="5148B641" w:rsidR="00F67A87" w:rsidRDefault="00F67A87" w:rsidP="00C61D2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FD7E2A" w14:paraId="21809601" w14:textId="77777777" w:rsidTr="00123BEA">
        <w:trPr>
          <w:gridAfter w:val="1"/>
          <w:wAfter w:w="29" w:type="dxa"/>
        </w:trPr>
        <w:tc>
          <w:tcPr>
            <w:tcW w:w="2695" w:type="dxa"/>
          </w:tcPr>
          <w:p w14:paraId="2D4DE61B" w14:textId="450D5A01" w:rsidR="00FD7E2A" w:rsidRDefault="00BB683E" w:rsidP="002B1569">
            <w:pPr>
              <w:pStyle w:val="BodyText"/>
              <w:rPr>
                <w:rFonts w:ascii="Arial" w:hAnsi="Arial" w:cs="Arial"/>
                <w:b/>
                <w:bCs/>
              </w:rPr>
            </w:pPr>
            <w:r>
              <w:rPr>
                <w:rFonts w:ascii="Arial" w:hAnsi="Arial" w:cs="Arial"/>
                <w:b/>
                <w:bCs/>
              </w:rPr>
              <w:t>“</w:t>
            </w:r>
            <w:r w:rsidR="00FD7E2A">
              <w:rPr>
                <w:rFonts w:ascii="Arial" w:hAnsi="Arial" w:cs="Arial"/>
                <w:b/>
                <w:bCs/>
              </w:rPr>
              <w:t>EBR Amendment</w:t>
            </w:r>
            <w:r>
              <w:rPr>
                <w:rFonts w:ascii="Arial" w:hAnsi="Arial" w:cs="Arial"/>
                <w:b/>
                <w:bCs/>
              </w:rPr>
              <w:t>”</w:t>
            </w:r>
          </w:p>
        </w:tc>
        <w:tc>
          <w:tcPr>
            <w:tcW w:w="7625" w:type="dxa"/>
          </w:tcPr>
          <w:p w14:paraId="20817560" w14:textId="489F0F93" w:rsidR="00FD7E2A" w:rsidRPr="00BB683E" w:rsidRDefault="00BB683E" w:rsidP="002B1569">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7526CA" w:rsidRPr="007526CA" w14:paraId="61F9A7E2" w14:textId="77777777" w:rsidTr="00123BEA">
        <w:trPr>
          <w:gridAfter w:val="1"/>
          <w:wAfter w:w="29" w:type="dxa"/>
        </w:trPr>
        <w:tc>
          <w:tcPr>
            <w:tcW w:w="2695" w:type="dxa"/>
          </w:tcPr>
          <w:p w14:paraId="2EA2C0F6" w14:textId="61B094F1" w:rsidR="00BB683E" w:rsidRDefault="00D352E2" w:rsidP="002B1569">
            <w:pPr>
              <w:pStyle w:val="BodyText"/>
              <w:rPr>
                <w:rFonts w:ascii="Arial" w:hAnsi="Arial" w:cs="Arial"/>
                <w:b/>
                <w:bCs/>
              </w:rPr>
            </w:pPr>
            <w:r>
              <w:rPr>
                <w:rFonts w:ascii="Arial" w:hAnsi="Arial" w:cs="Arial"/>
                <w:b/>
                <w:bCs/>
              </w:rPr>
              <w:t>“EBR Article 18 Terms and Conditions</w:t>
            </w:r>
          </w:p>
        </w:tc>
        <w:tc>
          <w:tcPr>
            <w:tcW w:w="7625" w:type="dxa"/>
          </w:tcPr>
          <w:p w14:paraId="34D17170" w14:textId="6BD35F17" w:rsidR="00BB683E" w:rsidRPr="007526CA" w:rsidRDefault="00D352E2" w:rsidP="002B1569">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2B1569" w14:paraId="0D577C80" w14:textId="77777777" w:rsidTr="00123BEA">
        <w:trPr>
          <w:gridAfter w:val="1"/>
          <w:wAfter w:w="29" w:type="dxa"/>
        </w:trPr>
        <w:tc>
          <w:tcPr>
            <w:tcW w:w="2695" w:type="dxa"/>
          </w:tcPr>
          <w:p w14:paraId="442816FD" w14:textId="77777777" w:rsidR="002B1569" w:rsidRDefault="002B1569" w:rsidP="002B1569">
            <w:pPr>
              <w:pStyle w:val="BodyText"/>
              <w:rPr>
                <w:rFonts w:ascii="Arial" w:hAnsi="Arial" w:cs="Arial"/>
                <w:b/>
                <w:bCs/>
              </w:rPr>
            </w:pPr>
            <w:r>
              <w:rPr>
                <w:rFonts w:ascii="Arial" w:hAnsi="Arial" w:cs="Arial"/>
                <w:b/>
                <w:bCs/>
              </w:rPr>
              <w:t>"EdF Documents"</w:t>
            </w:r>
          </w:p>
        </w:tc>
        <w:tc>
          <w:tcPr>
            <w:tcW w:w="7625" w:type="dxa"/>
          </w:tcPr>
          <w:p w14:paraId="5106CF9C" w14:textId="77777777" w:rsidR="002B1569" w:rsidRDefault="002B1569" w:rsidP="002B1569">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61085FC9" w14:textId="77777777" w:rsidTr="00123BEA">
        <w:trPr>
          <w:gridAfter w:val="1"/>
          <w:wAfter w:w="29" w:type="dxa"/>
        </w:trPr>
        <w:tc>
          <w:tcPr>
            <w:tcW w:w="2695" w:type="dxa"/>
          </w:tcPr>
          <w:p w14:paraId="704FF265" w14:textId="77777777" w:rsidR="002B1569" w:rsidRDefault="002B1569" w:rsidP="002B1569">
            <w:pPr>
              <w:pStyle w:val="BodyText"/>
              <w:rPr>
                <w:rFonts w:ascii="Arial" w:hAnsi="Arial" w:cs="Arial"/>
                <w:b/>
                <w:bCs/>
              </w:rPr>
            </w:pPr>
            <w:r>
              <w:rPr>
                <w:rFonts w:ascii="Arial" w:hAnsi="Arial" w:cs="Arial"/>
                <w:b/>
                <w:bCs/>
              </w:rPr>
              <w:t>"Election Timetable"</w:t>
            </w:r>
          </w:p>
        </w:tc>
        <w:tc>
          <w:tcPr>
            <w:tcW w:w="7625" w:type="dxa"/>
          </w:tcPr>
          <w:p w14:paraId="4612F9DD" w14:textId="77777777" w:rsidR="002B1569" w:rsidRDefault="002B1569" w:rsidP="002B1569">
            <w:pPr>
              <w:pStyle w:val="BodyText"/>
              <w:jc w:val="both"/>
              <w:rPr>
                <w:rFonts w:ascii="Arial" w:hAnsi="Arial" w:cs="Arial"/>
              </w:rPr>
            </w:pPr>
            <w:r>
              <w:rPr>
                <w:rFonts w:ascii="Arial" w:hAnsi="Arial" w:cs="Arial"/>
              </w:rPr>
              <w:t xml:space="preserve">as defined in Paragraph 8A.1.2.1; </w:t>
            </w:r>
          </w:p>
        </w:tc>
      </w:tr>
      <w:tr w:rsidR="002B1569" w14:paraId="76E89921" w14:textId="77777777" w:rsidTr="00123BEA">
        <w:trPr>
          <w:gridAfter w:val="1"/>
          <w:wAfter w:w="29" w:type="dxa"/>
        </w:trPr>
        <w:tc>
          <w:tcPr>
            <w:tcW w:w="2695" w:type="dxa"/>
          </w:tcPr>
          <w:p w14:paraId="194F8D52" w14:textId="77777777" w:rsidR="002B1569" w:rsidRDefault="002B1569" w:rsidP="002B1569">
            <w:pPr>
              <w:pStyle w:val="BodyText"/>
              <w:rPr>
                <w:rFonts w:ascii="Arial" w:hAnsi="Arial" w:cs="Arial"/>
                <w:b/>
                <w:bCs/>
              </w:rPr>
            </w:pPr>
            <w:r>
              <w:rPr>
                <w:rFonts w:ascii="Arial" w:hAnsi="Arial" w:cs="Arial"/>
                <w:b/>
                <w:bCs/>
              </w:rPr>
              <w:t>"Election Year"</w:t>
            </w:r>
          </w:p>
        </w:tc>
        <w:tc>
          <w:tcPr>
            <w:tcW w:w="7625" w:type="dxa"/>
          </w:tcPr>
          <w:p w14:paraId="1BED3A77" w14:textId="77777777" w:rsidR="002B1569" w:rsidRDefault="002B1569" w:rsidP="002B1569">
            <w:pPr>
              <w:pStyle w:val="BodyText"/>
              <w:jc w:val="both"/>
              <w:rPr>
                <w:rFonts w:ascii="Arial" w:hAnsi="Arial" w:cs="Arial"/>
              </w:rPr>
            </w:pPr>
            <w:r>
              <w:rPr>
                <w:rFonts w:ascii="Arial" w:hAnsi="Arial" w:cs="Arial"/>
              </w:rPr>
              <w:t xml:space="preserve">as defined in Paragraph 8A.1.1.2; </w:t>
            </w:r>
          </w:p>
        </w:tc>
      </w:tr>
      <w:tr w:rsidR="00393140" w14:paraId="2887DA9D" w14:textId="77777777" w:rsidTr="00123BEA">
        <w:trPr>
          <w:gridAfter w:val="1"/>
          <w:wAfter w:w="29" w:type="dxa"/>
        </w:trPr>
        <w:tc>
          <w:tcPr>
            <w:tcW w:w="2695" w:type="dxa"/>
          </w:tcPr>
          <w:p w14:paraId="3246C4EF" w14:textId="56EC9A1C" w:rsidR="00393140" w:rsidRDefault="00393140" w:rsidP="002B1569">
            <w:pPr>
              <w:pStyle w:val="BodyText"/>
              <w:rPr>
                <w:rFonts w:ascii="Arial" w:hAnsi="Arial" w:cs="Arial"/>
                <w:b/>
                <w:bCs/>
              </w:rPr>
            </w:pPr>
            <w:r>
              <w:rPr>
                <w:rFonts w:ascii="Arial" w:hAnsi="Arial" w:cs="Arial"/>
                <w:b/>
                <w:bCs/>
              </w:rPr>
              <w:t>"Electricity Arbitration Association"</w:t>
            </w:r>
          </w:p>
        </w:tc>
        <w:tc>
          <w:tcPr>
            <w:tcW w:w="7625" w:type="dxa"/>
          </w:tcPr>
          <w:p w14:paraId="3060B42A" w14:textId="77777777" w:rsidR="00393140" w:rsidRDefault="00393140" w:rsidP="00393140">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5FFDD957" w14:textId="77777777" w:rsidR="00393140" w:rsidRDefault="00393140" w:rsidP="002B1569">
            <w:pPr>
              <w:pStyle w:val="BodyText"/>
              <w:jc w:val="both"/>
              <w:rPr>
                <w:rFonts w:ascii="Arial" w:hAnsi="Arial" w:cs="Arial"/>
              </w:rPr>
            </w:pPr>
          </w:p>
        </w:tc>
      </w:tr>
      <w:tr w:rsidR="002B1569" w14:paraId="5033480C" w14:textId="77777777" w:rsidTr="00123BEA">
        <w:trPr>
          <w:gridAfter w:val="1"/>
          <w:wAfter w:w="29" w:type="dxa"/>
        </w:trPr>
        <w:tc>
          <w:tcPr>
            <w:tcW w:w="2695" w:type="dxa"/>
          </w:tcPr>
          <w:p w14:paraId="71FA909B" w14:textId="77777777" w:rsidR="007518BA" w:rsidRDefault="007518BA" w:rsidP="007518BA">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6F5461" w:rsidRPr="000A3FD7" w:rsidRDefault="006F5461" w:rsidP="00C61D2E">
            <w:pPr>
              <w:pStyle w:val="BodyText"/>
            </w:pPr>
          </w:p>
        </w:tc>
        <w:tc>
          <w:tcPr>
            <w:tcW w:w="7625" w:type="dxa"/>
          </w:tcPr>
          <w:p w14:paraId="0A249E53" w14:textId="7D90F378" w:rsidR="007518BA" w:rsidRDefault="007518BA" w:rsidP="007518BA">
            <w:pPr>
              <w:pStyle w:val="Default"/>
              <w:jc w:val="both"/>
              <w:rPr>
                <w:sz w:val="23"/>
                <w:szCs w:val="23"/>
              </w:rPr>
            </w:pPr>
            <w:r>
              <w:rPr>
                <w:sz w:val="23"/>
                <w:szCs w:val="23"/>
              </w:rPr>
              <w:t xml:space="preserve">means the English version of Commission Regulation (EU) 2017/2195 as converted into </w:t>
            </w:r>
            <w:r w:rsidR="00C429D0">
              <w:rPr>
                <w:b/>
                <w:bCs/>
                <w:sz w:val="23"/>
                <w:szCs w:val="23"/>
              </w:rPr>
              <w:t xml:space="preserve">Assimilated </w:t>
            </w:r>
            <w:r>
              <w:rPr>
                <w:b/>
                <w:bCs/>
                <w:sz w:val="23"/>
                <w:szCs w:val="23"/>
              </w:rPr>
              <w:t>Law</w:t>
            </w:r>
            <w:r>
              <w:rPr>
                <w:sz w:val="23"/>
                <w:szCs w:val="23"/>
              </w:rPr>
              <w:t xml:space="preserve">; </w:t>
            </w:r>
          </w:p>
          <w:p w14:paraId="733EEDBC" w14:textId="54951276" w:rsidR="006F5461" w:rsidRDefault="006F5461" w:rsidP="00C61D2E">
            <w:pPr>
              <w:pStyle w:val="BodyText"/>
              <w:jc w:val="both"/>
              <w:rPr>
                <w:rFonts w:ascii="Arial" w:hAnsi="Arial" w:cs="Arial"/>
              </w:rPr>
            </w:pPr>
          </w:p>
        </w:tc>
      </w:tr>
      <w:tr w:rsidR="004C79EC" w14:paraId="1C62A7E3" w14:textId="77777777" w:rsidTr="00123BEA">
        <w:trPr>
          <w:gridAfter w:val="1"/>
          <w:wAfter w:w="29" w:type="dxa"/>
        </w:trPr>
        <w:tc>
          <w:tcPr>
            <w:tcW w:w="2695" w:type="dxa"/>
            <w:vAlign w:val="center"/>
          </w:tcPr>
          <w:p w14:paraId="5A5FCCD9" w14:textId="77777777" w:rsidR="004C79EC" w:rsidRPr="004C79EC" w:rsidRDefault="004C79EC" w:rsidP="004C79EC">
            <w:pPr>
              <w:pStyle w:val="BodyText"/>
              <w:rPr>
                <w:rFonts w:ascii="Arial" w:hAnsi="Arial" w:cs="Arial"/>
                <w:b/>
                <w:bCs/>
              </w:rPr>
            </w:pPr>
            <w:r w:rsidRPr="004C79EC">
              <w:rPr>
                <w:rFonts w:ascii="Arial" w:hAnsi="Arial" w:cs="Arial"/>
                <w:b/>
                <w:bCs/>
                <w:color w:val="000000"/>
                <w:lang w:eastAsia="en-GB"/>
              </w:rPr>
              <w:t>“Electricity Generation”</w:t>
            </w:r>
          </w:p>
        </w:tc>
        <w:tc>
          <w:tcPr>
            <w:tcW w:w="7625" w:type="dxa"/>
          </w:tcPr>
          <w:p w14:paraId="28428E87"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4C79EC" w14:paraId="65F499E7" w14:textId="77777777" w:rsidTr="00123BEA">
        <w:trPr>
          <w:gridAfter w:val="1"/>
          <w:wAfter w:w="29" w:type="dxa"/>
        </w:trPr>
        <w:tc>
          <w:tcPr>
            <w:tcW w:w="2695" w:type="dxa"/>
          </w:tcPr>
          <w:p w14:paraId="0FCF76F3" w14:textId="77777777" w:rsidR="004C79EC" w:rsidRPr="004C79EC" w:rsidRDefault="004C79EC" w:rsidP="004C79EC">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7625" w:type="dxa"/>
            <w:vAlign w:val="center"/>
          </w:tcPr>
          <w:p w14:paraId="251306B2"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4C79EC" w14:paraId="4079524A" w14:textId="77777777" w:rsidTr="00123BEA">
        <w:trPr>
          <w:gridAfter w:val="1"/>
          <w:wAfter w:w="29" w:type="dxa"/>
        </w:trPr>
        <w:tc>
          <w:tcPr>
            <w:tcW w:w="2695" w:type="dxa"/>
          </w:tcPr>
          <w:p w14:paraId="73C11871" w14:textId="77777777" w:rsidR="004C79EC" w:rsidRDefault="004C79EC" w:rsidP="004C79EC">
            <w:pPr>
              <w:pStyle w:val="BodyText"/>
              <w:rPr>
                <w:rFonts w:ascii="Arial" w:hAnsi="Arial" w:cs="Arial"/>
                <w:b/>
                <w:bCs/>
              </w:rPr>
            </w:pPr>
            <w:r>
              <w:rPr>
                <w:rFonts w:ascii="Arial" w:hAnsi="Arial" w:cs="Arial"/>
                <w:b/>
                <w:bCs/>
              </w:rPr>
              <w:t>“Electricity Regulation”</w:t>
            </w:r>
          </w:p>
        </w:tc>
        <w:tc>
          <w:tcPr>
            <w:tcW w:w="7625" w:type="dxa"/>
          </w:tcPr>
          <w:p w14:paraId="51D3ABF9" w14:textId="3CD92C18" w:rsidR="004C79EC" w:rsidRPr="004D5A11" w:rsidRDefault="00323775" w:rsidP="004C79EC">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sidR="001172E2">
              <w:rPr>
                <w:rFonts w:ascii="Arial" w:hAnsi="Arial" w:cs="Arial"/>
                <w:b/>
                <w:bCs/>
                <w:szCs w:val="22"/>
              </w:rPr>
              <w:t>Assimilated</w:t>
            </w:r>
            <w:r w:rsidRPr="00323775">
              <w:rPr>
                <w:rFonts w:ascii="Arial" w:hAnsi="Arial" w:cs="Arial"/>
                <w:b/>
                <w:bCs/>
                <w:szCs w:val="22"/>
              </w:rPr>
              <w:t xml:space="preserve"> Law</w:t>
            </w:r>
          </w:p>
        </w:tc>
      </w:tr>
      <w:tr w:rsidR="00AE20FC" w14:paraId="5F38A26A" w14:textId="77777777" w:rsidTr="00123BEA">
        <w:trPr>
          <w:gridAfter w:val="1"/>
          <w:wAfter w:w="29" w:type="dxa"/>
        </w:trPr>
        <w:tc>
          <w:tcPr>
            <w:tcW w:w="2695" w:type="dxa"/>
          </w:tcPr>
          <w:p w14:paraId="0956AAC4" w14:textId="77777777" w:rsidR="00AE20FC" w:rsidRPr="00AE20FC" w:rsidRDefault="00AE20FC" w:rsidP="004C79EC">
            <w:pPr>
              <w:pStyle w:val="BodyText"/>
              <w:rPr>
                <w:rFonts w:ascii="Arial" w:hAnsi="Arial" w:cs="Arial"/>
                <w:b/>
                <w:bCs/>
              </w:rPr>
            </w:pPr>
            <w:r w:rsidRPr="00AE20FC">
              <w:rPr>
                <w:rFonts w:ascii="Arial" w:hAnsi="Arial" w:cs="Arial"/>
                <w:b/>
                <w:bCs/>
                <w:color w:val="000000"/>
                <w:lang w:eastAsia="en-GB"/>
              </w:rPr>
              <w:lastRenderedPageBreak/>
              <w:t>“Electricity Storage”</w:t>
            </w:r>
          </w:p>
        </w:tc>
        <w:tc>
          <w:tcPr>
            <w:tcW w:w="7625" w:type="dxa"/>
          </w:tcPr>
          <w:p w14:paraId="5CE1D86D" w14:textId="77777777" w:rsidR="00AE20FC" w:rsidRPr="00AE20FC" w:rsidRDefault="00AE20FC" w:rsidP="004C79EC">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AE20FC" w14:paraId="596F0333" w14:textId="77777777" w:rsidTr="00123BEA">
        <w:trPr>
          <w:gridAfter w:val="1"/>
          <w:wAfter w:w="29" w:type="dxa"/>
        </w:trPr>
        <w:tc>
          <w:tcPr>
            <w:tcW w:w="2695" w:type="dxa"/>
          </w:tcPr>
          <w:p w14:paraId="1ABBAE07" w14:textId="75236C21" w:rsidR="00561F63" w:rsidRPr="00AE20FC" w:rsidRDefault="00AE20FC" w:rsidP="00C61D2E">
            <w:pPr>
              <w:pStyle w:val="BodyText"/>
              <w:rPr>
                <w:rFonts w:ascii="Arial" w:hAnsi="Arial" w:cs="Arial"/>
                <w:b/>
                <w:bCs/>
              </w:rPr>
            </w:pPr>
            <w:r w:rsidRPr="00AE20FC">
              <w:rPr>
                <w:rFonts w:ascii="Arial" w:hAnsi="Arial" w:cs="Arial"/>
                <w:b/>
                <w:bCs/>
                <w:color w:val="000000"/>
                <w:lang w:eastAsia="en-GB"/>
              </w:rPr>
              <w:t>“Electricity Storage Facility”</w:t>
            </w:r>
          </w:p>
        </w:tc>
        <w:tc>
          <w:tcPr>
            <w:tcW w:w="7625" w:type="dxa"/>
          </w:tcPr>
          <w:p w14:paraId="2D0FFD23" w14:textId="653D68ED" w:rsidR="00E97F6A" w:rsidRPr="00E97F6A" w:rsidRDefault="00AE20FC" w:rsidP="00C61D2E">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5659255A" w14:paraId="324143AE" w14:textId="77777777" w:rsidTr="00123BEA">
        <w:trPr>
          <w:gridAfter w:val="1"/>
          <w:wAfter w:w="29" w:type="dxa"/>
          <w:trHeight w:val="300"/>
        </w:trPr>
        <w:tc>
          <w:tcPr>
            <w:tcW w:w="2695" w:type="dxa"/>
          </w:tcPr>
          <w:p w14:paraId="1EBB65CF" w14:textId="30A5C8A9" w:rsidR="662FF556" w:rsidRDefault="662FF556" w:rsidP="00123BEA">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7625" w:type="dxa"/>
          </w:tcPr>
          <w:p w14:paraId="4ED338D6" w14:textId="727D64F7" w:rsidR="662FF556" w:rsidRDefault="00B61818" w:rsidP="00123BEA">
            <w:pPr>
              <w:pStyle w:val="BodyText"/>
              <w:jc w:val="both"/>
              <w:rPr>
                <w:rFonts w:ascii="Arial" w:hAnsi="Arial" w:cs="Arial"/>
                <w:color w:val="000000" w:themeColor="text1"/>
                <w:lang w:eastAsia="en-GB"/>
              </w:rPr>
            </w:pPr>
            <w:r>
              <w:rPr>
                <w:rFonts w:ascii="Arial" w:hAnsi="Arial" w:cs="Arial"/>
                <w:color w:val="000000" w:themeColor="text1"/>
                <w:lang w:eastAsia="en-GB"/>
              </w:rPr>
              <w:t>m</w:t>
            </w:r>
            <w:r w:rsidR="662FF556" w:rsidRPr="5659255A">
              <w:rPr>
                <w:rFonts w:ascii="Arial" w:hAnsi="Arial" w:cs="Arial"/>
                <w:color w:val="000000" w:themeColor="text1"/>
                <w:lang w:eastAsia="en-GB"/>
              </w:rPr>
              <w:t xml:space="preserve">eans a licence granted or treated as granted under section 6(1)(da) of the Electricity Act 1989; </w:t>
            </w:r>
          </w:p>
        </w:tc>
      </w:tr>
      <w:tr w:rsidR="5659255A" w14:paraId="221AFA13" w14:textId="77777777" w:rsidTr="00123BEA">
        <w:trPr>
          <w:gridAfter w:val="1"/>
          <w:wAfter w:w="29" w:type="dxa"/>
          <w:trHeight w:val="300"/>
        </w:trPr>
        <w:tc>
          <w:tcPr>
            <w:tcW w:w="2695" w:type="dxa"/>
          </w:tcPr>
          <w:p w14:paraId="17EB0D17" w14:textId="2F707864" w:rsidR="662FF556" w:rsidRDefault="662FF556" w:rsidP="00123BEA">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7625" w:type="dxa"/>
          </w:tcPr>
          <w:p w14:paraId="56624E95" w14:textId="4F97462D" w:rsidR="662FF556" w:rsidRDefault="008C2ABF" w:rsidP="00123BEA">
            <w:pPr>
              <w:pStyle w:val="BodyText"/>
              <w:jc w:val="both"/>
              <w:rPr>
                <w:rFonts w:ascii="Arial" w:hAnsi="Arial" w:cs="Arial"/>
                <w:color w:val="000000" w:themeColor="text1"/>
                <w:lang w:eastAsia="en-GB"/>
              </w:rPr>
            </w:pPr>
            <w:r>
              <w:rPr>
                <w:rFonts w:ascii="Arial" w:hAnsi="Arial" w:cs="Arial"/>
                <w:color w:val="000000" w:themeColor="text1"/>
                <w:lang w:eastAsia="en-GB"/>
              </w:rPr>
              <w:t>a</w:t>
            </w:r>
            <w:r w:rsidR="662FF556" w:rsidRPr="5659255A">
              <w:rPr>
                <w:rFonts w:ascii="Arial" w:hAnsi="Arial" w:cs="Arial"/>
                <w:color w:val="000000" w:themeColor="text1"/>
                <w:lang w:eastAsia="en-GB"/>
              </w:rPr>
              <w:t>s defined in the Grid Code,</w:t>
            </w:r>
          </w:p>
        </w:tc>
      </w:tr>
      <w:tr w:rsidR="00C61D2E" w14:paraId="7EA237E9" w14:textId="77777777" w:rsidTr="00123BEA">
        <w:trPr>
          <w:gridAfter w:val="1"/>
          <w:wAfter w:w="29" w:type="dxa"/>
        </w:trPr>
        <w:tc>
          <w:tcPr>
            <w:tcW w:w="2695" w:type="dxa"/>
          </w:tcPr>
          <w:p w14:paraId="0BFF0A54" w14:textId="77777777" w:rsidR="00C61D2E" w:rsidRDefault="00C61D2E" w:rsidP="004C79EC">
            <w:pPr>
              <w:pStyle w:val="BodyText"/>
              <w:rPr>
                <w:ins w:id="49" w:author="Author"/>
                <w:rFonts w:ascii="Arial" w:hAnsi="Arial" w:cs="Arial"/>
                <w:b/>
                <w:bCs/>
                <w:color w:val="000000"/>
                <w:lang w:eastAsia="en-GB"/>
              </w:rPr>
            </w:pPr>
            <w:r>
              <w:rPr>
                <w:rFonts w:ascii="Arial" w:hAnsi="Arial" w:cs="Arial"/>
                <w:b/>
                <w:bCs/>
                <w:color w:val="000000"/>
                <w:lang w:eastAsia="en-GB"/>
              </w:rPr>
              <w:t>“Electricity Transmission System Operation Regulation”</w:t>
            </w:r>
          </w:p>
          <w:p w14:paraId="15D82ECD" w14:textId="353885C4" w:rsidR="00C5662D" w:rsidRPr="00D62155" w:rsidRDefault="00C5662D" w:rsidP="004C79EC">
            <w:pPr>
              <w:pStyle w:val="BodyText"/>
              <w:rPr>
                <w:rFonts w:ascii="Arial" w:hAnsi="Arial" w:cs="Arial"/>
                <w:b/>
                <w:bCs/>
                <w:lang w:eastAsia="en-GB"/>
              </w:rPr>
            </w:pPr>
            <w:ins w:id="50" w:author="Author">
              <w:r>
                <w:rPr>
                  <w:rFonts w:ascii="Arial" w:hAnsi="Arial" w:cs="Arial"/>
                  <w:b/>
                  <w:bCs/>
                  <w:color w:val="000000"/>
                  <w:lang w:eastAsia="en-GB"/>
                </w:rPr>
                <w:t>“</w:t>
              </w:r>
              <w:r w:rsidRPr="00C5662D">
                <w:rPr>
                  <w:rFonts w:ascii="Arial" w:hAnsi="Arial" w:cs="Arial"/>
                  <w:b/>
                  <w:bCs/>
                  <w:color w:val="000000"/>
                  <w:lang w:eastAsia="en-GB"/>
                </w:rPr>
                <w:t>Electronic Communication Platform</w:t>
              </w:r>
              <w:r>
                <w:rPr>
                  <w:rFonts w:ascii="Arial" w:hAnsi="Arial" w:cs="Arial"/>
                  <w:b/>
                  <w:bCs/>
                  <w:color w:val="000000"/>
                  <w:lang w:eastAsia="en-GB"/>
                </w:rPr>
                <w:t>”</w:t>
              </w:r>
            </w:ins>
          </w:p>
        </w:tc>
        <w:tc>
          <w:tcPr>
            <w:tcW w:w="7625" w:type="dxa"/>
          </w:tcPr>
          <w:p w14:paraId="2DAC23BF" w14:textId="77777777" w:rsidR="00C61D2E" w:rsidRDefault="591E3A60" w:rsidP="004C79EC">
            <w:pPr>
              <w:pStyle w:val="BodyText"/>
              <w:jc w:val="both"/>
              <w:rPr>
                <w:ins w:id="51" w:author="Author"/>
                <w:rFonts w:ascii="Arial" w:hAnsi="Arial" w:cs="Arial"/>
              </w:rPr>
            </w:pPr>
            <w:r w:rsidRPr="5659255A">
              <w:rPr>
                <w:rFonts w:ascii="Arial" w:hAnsi="Arial" w:cs="Arial"/>
              </w:rPr>
              <w:t xml:space="preserve">means the English version of Commission Regulation (EU) 2017/1485 as converted into </w:t>
            </w:r>
            <w:r w:rsidR="5CA57F9C" w:rsidRPr="5659255A">
              <w:rPr>
                <w:rFonts w:ascii="Arial" w:hAnsi="Arial" w:cs="Arial"/>
                <w:b/>
                <w:bCs/>
              </w:rPr>
              <w:t xml:space="preserve"> Assimilated</w:t>
            </w:r>
            <w:r w:rsidRPr="5659255A">
              <w:rPr>
                <w:rFonts w:ascii="Arial" w:hAnsi="Arial" w:cs="Arial"/>
                <w:b/>
                <w:bCs/>
              </w:rPr>
              <w:t xml:space="preserve"> Law</w:t>
            </w:r>
            <w:r w:rsidRPr="5659255A">
              <w:rPr>
                <w:rFonts w:ascii="Arial" w:hAnsi="Arial" w:cs="Arial"/>
              </w:rPr>
              <w:t xml:space="preserve">;  </w:t>
            </w:r>
          </w:p>
          <w:p w14:paraId="0828F4E5" w14:textId="77777777" w:rsidR="00C5662D" w:rsidRDefault="00C5662D" w:rsidP="004C79EC">
            <w:pPr>
              <w:pStyle w:val="BodyText"/>
              <w:jc w:val="both"/>
              <w:rPr>
                <w:ins w:id="52" w:author="Author"/>
                <w:rFonts w:ascii="Arial" w:hAnsi="Arial" w:cs="Arial"/>
              </w:rPr>
            </w:pPr>
          </w:p>
          <w:p w14:paraId="2188228D" w14:textId="4F07360C" w:rsidR="00C5662D" w:rsidRPr="00D62155" w:rsidRDefault="00C5662D" w:rsidP="004C79EC">
            <w:pPr>
              <w:pStyle w:val="BodyText"/>
              <w:jc w:val="both"/>
              <w:rPr>
                <w:rFonts w:ascii="Arial" w:hAnsi="Arial" w:cs="Arial"/>
                <w:lang w:eastAsia="en-GB"/>
              </w:rPr>
            </w:pPr>
            <w:ins w:id="53" w:author="Author">
              <w:r>
                <w:rPr>
                  <w:rFonts w:ascii="Arial" w:hAnsi="Arial" w:cs="Arial"/>
                  <w:color w:val="000000" w:themeColor="text1"/>
                  <w:lang w:eastAsia="en-GB"/>
                </w:rPr>
                <w:t>a</w:t>
              </w:r>
              <w:r w:rsidRPr="5659255A">
                <w:rPr>
                  <w:rFonts w:ascii="Arial" w:hAnsi="Arial" w:cs="Arial"/>
                  <w:color w:val="000000" w:themeColor="text1"/>
                  <w:lang w:eastAsia="en-GB"/>
                </w:rPr>
                <w:t xml:space="preserve">s defined in the </w:t>
              </w:r>
              <w:r w:rsidRPr="00C5662D">
                <w:rPr>
                  <w:rFonts w:ascii="Arial" w:hAnsi="Arial" w:cs="Arial"/>
                  <w:b/>
                  <w:bCs/>
                  <w:color w:val="000000" w:themeColor="text1"/>
                  <w:lang w:eastAsia="en-GB"/>
                  <w:rPrChange w:id="54" w:author="Author">
                    <w:rPr>
                      <w:rFonts w:ascii="Arial" w:hAnsi="Arial" w:cs="Arial"/>
                      <w:color w:val="000000" w:themeColor="text1"/>
                      <w:lang w:eastAsia="en-GB"/>
                    </w:rPr>
                  </w:rPrChange>
                </w:rPr>
                <w:t>Grid Code</w:t>
              </w:r>
              <w:r>
                <w:rPr>
                  <w:rFonts w:ascii="Arial" w:hAnsi="Arial" w:cs="Arial"/>
                  <w:color w:val="000000" w:themeColor="text1"/>
                  <w:lang w:eastAsia="en-GB"/>
                </w:rPr>
                <w:t>;</w:t>
              </w:r>
            </w:ins>
          </w:p>
        </w:tc>
      </w:tr>
      <w:tr w:rsidR="00D62155" w14:paraId="072817D7" w14:textId="77777777" w:rsidTr="00123BEA">
        <w:trPr>
          <w:gridAfter w:val="1"/>
          <w:wAfter w:w="29" w:type="dxa"/>
        </w:trPr>
        <w:tc>
          <w:tcPr>
            <w:tcW w:w="2695" w:type="dxa"/>
          </w:tcPr>
          <w:p w14:paraId="12DAB36A" w14:textId="77777777" w:rsidR="00D62155" w:rsidRPr="00D62155" w:rsidRDefault="00D62155" w:rsidP="004C79EC">
            <w:pPr>
              <w:pStyle w:val="BodyText"/>
              <w:rPr>
                <w:rFonts w:ascii="Arial" w:hAnsi="Arial" w:cs="Arial"/>
                <w:b/>
                <w:bCs/>
              </w:rPr>
            </w:pPr>
            <w:r w:rsidRPr="00D62155">
              <w:rPr>
                <w:rFonts w:ascii="Arial" w:hAnsi="Arial" w:cs="Arial"/>
                <w:b/>
                <w:bCs/>
                <w:lang w:eastAsia="en-GB"/>
              </w:rPr>
              <w:t>“Eligible Services”</w:t>
            </w:r>
          </w:p>
        </w:tc>
        <w:tc>
          <w:tcPr>
            <w:tcW w:w="7625" w:type="dxa"/>
          </w:tcPr>
          <w:p w14:paraId="6B21B4F5" w14:textId="77777777" w:rsidR="00D62155" w:rsidRPr="00D62155" w:rsidRDefault="00D62155" w:rsidP="004C79EC">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0D40DF" w14:paraId="0008E64C" w14:textId="77777777" w:rsidTr="00123BEA">
        <w:trPr>
          <w:gridAfter w:val="1"/>
          <w:wAfter w:w="29" w:type="dxa"/>
        </w:trPr>
        <w:tc>
          <w:tcPr>
            <w:tcW w:w="2695" w:type="dxa"/>
          </w:tcPr>
          <w:p w14:paraId="282737E6" w14:textId="77777777" w:rsidR="000D40DF" w:rsidRPr="000D40DF" w:rsidRDefault="000D40DF" w:rsidP="004C79EC">
            <w:pPr>
              <w:pStyle w:val="BodyText"/>
              <w:rPr>
                <w:rFonts w:ascii="Arial" w:hAnsi="Arial" w:cs="Arial"/>
                <w:b/>
                <w:bCs/>
              </w:rPr>
            </w:pPr>
            <w:r w:rsidRPr="000D40DF">
              <w:rPr>
                <w:rFonts w:ascii="Arial" w:hAnsi="Arial" w:cs="Arial"/>
                <w:b/>
                <w:bCs/>
                <w:lang w:eastAsia="en-GB"/>
              </w:rPr>
              <w:t>“Eligible Services Facility”</w:t>
            </w:r>
          </w:p>
        </w:tc>
        <w:tc>
          <w:tcPr>
            <w:tcW w:w="7625" w:type="dxa"/>
          </w:tcPr>
          <w:p w14:paraId="03982D27" w14:textId="77777777" w:rsidR="000D40DF" w:rsidRPr="000D40DF" w:rsidRDefault="000D40DF" w:rsidP="004C79EC">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4C79EC" w14:paraId="16C7DFF8" w14:textId="77777777" w:rsidTr="00123BEA">
        <w:trPr>
          <w:gridAfter w:val="1"/>
          <w:wAfter w:w="29" w:type="dxa"/>
        </w:trPr>
        <w:tc>
          <w:tcPr>
            <w:tcW w:w="2695" w:type="dxa"/>
          </w:tcPr>
          <w:p w14:paraId="2E95E6DC" w14:textId="77777777" w:rsidR="004C79EC" w:rsidRDefault="004C79EC" w:rsidP="004C79EC">
            <w:pPr>
              <w:pStyle w:val="BodyText"/>
              <w:rPr>
                <w:rFonts w:ascii="Arial" w:hAnsi="Arial" w:cs="Arial"/>
                <w:b/>
                <w:bCs/>
              </w:rPr>
            </w:pPr>
            <w:r>
              <w:rPr>
                <w:rFonts w:ascii="Arial" w:hAnsi="Arial" w:cs="Arial"/>
                <w:b/>
                <w:bCs/>
              </w:rPr>
              <w:t>"Embedded"</w:t>
            </w:r>
          </w:p>
          <w:p w14:paraId="47C63FB1" w14:textId="77777777" w:rsidR="004C79EC" w:rsidRDefault="004C79EC" w:rsidP="004C79EC">
            <w:pPr>
              <w:pStyle w:val="BodyText"/>
              <w:rPr>
                <w:rFonts w:ascii="Arial" w:hAnsi="Arial" w:cs="Arial"/>
                <w:b/>
                <w:bCs/>
              </w:rPr>
            </w:pPr>
          </w:p>
          <w:p w14:paraId="1B8644DE" w14:textId="77777777" w:rsidR="004C79EC" w:rsidRDefault="004C79EC" w:rsidP="004C79EC">
            <w:pPr>
              <w:pStyle w:val="BodyText"/>
              <w:rPr>
                <w:rFonts w:ascii="Arial" w:hAnsi="Arial" w:cs="Arial"/>
                <w:b/>
                <w:bCs/>
              </w:rPr>
            </w:pPr>
          </w:p>
        </w:tc>
        <w:tc>
          <w:tcPr>
            <w:tcW w:w="7625" w:type="dxa"/>
          </w:tcPr>
          <w:p w14:paraId="090CAAC7" w14:textId="77777777" w:rsidR="004C79EC" w:rsidRDefault="004C79EC" w:rsidP="004C79EC">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4C79EC" w:rsidRDefault="004C79EC" w:rsidP="004C79EC">
            <w:pPr>
              <w:pStyle w:val="BodyText"/>
              <w:jc w:val="both"/>
              <w:rPr>
                <w:rFonts w:ascii="Arial" w:hAnsi="Arial" w:cs="Arial"/>
              </w:rPr>
            </w:pPr>
            <w:bookmarkStart w:id="55" w:name="_BPDCD_41"/>
            <w:r w:rsidRPr="006153B7">
              <w:rPr>
                <w:rFonts w:ascii="Arial" w:hAnsi="Arial" w:cs="Arial"/>
              </w:rPr>
              <w:t xml:space="preserve">in </w:t>
            </w:r>
            <w:bookmarkEnd w:id="55"/>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4C79EC" w14:paraId="130E1A51" w14:textId="77777777" w:rsidTr="00123BEA">
        <w:trPr>
          <w:gridAfter w:val="1"/>
          <w:wAfter w:w="29" w:type="dxa"/>
        </w:trPr>
        <w:tc>
          <w:tcPr>
            <w:tcW w:w="2695" w:type="dxa"/>
          </w:tcPr>
          <w:p w14:paraId="0CE7F494" w14:textId="77777777" w:rsidR="004C79EC" w:rsidRDefault="004C79EC" w:rsidP="004C79EC">
            <w:pPr>
              <w:pStyle w:val="BodyText"/>
              <w:rPr>
                <w:rFonts w:ascii="Arial" w:hAnsi="Arial" w:cs="Arial"/>
                <w:b/>
                <w:bCs/>
              </w:rPr>
            </w:pPr>
            <w:r>
              <w:rPr>
                <w:rFonts w:ascii="Arial" w:hAnsi="Arial" w:cs="Arial"/>
                <w:b/>
                <w:bCs/>
              </w:rPr>
              <w:t>"Embedded Generator MW Register"</w:t>
            </w:r>
          </w:p>
        </w:tc>
        <w:tc>
          <w:tcPr>
            <w:tcW w:w="7625" w:type="dxa"/>
          </w:tcPr>
          <w:p w14:paraId="399E902E" w14:textId="77777777" w:rsidR="004C79EC" w:rsidRDefault="004C79EC" w:rsidP="004C79EC">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4C79EC" w14:paraId="5BB2BEAF" w14:textId="77777777" w:rsidTr="00123BEA">
        <w:trPr>
          <w:gridAfter w:val="1"/>
          <w:wAfter w:w="29" w:type="dxa"/>
        </w:trPr>
        <w:tc>
          <w:tcPr>
            <w:tcW w:w="2695" w:type="dxa"/>
          </w:tcPr>
          <w:p w14:paraId="1F145498" w14:textId="77777777" w:rsidR="004C79EC" w:rsidRDefault="004C79EC" w:rsidP="004C79EC">
            <w:pPr>
              <w:pStyle w:val="BodyText"/>
              <w:spacing w:before="120" w:after="120"/>
              <w:rPr>
                <w:rFonts w:ascii="Arial" w:hAnsi="Arial" w:cs="Arial"/>
                <w:b/>
                <w:bCs/>
              </w:rPr>
            </w:pPr>
            <w:r>
              <w:rPr>
                <w:rFonts w:ascii="Arial" w:hAnsi="Arial" w:cs="Arial"/>
                <w:b/>
                <w:bCs/>
              </w:rPr>
              <w:t>"Emergency Deenergisation Instruction"</w:t>
            </w:r>
          </w:p>
        </w:tc>
        <w:tc>
          <w:tcPr>
            <w:tcW w:w="7625" w:type="dxa"/>
          </w:tcPr>
          <w:p w14:paraId="69FE036A" w14:textId="77777777" w:rsidR="004C79EC" w:rsidRDefault="004C79EC" w:rsidP="004C79EC">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4C79EC" w:rsidRDefault="004C79EC" w:rsidP="004C79EC">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4C79EC" w:rsidRDefault="004C79EC" w:rsidP="004C79EC">
            <w:pPr>
              <w:ind w:left="1152" w:hanging="792"/>
              <w:jc w:val="both"/>
              <w:rPr>
                <w:rFonts w:ascii="Arial" w:hAnsi="Arial" w:cs="Arial"/>
              </w:rPr>
            </w:pPr>
          </w:p>
          <w:p w14:paraId="6B9C01D9" w14:textId="77777777" w:rsidR="004C79EC" w:rsidRDefault="004C79EC" w:rsidP="004C79EC">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 xml:space="preserve">User’s </w:t>
            </w:r>
            <w:r>
              <w:rPr>
                <w:rFonts w:ascii="Arial" w:hAnsi="Arial" w:cs="Arial"/>
                <w:b/>
              </w:rPr>
              <w:lastRenderedPageBreak/>
              <w:t>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4C79EC" w:rsidRDefault="004C79EC" w:rsidP="004C79EC">
            <w:pPr>
              <w:ind w:left="1152" w:hanging="792"/>
              <w:jc w:val="both"/>
              <w:rPr>
                <w:rFonts w:ascii="Arial" w:hAnsi="Arial" w:cs="Arial"/>
              </w:rPr>
            </w:pPr>
          </w:p>
          <w:p w14:paraId="24B1EF0D" w14:textId="77777777" w:rsidR="004C79EC" w:rsidRDefault="004C79EC" w:rsidP="004C79EC">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4C79EC" w:rsidRDefault="004C79EC" w:rsidP="004C79EC">
            <w:pPr>
              <w:ind w:left="360"/>
              <w:jc w:val="both"/>
              <w:rPr>
                <w:rFonts w:ascii="Arial" w:hAnsi="Arial" w:cs="Arial"/>
              </w:rPr>
            </w:pPr>
          </w:p>
          <w:p w14:paraId="1DC761F2" w14:textId="77777777" w:rsidR="004C79EC" w:rsidRDefault="004C79EC" w:rsidP="004C79EC">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4C79EC" w:rsidRDefault="004C79EC" w:rsidP="004C79EC">
            <w:pPr>
              <w:jc w:val="both"/>
              <w:rPr>
                <w:rFonts w:ascii="Arial" w:hAnsi="Arial" w:cs="Arial"/>
              </w:rPr>
            </w:pPr>
          </w:p>
          <w:p w14:paraId="37DC6248" w14:textId="77777777" w:rsidR="004C79EC" w:rsidRDefault="004C79EC" w:rsidP="004C79EC">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4C79EC" w:rsidRDefault="004C79EC" w:rsidP="004C79EC">
            <w:pPr>
              <w:ind w:left="1152" w:hanging="720"/>
              <w:jc w:val="both"/>
              <w:rPr>
                <w:rFonts w:ascii="Arial" w:hAnsi="Arial" w:cs="Arial"/>
              </w:rPr>
            </w:pPr>
          </w:p>
          <w:p w14:paraId="1FA0FC60" w14:textId="77777777" w:rsidR="004C79EC" w:rsidRDefault="004C79EC" w:rsidP="004C79EC">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r>
              <w:rPr>
                <w:rFonts w:ascii="Arial" w:hAnsi="Arial" w:cs="Arial"/>
                <w:b/>
              </w:rPr>
              <w:t>Deeenergised</w:t>
            </w:r>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4C79EC" w:rsidRDefault="004C79EC" w:rsidP="004C79EC">
            <w:pPr>
              <w:ind w:left="1152" w:hanging="792"/>
              <w:jc w:val="both"/>
              <w:rPr>
                <w:rFonts w:ascii="Arial" w:hAnsi="Arial" w:cs="Arial"/>
                <w:b/>
              </w:rPr>
            </w:pPr>
          </w:p>
          <w:p w14:paraId="31055610" w14:textId="77777777" w:rsidR="004C79EC" w:rsidRDefault="004C79EC" w:rsidP="004C79EC">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4C79EC" w:rsidRDefault="004C79EC" w:rsidP="004C79EC">
            <w:pPr>
              <w:ind w:left="1152" w:hanging="792"/>
              <w:jc w:val="both"/>
              <w:rPr>
                <w:rFonts w:ascii="Arial" w:hAnsi="Arial" w:cs="Arial"/>
                <w:b/>
              </w:rPr>
            </w:pPr>
          </w:p>
          <w:p w14:paraId="4623761B" w14:textId="77777777" w:rsidR="004C79EC" w:rsidRDefault="004C79EC" w:rsidP="004C79EC">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4C79EC" w:rsidRDefault="004C79EC" w:rsidP="004C79EC">
            <w:pPr>
              <w:tabs>
                <w:tab w:val="left" w:pos="1927"/>
              </w:tabs>
              <w:ind w:left="1872" w:hanging="720"/>
              <w:jc w:val="both"/>
              <w:rPr>
                <w:rFonts w:ascii="Arial" w:hAnsi="Arial" w:cs="Arial"/>
              </w:rPr>
            </w:pPr>
          </w:p>
          <w:p w14:paraId="3B2E5522" w14:textId="77777777" w:rsidR="004C79EC" w:rsidRDefault="004C79EC" w:rsidP="004C79EC">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4C79EC" w:rsidRDefault="004C79EC" w:rsidP="004C79EC">
            <w:pPr>
              <w:ind w:left="1872" w:hanging="720"/>
              <w:jc w:val="both"/>
              <w:rPr>
                <w:rFonts w:ascii="Arial" w:hAnsi="Arial" w:cs="Arial"/>
                <w:b/>
              </w:rPr>
            </w:pPr>
          </w:p>
          <w:p w14:paraId="32254AC9" w14:textId="77777777" w:rsidR="004C79EC" w:rsidRPr="00CC2624" w:rsidRDefault="004C79EC" w:rsidP="004C79EC">
            <w:pPr>
              <w:pStyle w:val="BodyText"/>
              <w:spacing w:before="120" w:after="120"/>
              <w:jc w:val="both"/>
              <w:rPr>
                <w:rFonts w:ascii="Arial" w:hAnsi="Arial" w:cs="Arial"/>
              </w:rPr>
            </w:pPr>
            <w:r>
              <w:rPr>
                <w:rFonts w:ascii="Arial" w:hAnsi="Arial" w:cs="Arial"/>
              </w:rPr>
              <w:t xml:space="preserve">would, solely as a result of </w:t>
            </w:r>
            <w:r>
              <w:rPr>
                <w:rFonts w:ascii="Arial" w:hAnsi="Arial" w:cs="Arial"/>
                <w:b/>
              </w:rPr>
              <w:t xml:space="preserve">Deenergisation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4C79EC" w14:paraId="36E595BC" w14:textId="77777777" w:rsidTr="00123BEA">
        <w:trPr>
          <w:gridAfter w:val="1"/>
          <w:wAfter w:w="29" w:type="dxa"/>
        </w:trPr>
        <w:tc>
          <w:tcPr>
            <w:tcW w:w="2695" w:type="dxa"/>
          </w:tcPr>
          <w:p w14:paraId="734A2C38" w14:textId="77777777" w:rsidR="004C79EC" w:rsidRDefault="004C79EC" w:rsidP="004C79EC">
            <w:pPr>
              <w:pStyle w:val="BodyText"/>
              <w:rPr>
                <w:rFonts w:ascii="Arial" w:hAnsi="Arial" w:cs="Arial"/>
                <w:b/>
                <w:bCs/>
              </w:rPr>
            </w:pPr>
            <w:r>
              <w:rPr>
                <w:rFonts w:ascii="Arial" w:hAnsi="Arial" w:cs="Arial"/>
                <w:b/>
                <w:bCs/>
              </w:rPr>
              <w:lastRenderedPageBreak/>
              <w:t>"Emergency Instruction"</w:t>
            </w:r>
          </w:p>
        </w:tc>
        <w:tc>
          <w:tcPr>
            <w:tcW w:w="7625" w:type="dxa"/>
          </w:tcPr>
          <w:p w14:paraId="7F8F48B7"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060D31F1" w14:textId="77777777" w:rsidTr="00123BEA">
        <w:trPr>
          <w:gridAfter w:val="1"/>
          <w:wAfter w:w="29" w:type="dxa"/>
        </w:trPr>
        <w:tc>
          <w:tcPr>
            <w:tcW w:w="2695" w:type="dxa"/>
          </w:tcPr>
          <w:p w14:paraId="20AE0D83" w14:textId="77777777" w:rsidR="004C79EC" w:rsidRDefault="004C79EC" w:rsidP="004C79EC">
            <w:pPr>
              <w:rPr>
                <w:rFonts w:ascii="Arial" w:hAnsi="Arial" w:cs="Arial"/>
                <w:b/>
              </w:rPr>
            </w:pPr>
            <w:r>
              <w:rPr>
                <w:rFonts w:ascii="Arial" w:hAnsi="Arial" w:cs="Arial"/>
                <w:b/>
              </w:rPr>
              <w:t>“EMR Documents”</w:t>
            </w:r>
          </w:p>
        </w:tc>
        <w:tc>
          <w:tcPr>
            <w:tcW w:w="7625" w:type="dxa"/>
          </w:tcPr>
          <w:p w14:paraId="5049279E" w14:textId="77777777" w:rsidR="004C79EC" w:rsidRPr="003A7390" w:rsidRDefault="004C79EC" w:rsidP="004C79EC">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4C79EC" w:rsidRDefault="004C79EC" w:rsidP="004C79EC">
            <w:pPr>
              <w:jc w:val="both"/>
              <w:rPr>
                <w:rFonts w:ascii="Arial" w:hAnsi="Arial" w:cs="Arial"/>
              </w:rPr>
            </w:pPr>
          </w:p>
        </w:tc>
      </w:tr>
      <w:tr w:rsidR="004C79EC" w14:paraId="281795D7" w14:textId="77777777" w:rsidTr="00123BEA">
        <w:trPr>
          <w:gridAfter w:val="1"/>
          <w:wAfter w:w="29" w:type="dxa"/>
        </w:trPr>
        <w:tc>
          <w:tcPr>
            <w:tcW w:w="2695" w:type="dxa"/>
          </w:tcPr>
          <w:p w14:paraId="43419F13" w14:textId="77777777" w:rsidR="004C79EC" w:rsidRDefault="004C79EC" w:rsidP="004C79EC">
            <w:pPr>
              <w:rPr>
                <w:rFonts w:ascii="Arial" w:hAnsi="Arial" w:cs="Arial"/>
                <w:b/>
              </w:rPr>
            </w:pPr>
            <w:r>
              <w:rPr>
                <w:rFonts w:ascii="Arial" w:hAnsi="Arial" w:cs="Arial"/>
                <w:b/>
              </w:rPr>
              <w:t>“EMR Functions”</w:t>
            </w:r>
          </w:p>
        </w:tc>
        <w:tc>
          <w:tcPr>
            <w:tcW w:w="7625" w:type="dxa"/>
          </w:tcPr>
          <w:p w14:paraId="47808267" w14:textId="77777777" w:rsidR="004C79EC" w:rsidRDefault="004C79EC" w:rsidP="004C79EC">
            <w:pPr>
              <w:jc w:val="both"/>
              <w:rPr>
                <w:rFonts w:ascii="Arial" w:hAnsi="Arial" w:cs="Arial"/>
              </w:rPr>
            </w:pPr>
            <w:r>
              <w:rPr>
                <w:rFonts w:ascii="Arial" w:hAnsi="Arial" w:cs="Arial"/>
              </w:rPr>
              <w:t>Has the meaning given to “EMR functions” in Chapter 5 of Part 2 of the Energy Act 2013;</w:t>
            </w:r>
          </w:p>
        </w:tc>
      </w:tr>
      <w:tr w:rsidR="004C79EC" w14:paraId="7666A917" w14:textId="77777777" w:rsidTr="00123BEA">
        <w:trPr>
          <w:gridAfter w:val="1"/>
          <w:wAfter w:w="29" w:type="dxa"/>
        </w:trPr>
        <w:tc>
          <w:tcPr>
            <w:tcW w:w="2695" w:type="dxa"/>
          </w:tcPr>
          <w:p w14:paraId="2BDC2C94" w14:textId="77777777" w:rsidR="004C79EC" w:rsidRDefault="004C79EC" w:rsidP="004C79EC">
            <w:pPr>
              <w:rPr>
                <w:rFonts w:ascii="Arial" w:hAnsi="Arial" w:cs="Arial"/>
                <w:b/>
              </w:rPr>
            </w:pPr>
            <w:r>
              <w:rPr>
                <w:rFonts w:ascii="Arial" w:hAnsi="Arial" w:cs="Arial"/>
                <w:b/>
              </w:rPr>
              <w:lastRenderedPageBreak/>
              <w:t>“Enabling Works”</w:t>
            </w:r>
          </w:p>
        </w:tc>
        <w:tc>
          <w:tcPr>
            <w:tcW w:w="7625" w:type="dxa"/>
          </w:tcPr>
          <w:p w14:paraId="38A6EA94" w14:textId="77777777" w:rsidR="004C79EC" w:rsidRDefault="004C79EC" w:rsidP="004C79EC">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4C79EC" w:rsidRDefault="004C79EC" w:rsidP="004C79EC">
            <w:pPr>
              <w:jc w:val="both"/>
              <w:rPr>
                <w:rFonts w:ascii="Arial" w:hAnsi="Arial" w:cs="Arial"/>
              </w:rPr>
            </w:pPr>
          </w:p>
        </w:tc>
      </w:tr>
      <w:tr w:rsidR="004C79EC" w14:paraId="3DD81E83" w14:textId="77777777" w:rsidTr="00123BEA">
        <w:trPr>
          <w:gridAfter w:val="1"/>
          <w:wAfter w:w="29" w:type="dxa"/>
        </w:trPr>
        <w:tc>
          <w:tcPr>
            <w:tcW w:w="2695" w:type="dxa"/>
          </w:tcPr>
          <w:p w14:paraId="5B71C1FA" w14:textId="77777777" w:rsidR="004C79EC" w:rsidRDefault="004C79EC" w:rsidP="004C79EC">
            <w:pPr>
              <w:pStyle w:val="BodyText"/>
              <w:rPr>
                <w:rFonts w:ascii="Arial" w:hAnsi="Arial" w:cs="Arial"/>
                <w:b/>
                <w:bCs/>
              </w:rPr>
            </w:pPr>
            <w:r>
              <w:rPr>
                <w:rFonts w:ascii="Arial" w:hAnsi="Arial" w:cs="Arial"/>
                <w:b/>
                <w:bCs/>
              </w:rPr>
              <w:t>"End Date"</w:t>
            </w:r>
          </w:p>
        </w:tc>
        <w:tc>
          <w:tcPr>
            <w:tcW w:w="7625" w:type="dxa"/>
          </w:tcPr>
          <w:p w14:paraId="362B7FF1" w14:textId="77777777" w:rsidR="004C79EC" w:rsidRDefault="004C79EC" w:rsidP="004C79EC">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56" w:name="_BPDCD_43"/>
            <w:r>
              <w:rPr>
                <w:rFonts w:ascii="Arial" w:hAnsi="Arial" w:cs="Arial"/>
                <w:b/>
                <w:bCs/>
                <w:strike/>
                <w:color w:val="FF0000"/>
              </w:rPr>
              <w:t xml:space="preserve"> </w:t>
            </w:r>
            <w:r w:rsidRPr="00BD656E">
              <w:rPr>
                <w:rFonts w:ascii="Arial Bold" w:hAnsi="Arial Bold" w:cs="Arial"/>
                <w:b/>
                <w:bCs/>
              </w:rPr>
              <w:t xml:space="preserve">Implementation </w:t>
            </w:r>
            <w:bookmarkEnd w:id="56"/>
            <w:r>
              <w:rPr>
                <w:rFonts w:ascii="Arial" w:hAnsi="Arial" w:cs="Arial"/>
                <w:b/>
                <w:bCs/>
              </w:rPr>
              <w:t>Date</w:t>
            </w:r>
            <w:r>
              <w:rPr>
                <w:rFonts w:ascii="Arial" w:hAnsi="Arial" w:cs="Arial"/>
                <w:bCs/>
              </w:rPr>
              <w:t>;</w:t>
            </w:r>
          </w:p>
        </w:tc>
      </w:tr>
      <w:tr w:rsidR="004C79EC" w14:paraId="05D51AB6" w14:textId="77777777" w:rsidTr="00123BEA">
        <w:trPr>
          <w:gridAfter w:val="1"/>
          <w:wAfter w:w="29" w:type="dxa"/>
        </w:trPr>
        <w:tc>
          <w:tcPr>
            <w:tcW w:w="2695" w:type="dxa"/>
          </w:tcPr>
          <w:p w14:paraId="271758E4" w14:textId="77777777" w:rsidR="004C79EC" w:rsidRDefault="004C79EC" w:rsidP="004C79EC">
            <w:pPr>
              <w:pStyle w:val="BodyText"/>
              <w:rPr>
                <w:rFonts w:ascii="Arial" w:hAnsi="Arial" w:cs="Arial"/>
                <w:b/>
                <w:bCs/>
              </w:rPr>
            </w:pPr>
            <w:r>
              <w:rPr>
                <w:rFonts w:ascii="Arial" w:hAnsi="Arial" w:cs="Arial"/>
                <w:b/>
                <w:bCs/>
              </w:rPr>
              <w:t>"Energisation" or "Energise(d)"</w:t>
            </w:r>
          </w:p>
        </w:tc>
        <w:tc>
          <w:tcPr>
            <w:tcW w:w="7625" w:type="dxa"/>
          </w:tcPr>
          <w:p w14:paraId="45B9D960" w14:textId="77777777" w:rsidR="004C79EC" w:rsidRDefault="004C79EC" w:rsidP="004C79EC">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4C79EC" w14:paraId="6EC0E8EE" w14:textId="77777777" w:rsidTr="00123BEA">
        <w:trPr>
          <w:gridAfter w:val="1"/>
          <w:wAfter w:w="29" w:type="dxa"/>
        </w:trPr>
        <w:tc>
          <w:tcPr>
            <w:tcW w:w="2695" w:type="dxa"/>
          </w:tcPr>
          <w:p w14:paraId="5B6E5BA2" w14:textId="77777777" w:rsidR="004C79EC" w:rsidRDefault="004C79EC" w:rsidP="004C79EC">
            <w:pPr>
              <w:pStyle w:val="BodyText"/>
              <w:rPr>
                <w:rFonts w:ascii="Arial" w:hAnsi="Arial" w:cs="Arial"/>
                <w:b/>
                <w:bCs/>
              </w:rPr>
            </w:pPr>
            <w:r>
              <w:rPr>
                <w:rFonts w:ascii="Arial" w:hAnsi="Arial" w:cs="Arial"/>
                <w:b/>
                <w:bCs/>
              </w:rPr>
              <w:t>"Energy"</w:t>
            </w:r>
          </w:p>
        </w:tc>
        <w:tc>
          <w:tcPr>
            <w:tcW w:w="7625" w:type="dxa"/>
          </w:tcPr>
          <w:p w14:paraId="33BE3370" w14:textId="77777777" w:rsidR="004C79EC" w:rsidRDefault="004C79EC" w:rsidP="004C79EC">
            <w:pPr>
              <w:pStyle w:val="BodyText"/>
              <w:jc w:val="both"/>
              <w:rPr>
                <w:rFonts w:ascii="Arial" w:hAnsi="Arial" w:cs="Arial"/>
              </w:rPr>
            </w:pPr>
            <w:r>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Wh = 1KWh</w:t>
            </w:r>
          </w:p>
          <w:p w14:paraId="732D5A60"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KWh = 1MWh</w:t>
            </w:r>
          </w:p>
          <w:p w14:paraId="2DF11C3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4C79EC" w:rsidRDefault="004C79EC" w:rsidP="004C79EC">
            <w:pPr>
              <w:pStyle w:val="BodyText"/>
              <w:jc w:val="both"/>
              <w:rPr>
                <w:rFonts w:ascii="Arial" w:hAnsi="Arial" w:cs="Arial"/>
                <w:b/>
              </w:rPr>
            </w:pPr>
            <w:r>
              <w:rPr>
                <w:rFonts w:ascii="Arial" w:hAnsi="Arial" w:cs="Arial"/>
              </w:rPr>
              <w:t>1000 GWh = 1TWh;</w:t>
            </w:r>
          </w:p>
        </w:tc>
      </w:tr>
      <w:tr w:rsidR="004C79EC" w14:paraId="43D68B51" w14:textId="77777777" w:rsidTr="00123BEA">
        <w:trPr>
          <w:gridAfter w:val="1"/>
          <w:wAfter w:w="29" w:type="dxa"/>
        </w:trPr>
        <w:tc>
          <w:tcPr>
            <w:tcW w:w="2695" w:type="dxa"/>
          </w:tcPr>
          <w:p w14:paraId="79B4DC08" w14:textId="77777777" w:rsidR="004C79EC" w:rsidRDefault="004C79EC" w:rsidP="004C79EC">
            <w:pPr>
              <w:pStyle w:val="BodyText"/>
              <w:rPr>
                <w:rFonts w:ascii="Arial" w:hAnsi="Arial" w:cs="Arial"/>
                <w:b/>
                <w:bCs/>
              </w:rPr>
            </w:pPr>
            <w:r>
              <w:rPr>
                <w:rFonts w:ascii="Arial" w:hAnsi="Arial" w:cs="Arial"/>
                <w:b/>
                <w:bCs/>
              </w:rPr>
              <w:t xml:space="preserve"> "Energy Metering Equipment"</w:t>
            </w:r>
          </w:p>
        </w:tc>
        <w:tc>
          <w:tcPr>
            <w:tcW w:w="7625" w:type="dxa"/>
          </w:tcPr>
          <w:p w14:paraId="2A6A1C90" w14:textId="77777777" w:rsidR="004C79EC" w:rsidRDefault="004C79EC" w:rsidP="004C79E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4C79EC" w14:paraId="26EBAE37" w14:textId="77777777" w:rsidTr="00123BEA">
        <w:trPr>
          <w:gridAfter w:val="1"/>
          <w:wAfter w:w="29" w:type="dxa"/>
        </w:trPr>
        <w:tc>
          <w:tcPr>
            <w:tcW w:w="2695" w:type="dxa"/>
          </w:tcPr>
          <w:p w14:paraId="18AB7573" w14:textId="77777777" w:rsidR="004C79EC" w:rsidRDefault="004C79EC" w:rsidP="004C79EC">
            <w:pPr>
              <w:pStyle w:val="BodyText"/>
              <w:rPr>
                <w:rFonts w:ascii="Arial" w:hAnsi="Arial" w:cs="Arial"/>
                <w:b/>
                <w:bCs/>
              </w:rPr>
            </w:pPr>
            <w:r>
              <w:rPr>
                <w:rFonts w:ascii="Arial" w:hAnsi="Arial" w:cs="Arial"/>
                <w:b/>
                <w:bCs/>
              </w:rPr>
              <w:t>"Energy Metering System"</w:t>
            </w:r>
          </w:p>
        </w:tc>
        <w:tc>
          <w:tcPr>
            <w:tcW w:w="7625" w:type="dxa"/>
          </w:tcPr>
          <w:p w14:paraId="04C57A26" w14:textId="77777777" w:rsidR="004C79EC" w:rsidRDefault="004C79EC" w:rsidP="004C79E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4C79EC" w14:paraId="22CAC2DB" w14:textId="77777777" w:rsidTr="00123BEA">
        <w:trPr>
          <w:gridAfter w:val="1"/>
          <w:wAfter w:w="29" w:type="dxa"/>
        </w:trPr>
        <w:tc>
          <w:tcPr>
            <w:tcW w:w="2695" w:type="dxa"/>
          </w:tcPr>
          <w:p w14:paraId="72A78FA2" w14:textId="0F11B72C" w:rsidR="004C79EC" w:rsidRDefault="004C79EC" w:rsidP="00C67096">
            <w:pPr>
              <w:pStyle w:val="BodyText"/>
            </w:pPr>
            <w:r>
              <w:rPr>
                <w:rFonts w:ascii="Arial" w:hAnsi="Arial" w:cs="Arial"/>
                <w:b/>
              </w:rPr>
              <w:t>"Enforceable"</w:t>
            </w:r>
          </w:p>
          <w:p w14:paraId="213E2779" w14:textId="77777777" w:rsidR="004C79EC" w:rsidRDefault="004C79EC" w:rsidP="004C79EC">
            <w:pPr>
              <w:spacing w:after="240"/>
              <w:jc w:val="right"/>
            </w:pPr>
          </w:p>
        </w:tc>
        <w:tc>
          <w:tcPr>
            <w:tcW w:w="7625" w:type="dxa"/>
          </w:tcPr>
          <w:p w14:paraId="687D1CE7" w14:textId="77777777" w:rsidR="004C79EC" w:rsidRDefault="004C79EC" w:rsidP="004C79E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4C79EC" w14:paraId="3DAE028A" w14:textId="77777777" w:rsidTr="00123BEA">
        <w:trPr>
          <w:gridAfter w:val="1"/>
          <w:wAfter w:w="29" w:type="dxa"/>
        </w:trPr>
        <w:tc>
          <w:tcPr>
            <w:tcW w:w="2695" w:type="dxa"/>
          </w:tcPr>
          <w:p w14:paraId="57A2057A" w14:textId="77777777" w:rsidR="004C79EC" w:rsidRDefault="004C79EC" w:rsidP="004C79EC">
            <w:pPr>
              <w:pStyle w:val="BodyText"/>
              <w:rPr>
                <w:rFonts w:ascii="Arial" w:hAnsi="Arial" w:cs="Arial"/>
                <w:b/>
                <w:bCs/>
              </w:rPr>
            </w:pPr>
            <w:r>
              <w:rPr>
                <w:rFonts w:ascii="Arial" w:hAnsi="Arial" w:cs="Arial"/>
                <w:b/>
                <w:bCs/>
              </w:rPr>
              <w:t>“Engineering Charge”</w:t>
            </w:r>
          </w:p>
        </w:tc>
        <w:tc>
          <w:tcPr>
            <w:tcW w:w="7625" w:type="dxa"/>
          </w:tcPr>
          <w:p w14:paraId="7DB902D1" w14:textId="77777777" w:rsidR="004C79EC" w:rsidRDefault="004C79EC" w:rsidP="004C79E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4C79EC" w14:paraId="575E902E" w14:textId="77777777" w:rsidTr="00123BEA">
        <w:trPr>
          <w:gridAfter w:val="1"/>
          <w:wAfter w:w="29" w:type="dxa"/>
        </w:trPr>
        <w:tc>
          <w:tcPr>
            <w:tcW w:w="2695" w:type="dxa"/>
          </w:tcPr>
          <w:p w14:paraId="57A4304A" w14:textId="77777777" w:rsidR="004C79EC" w:rsidRDefault="004C79EC" w:rsidP="004C79EC">
            <w:pPr>
              <w:pStyle w:val="BodyText"/>
              <w:rPr>
                <w:rFonts w:ascii="Arial" w:hAnsi="Arial" w:cs="Arial"/>
                <w:b/>
                <w:bCs/>
              </w:rPr>
            </w:pPr>
            <w:r>
              <w:rPr>
                <w:rFonts w:ascii="Arial" w:hAnsi="Arial" w:cs="Arial"/>
                <w:b/>
                <w:bCs/>
              </w:rPr>
              <w:t>"Enhanced Reactive Power Service"</w:t>
            </w:r>
          </w:p>
        </w:tc>
        <w:tc>
          <w:tcPr>
            <w:tcW w:w="7625" w:type="dxa"/>
          </w:tcPr>
          <w:p w14:paraId="50DD5DA6" w14:textId="77777777" w:rsidR="004C79EC" w:rsidRDefault="004C79EC" w:rsidP="004C79EC">
            <w:pPr>
              <w:spacing w:after="240"/>
              <w:jc w:val="both"/>
              <w:rPr>
                <w:rFonts w:ascii="Arial" w:hAnsi="Arial" w:cs="Arial"/>
              </w:rPr>
            </w:pPr>
            <w:r>
              <w:rPr>
                <w:rFonts w:ascii="Arial" w:hAnsi="Arial" w:cs="Arial"/>
              </w:rPr>
              <w:t>as defined in Paragraph 1.2 of Schedule 3, Part I;</w:t>
            </w:r>
          </w:p>
        </w:tc>
      </w:tr>
      <w:tr w:rsidR="004C79EC" w14:paraId="72D8369A" w14:textId="77777777" w:rsidTr="00123BEA">
        <w:trPr>
          <w:gridAfter w:val="1"/>
          <w:wAfter w:w="29" w:type="dxa"/>
        </w:trPr>
        <w:tc>
          <w:tcPr>
            <w:tcW w:w="2695" w:type="dxa"/>
          </w:tcPr>
          <w:p w14:paraId="636BC436" w14:textId="77777777" w:rsidR="004C79EC" w:rsidRDefault="004C79EC" w:rsidP="004C79EC">
            <w:pPr>
              <w:pStyle w:val="BodyText"/>
              <w:rPr>
                <w:rFonts w:ascii="Arial" w:hAnsi="Arial" w:cs="Arial"/>
                <w:b/>
                <w:bCs/>
              </w:rPr>
            </w:pPr>
            <w:r>
              <w:rPr>
                <w:rFonts w:ascii="Arial" w:hAnsi="Arial" w:cs="Arial"/>
                <w:b/>
                <w:bCs/>
              </w:rPr>
              <w:t>"Enhanced Rate"</w:t>
            </w:r>
          </w:p>
          <w:p w14:paraId="6C4BE315" w14:textId="77777777" w:rsidR="00221940" w:rsidRDefault="00221940" w:rsidP="00C53DA3">
            <w:pPr>
              <w:pStyle w:val="BodyText"/>
              <w:spacing w:after="0"/>
              <w:rPr>
                <w:rFonts w:ascii="Arial" w:hAnsi="Arial" w:cs="Arial"/>
                <w:b/>
                <w:bCs/>
              </w:rPr>
            </w:pPr>
          </w:p>
          <w:p w14:paraId="1CD75E7E" w14:textId="77777777" w:rsidR="00221940" w:rsidRDefault="0034306F" w:rsidP="00C53DA3">
            <w:pPr>
              <w:pStyle w:val="BodyText"/>
              <w:spacing w:after="0"/>
              <w:rPr>
                <w:rFonts w:ascii="Arial" w:hAnsi="Arial" w:cs="Arial"/>
                <w:b/>
                <w:bCs/>
              </w:rPr>
            </w:pPr>
            <w:r>
              <w:rPr>
                <w:rFonts w:ascii="Arial" w:hAnsi="Arial" w:cs="Arial"/>
                <w:b/>
                <w:bCs/>
              </w:rPr>
              <w:t>“Equivalent Unmetered Supply”</w:t>
            </w:r>
          </w:p>
          <w:p w14:paraId="61CE1D9C" w14:textId="320C4C49" w:rsidR="00C53DA3" w:rsidRDefault="00C53DA3" w:rsidP="00C53DA3">
            <w:pPr>
              <w:pStyle w:val="BodyText"/>
              <w:spacing w:after="0"/>
              <w:rPr>
                <w:rFonts w:ascii="Arial" w:hAnsi="Arial" w:cs="Arial"/>
                <w:b/>
                <w:bCs/>
              </w:rPr>
            </w:pPr>
          </w:p>
        </w:tc>
        <w:tc>
          <w:tcPr>
            <w:tcW w:w="7625" w:type="dxa"/>
          </w:tcPr>
          <w:p w14:paraId="724B0415" w14:textId="77777777" w:rsidR="004C79EC" w:rsidRDefault="004C79EC" w:rsidP="004C79E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221940" w:rsidRDefault="00221940" w:rsidP="004C79E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4C79EC" w14:paraId="32B6619C" w14:textId="77777777" w:rsidTr="00123BEA">
        <w:trPr>
          <w:gridAfter w:val="1"/>
          <w:wAfter w:w="29" w:type="dxa"/>
        </w:trPr>
        <w:tc>
          <w:tcPr>
            <w:tcW w:w="2695" w:type="dxa"/>
          </w:tcPr>
          <w:p w14:paraId="6BB3A51C" w14:textId="77777777" w:rsidR="004C79EC" w:rsidRDefault="004C79EC" w:rsidP="004C79EC">
            <w:pPr>
              <w:pStyle w:val="BodyText"/>
              <w:rPr>
                <w:rFonts w:ascii="Arial" w:hAnsi="Arial" w:cs="Arial"/>
                <w:b/>
                <w:bCs/>
              </w:rPr>
            </w:pPr>
            <w:r>
              <w:rPr>
                <w:rFonts w:ascii="Arial" w:hAnsi="Arial" w:cs="Arial"/>
                <w:b/>
                <w:bCs/>
              </w:rPr>
              <w:t>"Escrow Account"</w:t>
            </w:r>
          </w:p>
        </w:tc>
        <w:tc>
          <w:tcPr>
            <w:tcW w:w="7625" w:type="dxa"/>
          </w:tcPr>
          <w:p w14:paraId="65D2040D" w14:textId="77777777" w:rsidR="004C79EC" w:rsidRPr="006E10F8" w:rsidRDefault="004C79EC" w:rsidP="004C79E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w:t>
            </w:r>
            <w:r>
              <w:rPr>
                <w:rFonts w:ascii="Arial" w:hAnsi="Arial" w:cs="Arial"/>
              </w:rPr>
              <w:lastRenderedPageBreak/>
              <w:t xml:space="preserve">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4C79EC" w:rsidRPr="006E10F8" w:rsidRDefault="004C79EC" w:rsidP="004C79E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4C79EC" w:rsidRDefault="004C79EC" w:rsidP="004C79E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4C79EC" w14:paraId="0B7AFEF8" w14:textId="77777777" w:rsidTr="00123BEA">
        <w:trPr>
          <w:gridAfter w:val="1"/>
          <w:wAfter w:w="29" w:type="dxa"/>
        </w:trPr>
        <w:tc>
          <w:tcPr>
            <w:tcW w:w="2695" w:type="dxa"/>
          </w:tcPr>
          <w:p w14:paraId="19CB780A" w14:textId="77777777" w:rsidR="004C79EC" w:rsidRDefault="004C79EC" w:rsidP="004C79EC">
            <w:pPr>
              <w:pStyle w:val="BodyText"/>
              <w:rPr>
                <w:rFonts w:ascii="Arial" w:hAnsi="Arial" w:cs="Arial"/>
                <w:b/>
                <w:bCs/>
              </w:rPr>
            </w:pPr>
            <w:r>
              <w:rPr>
                <w:rFonts w:ascii="Arial" w:hAnsi="Arial" w:cs="Arial"/>
                <w:b/>
                <w:bCs/>
              </w:rPr>
              <w:lastRenderedPageBreak/>
              <w:t>"Estimated Demand"</w:t>
            </w:r>
          </w:p>
        </w:tc>
        <w:tc>
          <w:tcPr>
            <w:tcW w:w="7625" w:type="dxa"/>
          </w:tcPr>
          <w:p w14:paraId="2DC8CD5C" w14:textId="77777777" w:rsidR="004C79EC" w:rsidRDefault="004C79EC" w:rsidP="004C79E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4C79EC" w14:paraId="2353A1A1" w14:textId="77777777" w:rsidTr="00123BEA">
        <w:trPr>
          <w:gridAfter w:val="1"/>
          <w:wAfter w:w="29" w:type="dxa"/>
        </w:trPr>
        <w:tc>
          <w:tcPr>
            <w:tcW w:w="2695" w:type="dxa"/>
          </w:tcPr>
          <w:p w14:paraId="08941A95" w14:textId="77777777" w:rsidR="004C79EC" w:rsidRDefault="004C79EC" w:rsidP="004C79EC">
            <w:pPr>
              <w:pStyle w:val="BodyText"/>
              <w:rPr>
                <w:rFonts w:ascii="Arial" w:hAnsi="Arial" w:cs="Arial"/>
                <w:b/>
                <w:bCs/>
              </w:rPr>
            </w:pPr>
            <w:r>
              <w:rPr>
                <w:rFonts w:ascii="Arial" w:hAnsi="Arial" w:cs="Arial"/>
                <w:b/>
                <w:bCs/>
              </w:rPr>
              <w:t>"ET Interface Operator"</w:t>
            </w:r>
          </w:p>
        </w:tc>
        <w:tc>
          <w:tcPr>
            <w:tcW w:w="7625" w:type="dxa"/>
          </w:tcPr>
          <w:p w14:paraId="34CC793B" w14:textId="77777777" w:rsidR="004C79EC" w:rsidRDefault="004C79EC" w:rsidP="004C79E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4C79EC" w14:paraId="67ECBE65" w14:textId="77777777" w:rsidTr="00123BEA">
        <w:trPr>
          <w:gridAfter w:val="1"/>
          <w:wAfter w:w="29" w:type="dxa"/>
        </w:trPr>
        <w:tc>
          <w:tcPr>
            <w:tcW w:w="2695" w:type="dxa"/>
          </w:tcPr>
          <w:p w14:paraId="5A6C651E" w14:textId="77777777" w:rsidR="004C79EC" w:rsidRDefault="004C79EC" w:rsidP="004C79EC">
            <w:pPr>
              <w:pStyle w:val="BodyText"/>
              <w:rPr>
                <w:rFonts w:ascii="Arial" w:hAnsi="Arial" w:cs="Arial"/>
                <w:b/>
                <w:bCs/>
              </w:rPr>
            </w:pPr>
            <w:r>
              <w:rPr>
                <w:rFonts w:ascii="Arial" w:hAnsi="Arial" w:cs="Arial"/>
                <w:b/>
                <w:bCs/>
              </w:rPr>
              <w:t>“ET Interface Point”</w:t>
            </w:r>
          </w:p>
        </w:tc>
        <w:tc>
          <w:tcPr>
            <w:tcW w:w="7625" w:type="dxa"/>
          </w:tcPr>
          <w:p w14:paraId="0B70229E" w14:textId="77777777" w:rsidR="004C79EC" w:rsidRDefault="004C79EC" w:rsidP="004C79E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4C79EC" w14:paraId="716E9B81" w14:textId="77777777" w:rsidTr="00123BEA">
        <w:trPr>
          <w:gridAfter w:val="1"/>
          <w:wAfter w:w="29" w:type="dxa"/>
        </w:trPr>
        <w:tc>
          <w:tcPr>
            <w:tcW w:w="2695" w:type="dxa"/>
            <w:shd w:val="clear" w:color="auto" w:fill="auto"/>
          </w:tcPr>
          <w:p w14:paraId="00510EF9"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“ET Offshore Transmission System”</w:t>
            </w:r>
          </w:p>
        </w:tc>
        <w:tc>
          <w:tcPr>
            <w:tcW w:w="7625" w:type="dxa"/>
            <w:shd w:val="clear" w:color="auto" w:fill="auto"/>
          </w:tcPr>
          <w:p w14:paraId="40B8179C"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4C79EC" w14:paraId="5BB05BE1" w14:textId="77777777" w:rsidTr="00123BEA">
        <w:trPr>
          <w:gridAfter w:val="1"/>
          <w:wAfter w:w="29" w:type="dxa"/>
        </w:trPr>
        <w:tc>
          <w:tcPr>
            <w:tcW w:w="2695" w:type="dxa"/>
            <w:shd w:val="clear" w:color="auto" w:fill="auto"/>
          </w:tcPr>
          <w:p w14:paraId="3B50984D" w14:textId="7FFF1743" w:rsidR="004C79EC" w:rsidRPr="007206FD" w:rsidRDefault="004C79EC" w:rsidP="004C79EC">
            <w:pPr>
              <w:pStyle w:val="BodyText"/>
              <w:rPr>
                <w:rFonts w:ascii="Arial" w:hAnsi="Arial" w:cs="Arial"/>
                <w:b/>
                <w:bCs/>
                <w:w w:val="0"/>
              </w:rPr>
            </w:pPr>
            <w:bookmarkStart w:id="57" w:name="_BPDCI_44"/>
            <w:r w:rsidRPr="007206FD">
              <w:rPr>
                <w:rFonts w:ascii="Arial" w:hAnsi="Arial" w:cs="Arial"/>
                <w:b/>
                <w:bCs/>
                <w:w w:val="0"/>
              </w:rPr>
              <w:t>"ET Restrictions on Availability"</w:t>
            </w:r>
            <w:bookmarkEnd w:id="57"/>
          </w:p>
          <w:p w14:paraId="1DEFA64E" w14:textId="77777777" w:rsidR="004C79EC" w:rsidRDefault="004C79EC" w:rsidP="004C79EC">
            <w:pPr>
              <w:pStyle w:val="BodyText"/>
              <w:rPr>
                <w:rFonts w:ascii="Arial" w:hAnsi="Arial" w:cs="Arial"/>
                <w:b/>
                <w:bCs/>
                <w:color w:val="000000"/>
                <w:w w:val="0"/>
              </w:rPr>
            </w:pPr>
          </w:p>
        </w:tc>
        <w:tc>
          <w:tcPr>
            <w:tcW w:w="7625" w:type="dxa"/>
            <w:shd w:val="clear" w:color="auto" w:fill="auto"/>
          </w:tcPr>
          <w:p w14:paraId="0DCBBA22" w14:textId="77777777" w:rsidR="004C79EC" w:rsidRPr="007206FD" w:rsidRDefault="004C79EC" w:rsidP="004C79EC">
            <w:pPr>
              <w:pStyle w:val="BodyText"/>
              <w:jc w:val="both"/>
              <w:rPr>
                <w:rFonts w:ascii="Arial" w:hAnsi="Arial" w:cs="Arial"/>
                <w:color w:val="000000"/>
              </w:rPr>
            </w:pPr>
            <w:bookmarkStart w:id="58"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58"/>
          </w:p>
        </w:tc>
      </w:tr>
      <w:tr w:rsidR="004C79EC" w14:paraId="59E88B78" w14:textId="77777777" w:rsidTr="00123BEA">
        <w:trPr>
          <w:gridAfter w:val="1"/>
          <w:wAfter w:w="29" w:type="dxa"/>
        </w:trPr>
        <w:tc>
          <w:tcPr>
            <w:tcW w:w="2695" w:type="dxa"/>
          </w:tcPr>
          <w:p w14:paraId="17C1A30D" w14:textId="77777777" w:rsidR="004C79EC" w:rsidRDefault="004C79EC" w:rsidP="004C79E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7625" w:type="dxa"/>
          </w:tcPr>
          <w:p w14:paraId="7A98FB2B"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4C79EC" w14:paraId="77DDC1B6" w14:textId="77777777" w:rsidTr="00123BEA">
        <w:trPr>
          <w:gridAfter w:val="1"/>
          <w:wAfter w:w="29" w:type="dxa"/>
        </w:trPr>
        <w:tc>
          <w:tcPr>
            <w:tcW w:w="2695" w:type="dxa"/>
          </w:tcPr>
          <w:p w14:paraId="01D06F6C"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BF3959" w:rsidRDefault="00BF3959" w:rsidP="004C79EC">
            <w:pPr>
              <w:pStyle w:val="BodyText"/>
              <w:rPr>
                <w:rFonts w:ascii="Arial" w:hAnsi="Arial" w:cs="Arial"/>
                <w:b/>
                <w:bCs/>
                <w:color w:val="000000"/>
                <w:w w:val="0"/>
              </w:rPr>
            </w:pPr>
          </w:p>
          <w:p w14:paraId="493B5555" w14:textId="197B0071" w:rsidR="00BF3959" w:rsidRDefault="00BF3959" w:rsidP="004C79EC">
            <w:pPr>
              <w:pStyle w:val="BodyText"/>
              <w:rPr>
                <w:rFonts w:ascii="Arial" w:hAnsi="Arial" w:cs="Arial"/>
                <w:b/>
                <w:bCs/>
                <w:color w:val="000000"/>
                <w:w w:val="0"/>
              </w:rPr>
            </w:pPr>
            <w:r w:rsidRPr="00BF3959">
              <w:rPr>
                <w:rFonts w:ascii="Arial" w:hAnsi="Arial" w:cs="Arial"/>
                <w:b/>
                <w:bCs/>
              </w:rPr>
              <w:t>“Evaluation of Transmission Impact”</w:t>
            </w:r>
          </w:p>
        </w:tc>
        <w:tc>
          <w:tcPr>
            <w:tcW w:w="7625" w:type="dxa"/>
          </w:tcPr>
          <w:p w14:paraId="284F6666" w14:textId="77777777" w:rsidR="004C79EC" w:rsidRDefault="004C79EC" w:rsidP="004C79E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4D1A33" w:rsidRPr="004D5A11" w:rsidRDefault="00324D32" w:rsidP="004C79E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4C79EC" w14:paraId="3287C6A5" w14:textId="77777777" w:rsidTr="00123BEA">
        <w:trPr>
          <w:gridAfter w:val="1"/>
          <w:wAfter w:w="29" w:type="dxa"/>
        </w:trPr>
        <w:tc>
          <w:tcPr>
            <w:tcW w:w="2695" w:type="dxa"/>
          </w:tcPr>
          <w:p w14:paraId="115D5C34" w14:textId="77777777" w:rsidR="004C79EC" w:rsidRDefault="004C79EC" w:rsidP="004C79EC">
            <w:pPr>
              <w:pStyle w:val="BodyText"/>
              <w:rPr>
                <w:rFonts w:ascii="Arial" w:hAnsi="Arial" w:cs="Arial"/>
                <w:b/>
                <w:bCs/>
              </w:rPr>
            </w:pPr>
            <w:r>
              <w:rPr>
                <w:rFonts w:ascii="Arial" w:hAnsi="Arial" w:cs="Arial"/>
                <w:b/>
                <w:bCs/>
              </w:rPr>
              <w:t>"Event"</w:t>
            </w:r>
          </w:p>
        </w:tc>
        <w:tc>
          <w:tcPr>
            <w:tcW w:w="7625" w:type="dxa"/>
          </w:tcPr>
          <w:p w14:paraId="45A6FEBF"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7B8A4BCE" w14:textId="77777777" w:rsidTr="00123BEA">
        <w:trPr>
          <w:gridAfter w:val="1"/>
          <w:wAfter w:w="29" w:type="dxa"/>
        </w:trPr>
        <w:tc>
          <w:tcPr>
            <w:tcW w:w="2695" w:type="dxa"/>
          </w:tcPr>
          <w:p w14:paraId="3FB2D973" w14:textId="484E36EF" w:rsidR="00B57FD0" w:rsidRDefault="004C79EC" w:rsidP="004C79EC">
            <w:pPr>
              <w:pStyle w:val="BodyText"/>
              <w:rPr>
                <w:rFonts w:ascii="Arial" w:hAnsi="Arial" w:cs="Arial"/>
                <w:b/>
                <w:bCs/>
              </w:rPr>
            </w:pPr>
            <w:r>
              <w:rPr>
                <w:rFonts w:ascii="Arial" w:hAnsi="Arial" w:cs="Arial"/>
                <w:b/>
                <w:bCs/>
              </w:rPr>
              <w:t>"Event of Default"</w:t>
            </w:r>
            <w:r w:rsidR="00B57FD0">
              <w:rPr>
                <w:rFonts w:ascii="Arial" w:hAnsi="Arial" w:cs="Arial"/>
                <w:b/>
                <w:bCs/>
              </w:rPr>
              <w:br/>
            </w:r>
          </w:p>
          <w:p w14:paraId="1DDC78F1" w14:textId="18E9D8EF" w:rsidR="00B57FD0" w:rsidRDefault="00B57FD0" w:rsidP="004C79E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7625" w:type="dxa"/>
          </w:tcPr>
          <w:p w14:paraId="1B7AB9DF" w14:textId="77777777" w:rsidR="004C79EC" w:rsidRDefault="004C79EC" w:rsidP="004C79EC">
            <w:pPr>
              <w:pStyle w:val="BodyText"/>
              <w:jc w:val="both"/>
              <w:rPr>
                <w:rFonts w:ascii="Arial" w:hAnsi="Arial" w:cs="Arial"/>
              </w:rPr>
            </w:pPr>
            <w:r>
              <w:rPr>
                <w:rFonts w:ascii="Arial" w:hAnsi="Arial" w:cs="Arial"/>
              </w:rPr>
              <w:t>any of the events set out in Section 5 as constituting an event of default;</w:t>
            </w:r>
          </w:p>
          <w:p w14:paraId="2E187697" w14:textId="5C84B72C" w:rsidR="00E11654" w:rsidRDefault="00B57FD0" w:rsidP="004C79E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sidR="00E11654">
              <w:rPr>
                <w:rFonts w:ascii="Arial" w:hAnsi="Arial" w:cs="Arial"/>
                <w:b/>
                <w:bCs/>
              </w:rPr>
              <w:t xml:space="preserve"> </w:t>
            </w:r>
            <w:r w:rsidR="0010627E">
              <w:rPr>
                <w:rFonts w:ascii="Arial" w:hAnsi="Arial" w:cs="Arial"/>
                <w:b/>
                <w:bCs/>
              </w:rPr>
              <w:t>‘</w:t>
            </w:r>
            <w:r w:rsidR="0010627E" w:rsidRPr="004F74CE">
              <w:rPr>
                <w:rFonts w:ascii="Arial" w:hAnsi="Arial" w:cs="Arial"/>
              </w:rPr>
              <w:t>Pathway to</w:t>
            </w:r>
            <w:r w:rsidR="00E11654" w:rsidRPr="004F74CE">
              <w:rPr>
                <w:rFonts w:ascii="Arial" w:hAnsi="Arial" w:cs="Arial"/>
              </w:rPr>
              <w:t xml:space="preserve"> 2030</w:t>
            </w:r>
            <w:r w:rsidR="0010627E" w:rsidRPr="004F74CE">
              <w:rPr>
                <w:rFonts w:ascii="Arial" w:hAnsi="Arial" w:cs="Arial"/>
              </w:rPr>
              <w:t xml:space="preserve"> (Holistic Network Design)</w:t>
            </w:r>
            <w:r w:rsidR="0010627E">
              <w:rPr>
                <w:rFonts w:ascii="Arial" w:hAnsi="Arial" w:cs="Arial"/>
              </w:rPr>
              <w:t>’</w:t>
            </w:r>
            <w:r w:rsidR="00E11654" w:rsidRPr="004F74CE">
              <w:rPr>
                <w:rFonts w:ascii="Arial" w:hAnsi="Arial" w:cs="Arial"/>
              </w:rPr>
              <w:t xml:space="preserve"> report published in July 202</w:t>
            </w:r>
            <w:r w:rsidR="0010627E" w:rsidRPr="004F74CE">
              <w:rPr>
                <w:rFonts w:ascii="Arial" w:hAnsi="Arial" w:cs="Arial"/>
              </w:rPr>
              <w:t>2</w:t>
            </w:r>
            <w:r w:rsidR="00E11654">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lastRenderedPageBreak/>
              <w:t>Authority</w:t>
            </w:r>
            <w:r w:rsidRPr="00EB3F1F">
              <w:rPr>
                <w:rFonts w:ascii="Arial" w:hAnsi="Arial" w:cs="Arial"/>
              </w:rPr>
              <w:t xml:space="preserve"> on the classification of assets included in</w:t>
            </w:r>
            <w:r w:rsidR="00E11654">
              <w:rPr>
                <w:rFonts w:ascii="Arial" w:hAnsi="Arial" w:cs="Arial"/>
              </w:rPr>
              <w:t xml:space="preserve"> </w:t>
            </w:r>
            <w:r w:rsidR="0010627E" w:rsidRPr="004F74CE">
              <w:rPr>
                <w:rFonts w:ascii="Arial" w:hAnsi="Arial" w:cs="Arial"/>
                <w:b/>
                <w:bCs/>
              </w:rPr>
              <w:t>The C</w:t>
            </w:r>
            <w:r w:rsidR="00E11654" w:rsidRPr="004F74CE">
              <w:rPr>
                <w:rFonts w:ascii="Arial" w:hAnsi="Arial" w:cs="Arial"/>
                <w:b/>
                <w:bCs/>
              </w:rPr>
              <w:t>ompany’s</w:t>
            </w:r>
            <w:r w:rsidR="00E11654">
              <w:rPr>
                <w:rFonts w:ascii="Arial" w:hAnsi="Arial" w:cs="Arial"/>
              </w:rPr>
              <w:t xml:space="preserve"> </w:t>
            </w:r>
            <w:r w:rsidR="00AC31F8" w:rsidRPr="004F74CE">
              <w:rPr>
                <w:rFonts w:ascii="Arial" w:hAnsi="Arial" w:cs="Arial"/>
              </w:rPr>
              <w:t>‘</w:t>
            </w:r>
            <w:r w:rsidR="008145C7" w:rsidRPr="004F74CE">
              <w:rPr>
                <w:rFonts w:ascii="Arial" w:hAnsi="Arial" w:cs="Arial"/>
              </w:rPr>
              <w:t>Beyond</w:t>
            </w:r>
            <w:r w:rsidR="008145C7">
              <w:rPr>
                <w:rFonts w:ascii="Arial" w:hAnsi="Arial" w:cs="Arial"/>
                <w:b/>
                <w:bCs/>
              </w:rPr>
              <w:t xml:space="preserve"> </w:t>
            </w:r>
            <w:r w:rsidR="008145C7" w:rsidRPr="004F74CE">
              <w:rPr>
                <w:rFonts w:ascii="Arial" w:hAnsi="Arial" w:cs="Arial"/>
              </w:rPr>
              <w:t>2030’ report</w:t>
            </w:r>
            <w:r w:rsidR="00AC31F8" w:rsidRPr="004F74CE">
              <w:rPr>
                <w:rFonts w:ascii="Arial" w:hAnsi="Arial" w:cs="Arial"/>
              </w:rPr>
              <w:t xml:space="preserve"> published in March 2024</w:t>
            </w:r>
            <w:r w:rsidR="005A01D9">
              <w:rPr>
                <w:rFonts w:ascii="Arial" w:hAnsi="Arial" w:cs="Arial"/>
              </w:rPr>
              <w:t>;</w:t>
            </w:r>
          </w:p>
        </w:tc>
      </w:tr>
      <w:tr w:rsidR="004C79EC" w14:paraId="10A1E3F2" w14:textId="77777777" w:rsidTr="00123BEA">
        <w:trPr>
          <w:gridAfter w:val="1"/>
          <w:wAfter w:w="29" w:type="dxa"/>
        </w:trPr>
        <w:tc>
          <w:tcPr>
            <w:tcW w:w="2695" w:type="dxa"/>
          </w:tcPr>
          <w:p w14:paraId="038B0C95" w14:textId="77777777" w:rsidR="004C79EC" w:rsidRDefault="004C79EC" w:rsidP="004C79EC">
            <w:pPr>
              <w:pStyle w:val="BodyText"/>
              <w:rPr>
                <w:rFonts w:ascii="Arial" w:hAnsi="Arial" w:cs="Arial"/>
                <w:b/>
                <w:bCs/>
              </w:rPr>
            </w:pPr>
            <w:r>
              <w:rPr>
                <w:rFonts w:ascii="Arial" w:hAnsi="Arial" w:cs="Arial"/>
                <w:b/>
                <w:bCs/>
              </w:rPr>
              <w:lastRenderedPageBreak/>
              <w:t>"Exchange Rate"</w:t>
            </w:r>
          </w:p>
        </w:tc>
        <w:tc>
          <w:tcPr>
            <w:tcW w:w="7625" w:type="dxa"/>
          </w:tcPr>
          <w:p w14:paraId="086E7597"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4C79EC" w14:paraId="6C30E5CC" w14:textId="77777777" w:rsidTr="00123BEA">
        <w:trPr>
          <w:gridAfter w:val="1"/>
          <w:wAfter w:w="29" w:type="dxa"/>
        </w:trPr>
        <w:tc>
          <w:tcPr>
            <w:tcW w:w="2695" w:type="dxa"/>
          </w:tcPr>
          <w:p w14:paraId="2DB27655" w14:textId="77777777" w:rsidR="004C79EC" w:rsidRDefault="004C79EC" w:rsidP="004C79EC">
            <w:pPr>
              <w:pStyle w:val="BodyText"/>
              <w:rPr>
                <w:rFonts w:ascii="Arial" w:hAnsi="Arial" w:cs="Arial"/>
                <w:b/>
                <w:bCs/>
              </w:rPr>
            </w:pPr>
            <w:r>
              <w:rPr>
                <w:rFonts w:ascii="Arial" w:hAnsi="Arial" w:cs="Arial"/>
                <w:b/>
                <w:bCs/>
              </w:rPr>
              <w:t>"Exchange Rate Request"</w:t>
            </w:r>
          </w:p>
        </w:tc>
        <w:tc>
          <w:tcPr>
            <w:tcW w:w="7625" w:type="dxa"/>
          </w:tcPr>
          <w:p w14:paraId="3272764B" w14:textId="77777777" w:rsidR="004C79EC" w:rsidRPr="00CC2624" w:rsidRDefault="004C79EC" w:rsidP="004C79E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4C79EC" w14:paraId="1AF30B69" w14:textId="77777777" w:rsidTr="00123BEA">
        <w:trPr>
          <w:gridAfter w:val="1"/>
          <w:wAfter w:w="29" w:type="dxa"/>
        </w:trPr>
        <w:tc>
          <w:tcPr>
            <w:tcW w:w="2695" w:type="dxa"/>
          </w:tcPr>
          <w:p w14:paraId="2AECB90C" w14:textId="77777777" w:rsidR="004C79EC" w:rsidRDefault="004C79EC" w:rsidP="004C79EC">
            <w:pPr>
              <w:pStyle w:val="BodyText"/>
              <w:rPr>
                <w:rFonts w:ascii="Arial" w:hAnsi="Arial" w:cs="Arial"/>
                <w:b/>
                <w:bCs/>
              </w:rPr>
            </w:pPr>
            <w:r>
              <w:rPr>
                <w:rFonts w:ascii="Arial" w:hAnsi="Arial" w:cs="Arial"/>
                <w:b/>
                <w:bCs/>
              </w:rPr>
              <w:t>"Excitation System"</w:t>
            </w:r>
          </w:p>
        </w:tc>
        <w:tc>
          <w:tcPr>
            <w:tcW w:w="7625" w:type="dxa"/>
          </w:tcPr>
          <w:p w14:paraId="5683D79A" w14:textId="77777777" w:rsidR="004C79EC" w:rsidRDefault="004C79EC" w:rsidP="004C79E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4C79EC" w14:paraId="58E3669F" w14:textId="77777777" w:rsidTr="00123BEA">
        <w:trPr>
          <w:gridAfter w:val="1"/>
          <w:wAfter w:w="29" w:type="dxa"/>
        </w:trPr>
        <w:tc>
          <w:tcPr>
            <w:tcW w:w="2695" w:type="dxa"/>
          </w:tcPr>
          <w:p w14:paraId="79097429" w14:textId="77777777" w:rsidR="004C79EC" w:rsidRDefault="004C79EC" w:rsidP="004C79EC">
            <w:pPr>
              <w:pStyle w:val="BodyText"/>
              <w:rPr>
                <w:rFonts w:ascii="Arial" w:hAnsi="Arial" w:cs="Arial"/>
                <w:b/>
                <w:bCs/>
              </w:rPr>
            </w:pPr>
            <w:r>
              <w:rPr>
                <w:rFonts w:ascii="Arial" w:hAnsi="Arial" w:cs="Arial"/>
                <w:b/>
                <w:bCs/>
              </w:rPr>
              <w:t>"Exemptable"</w:t>
            </w:r>
          </w:p>
        </w:tc>
        <w:tc>
          <w:tcPr>
            <w:tcW w:w="7625" w:type="dxa"/>
          </w:tcPr>
          <w:p w14:paraId="7ABA51DC" w14:textId="77777777" w:rsidR="004C79EC" w:rsidRDefault="004C79EC" w:rsidP="004C79E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4C79EC" w14:paraId="6B86E167" w14:textId="77777777" w:rsidTr="00123BEA">
        <w:trPr>
          <w:gridAfter w:val="1"/>
          <w:wAfter w:w="29" w:type="dxa"/>
        </w:trPr>
        <w:tc>
          <w:tcPr>
            <w:tcW w:w="2695" w:type="dxa"/>
            <w:shd w:val="clear" w:color="auto" w:fill="auto"/>
          </w:tcPr>
          <w:p w14:paraId="26E4CBC9" w14:textId="77777777" w:rsidR="004C79EC" w:rsidRDefault="004C79EC" w:rsidP="004C79EC">
            <w:pPr>
              <w:pStyle w:val="BodyText"/>
              <w:rPr>
                <w:rFonts w:ascii="Arial" w:hAnsi="Arial" w:cs="Arial"/>
                <w:b/>
                <w:bCs/>
              </w:rPr>
            </w:pPr>
            <w:r>
              <w:rPr>
                <w:rFonts w:ascii="Arial" w:hAnsi="Arial" w:cs="Arial"/>
                <w:b/>
                <w:bCs/>
              </w:rPr>
              <w:t>“Exempt Export BM Unit”</w:t>
            </w:r>
          </w:p>
          <w:p w14:paraId="326AB8AF" w14:textId="77777777" w:rsidR="004C79EC" w:rsidRDefault="004C79EC" w:rsidP="004C79EC">
            <w:pPr>
              <w:pStyle w:val="BodyText"/>
              <w:tabs>
                <w:tab w:val="center" w:pos="4513"/>
              </w:tabs>
              <w:spacing w:after="0"/>
              <w:jc w:val="both"/>
              <w:rPr>
                <w:rFonts w:ascii="Arial" w:hAnsi="Arial" w:cs="Arial"/>
                <w:strike/>
                <w:color w:val="FF0000"/>
              </w:rPr>
            </w:pPr>
          </w:p>
        </w:tc>
        <w:tc>
          <w:tcPr>
            <w:tcW w:w="7625" w:type="dxa"/>
          </w:tcPr>
          <w:p w14:paraId="433BE32C" w14:textId="77777777" w:rsidR="004C79EC" w:rsidRDefault="004C79EC" w:rsidP="004C79EC">
            <w:pPr>
              <w:pStyle w:val="BodyText"/>
              <w:jc w:val="both"/>
              <w:rPr>
                <w:rFonts w:ascii="Arial" w:hAnsi="Arial" w:cs="Arial"/>
              </w:rPr>
            </w:pPr>
            <w:bookmarkStart w:id="59"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59"/>
          </w:p>
        </w:tc>
      </w:tr>
      <w:tr w:rsidR="004C79EC" w14:paraId="591D7B84" w14:textId="77777777" w:rsidTr="00123BEA">
        <w:trPr>
          <w:gridAfter w:val="1"/>
          <w:wAfter w:w="29" w:type="dxa"/>
        </w:trPr>
        <w:tc>
          <w:tcPr>
            <w:tcW w:w="2695" w:type="dxa"/>
            <w:shd w:val="clear" w:color="auto" w:fill="auto"/>
          </w:tcPr>
          <w:p w14:paraId="30822521" w14:textId="77777777" w:rsidR="004C79EC" w:rsidRDefault="004C79EC" w:rsidP="004C79EC">
            <w:pPr>
              <w:pStyle w:val="BodyText"/>
              <w:rPr>
                <w:rFonts w:ascii="Arial" w:hAnsi="Arial" w:cs="Arial"/>
                <w:b/>
                <w:bCs/>
              </w:rPr>
            </w:pPr>
            <w:r>
              <w:rPr>
                <w:rFonts w:ascii="Arial" w:hAnsi="Arial" w:cs="Arial"/>
                <w:b/>
                <w:bCs/>
              </w:rPr>
              <w:t>“Exempt Generator”</w:t>
            </w:r>
          </w:p>
        </w:tc>
        <w:tc>
          <w:tcPr>
            <w:tcW w:w="7625" w:type="dxa"/>
          </w:tcPr>
          <w:p w14:paraId="0BD72E72" w14:textId="77777777" w:rsidR="004C79EC" w:rsidRDefault="004C79EC" w:rsidP="004C79E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4C79EC" w14:paraId="5064BCEE" w14:textId="77777777" w:rsidTr="00123BEA">
        <w:trPr>
          <w:gridAfter w:val="1"/>
          <w:wAfter w:w="29" w:type="dxa"/>
        </w:trPr>
        <w:tc>
          <w:tcPr>
            <w:tcW w:w="2695" w:type="dxa"/>
          </w:tcPr>
          <w:p w14:paraId="5B186851" w14:textId="77777777" w:rsidR="004C79EC" w:rsidRDefault="004C79EC" w:rsidP="004C79EC">
            <w:pPr>
              <w:pStyle w:val="BodyText"/>
              <w:rPr>
                <w:rFonts w:ascii="Arial" w:hAnsi="Arial" w:cs="Arial"/>
                <w:b/>
                <w:bCs/>
              </w:rPr>
            </w:pPr>
            <w:r>
              <w:rPr>
                <w:rFonts w:ascii="Arial" w:hAnsi="Arial" w:cs="Arial"/>
                <w:b/>
                <w:bCs/>
              </w:rPr>
              <w:t>“Exemptible Generation”</w:t>
            </w:r>
          </w:p>
        </w:tc>
        <w:tc>
          <w:tcPr>
            <w:tcW w:w="7625" w:type="dxa"/>
          </w:tcPr>
          <w:p w14:paraId="5266E4CF" w14:textId="77777777" w:rsidR="004C79EC" w:rsidRDefault="004C79EC" w:rsidP="004C79E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4C79EC" w14:paraId="509BE58F" w14:textId="77777777" w:rsidTr="00123BEA">
        <w:trPr>
          <w:gridAfter w:val="1"/>
          <w:wAfter w:w="29" w:type="dxa"/>
        </w:trPr>
        <w:tc>
          <w:tcPr>
            <w:tcW w:w="2695" w:type="dxa"/>
          </w:tcPr>
          <w:p w14:paraId="43B0C73C" w14:textId="77777777" w:rsidR="004C79EC" w:rsidRDefault="004C79EC" w:rsidP="004C79EC">
            <w:pPr>
              <w:pStyle w:val="BodyText"/>
              <w:rPr>
                <w:rFonts w:ascii="Arial" w:hAnsi="Arial" w:cs="Arial"/>
                <w:b/>
                <w:bCs/>
              </w:rPr>
            </w:pPr>
            <w:r>
              <w:rPr>
                <w:rFonts w:ascii="Arial" w:hAnsi="Arial" w:cs="Arial"/>
                <w:b/>
                <w:bCs/>
              </w:rPr>
              <w:t>"Exempt Power Station"</w:t>
            </w:r>
          </w:p>
        </w:tc>
        <w:tc>
          <w:tcPr>
            <w:tcW w:w="7625" w:type="dxa"/>
          </w:tcPr>
          <w:p w14:paraId="6FD81B4A" w14:textId="77777777" w:rsidR="004C79EC" w:rsidRDefault="004C79EC" w:rsidP="004C79EC">
            <w:pPr>
              <w:pStyle w:val="BodyText"/>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4C79EC" w14:paraId="58881D13" w14:textId="77777777" w:rsidTr="00123BEA">
        <w:trPr>
          <w:gridAfter w:val="1"/>
          <w:wAfter w:w="29" w:type="dxa"/>
        </w:trPr>
        <w:tc>
          <w:tcPr>
            <w:tcW w:w="2695" w:type="dxa"/>
          </w:tcPr>
          <w:p w14:paraId="07C28C93" w14:textId="77777777" w:rsidR="004C79EC" w:rsidRDefault="004C79EC" w:rsidP="004C79EC">
            <w:pPr>
              <w:rPr>
                <w:rFonts w:ascii="Arial" w:hAnsi="Arial" w:cs="Arial"/>
                <w:b/>
              </w:rPr>
            </w:pPr>
            <w:r>
              <w:rPr>
                <w:rFonts w:ascii="Arial" w:hAnsi="Arial" w:cs="Arial"/>
                <w:b/>
              </w:rPr>
              <w:t>“Existing ICM Construction Agreement”</w:t>
            </w:r>
          </w:p>
        </w:tc>
        <w:tc>
          <w:tcPr>
            <w:tcW w:w="7625" w:type="dxa"/>
          </w:tcPr>
          <w:p w14:paraId="4D978CEA" w14:textId="77777777" w:rsidR="004C79EC" w:rsidRDefault="004C79EC" w:rsidP="004C79E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4C79EC" w:rsidRDefault="004C79EC" w:rsidP="004C79EC">
            <w:pPr>
              <w:jc w:val="both"/>
              <w:rPr>
                <w:rFonts w:ascii="Arial" w:hAnsi="Arial" w:cs="Arial"/>
              </w:rPr>
            </w:pPr>
          </w:p>
        </w:tc>
      </w:tr>
      <w:tr w:rsidR="004C79EC" w14:paraId="55D6F9DF" w14:textId="77777777" w:rsidTr="00123BEA">
        <w:trPr>
          <w:gridAfter w:val="1"/>
          <w:wAfter w:w="29" w:type="dxa"/>
        </w:trPr>
        <w:tc>
          <w:tcPr>
            <w:tcW w:w="2695" w:type="dxa"/>
          </w:tcPr>
          <w:p w14:paraId="78D04B06" w14:textId="77777777" w:rsidR="004C79EC" w:rsidRPr="00C906A8" w:rsidRDefault="004C79EC" w:rsidP="004C79EC">
            <w:pPr>
              <w:rPr>
                <w:rFonts w:ascii="Arial" w:hAnsi="Arial" w:cs="Arial"/>
                <w:b/>
                <w:szCs w:val="22"/>
              </w:rPr>
            </w:pPr>
            <w:r w:rsidRPr="00C906A8">
              <w:rPr>
                <w:rFonts w:ascii="Arial" w:hAnsi="Arial" w:cs="Arial"/>
                <w:b/>
                <w:szCs w:val="22"/>
              </w:rPr>
              <w:t>“Existing Offshore Agreement”</w:t>
            </w:r>
          </w:p>
          <w:p w14:paraId="69DB1F50" w14:textId="77777777" w:rsidR="004C79EC" w:rsidRPr="00C906A8" w:rsidRDefault="004C79EC" w:rsidP="004C79EC">
            <w:pPr>
              <w:rPr>
                <w:rFonts w:ascii="Arial" w:hAnsi="Arial" w:cs="Arial"/>
                <w:b/>
                <w:szCs w:val="22"/>
              </w:rPr>
            </w:pPr>
          </w:p>
        </w:tc>
        <w:tc>
          <w:tcPr>
            <w:tcW w:w="7625" w:type="dxa"/>
          </w:tcPr>
          <w:p w14:paraId="164D1CE7" w14:textId="77777777" w:rsidR="004C79EC" w:rsidRPr="00C906A8" w:rsidRDefault="004C79EC" w:rsidP="004C79E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4C79EC" w:rsidRPr="00C906A8" w:rsidRDefault="004C79EC" w:rsidP="004C79EC">
            <w:pPr>
              <w:jc w:val="both"/>
              <w:rPr>
                <w:rFonts w:ascii="Arial" w:hAnsi="Arial" w:cs="Arial"/>
                <w:szCs w:val="22"/>
              </w:rPr>
            </w:pPr>
          </w:p>
        </w:tc>
      </w:tr>
      <w:tr w:rsidR="004C79EC" w14:paraId="33BF081E" w14:textId="77777777" w:rsidTr="00123BEA">
        <w:trPr>
          <w:gridAfter w:val="1"/>
          <w:wAfter w:w="29" w:type="dxa"/>
        </w:trPr>
        <w:tc>
          <w:tcPr>
            <w:tcW w:w="2695" w:type="dxa"/>
          </w:tcPr>
          <w:p w14:paraId="333CBD39" w14:textId="77777777" w:rsidR="004C79EC" w:rsidRDefault="004C79EC" w:rsidP="004C79E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7625" w:type="dxa"/>
          </w:tcPr>
          <w:p w14:paraId="3C340C0C"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C79EC" w14:paraId="4B35DE9D" w14:textId="77777777" w:rsidTr="00123BEA">
        <w:trPr>
          <w:gridAfter w:val="1"/>
          <w:wAfter w:w="29" w:type="dxa"/>
        </w:trPr>
        <w:tc>
          <w:tcPr>
            <w:tcW w:w="2695" w:type="dxa"/>
          </w:tcPr>
          <w:p w14:paraId="42A745FC" w14:textId="77777777" w:rsidR="004C79EC" w:rsidRDefault="004C79EC" w:rsidP="004C79EC">
            <w:pPr>
              <w:pStyle w:val="BodyText"/>
              <w:rPr>
                <w:rFonts w:ascii="Arial" w:hAnsi="Arial" w:cs="Arial"/>
                <w:b/>
                <w:bCs/>
              </w:rPr>
            </w:pPr>
            <w:r>
              <w:rPr>
                <w:rFonts w:ascii="Arial" w:hAnsi="Arial" w:cs="Arial"/>
                <w:b/>
                <w:bCs/>
              </w:rPr>
              <w:lastRenderedPageBreak/>
              <w:t>"Existing Security Cover"</w:t>
            </w:r>
          </w:p>
        </w:tc>
        <w:tc>
          <w:tcPr>
            <w:tcW w:w="7625" w:type="dxa"/>
          </w:tcPr>
          <w:p w14:paraId="26349B48"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60" w:name="_BPDCD_52"/>
            <w:r w:rsidRPr="00BD656E">
              <w:rPr>
                <w:rFonts w:ascii="Arial Bold" w:hAnsi="Arial Bold" w:cs="Arial"/>
                <w:b/>
                <w:bCs/>
              </w:rPr>
              <w:t>The Company</w:t>
            </w:r>
            <w:bookmarkEnd w:id="60"/>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4C79EC" w14:paraId="0942196B" w14:textId="77777777" w:rsidTr="00123BEA">
        <w:trPr>
          <w:gridAfter w:val="1"/>
          <w:wAfter w:w="29" w:type="dxa"/>
        </w:trPr>
        <w:tc>
          <w:tcPr>
            <w:tcW w:w="2695" w:type="dxa"/>
          </w:tcPr>
          <w:p w14:paraId="6CAA157C" w14:textId="77777777" w:rsidR="004C79EC" w:rsidRPr="009625ED" w:rsidRDefault="004C79EC" w:rsidP="004C79EC">
            <w:pPr>
              <w:pStyle w:val="BodyText"/>
              <w:rPr>
                <w:rFonts w:ascii="Arial" w:hAnsi="Arial" w:cs="Arial"/>
                <w:b/>
                <w:bCs/>
              </w:rPr>
            </w:pPr>
            <w:r w:rsidRPr="009625ED">
              <w:rPr>
                <w:rFonts w:ascii="Arial" w:hAnsi="Arial" w:cs="Arial"/>
                <w:b/>
                <w:bCs/>
              </w:rPr>
              <w:t>“Export”</w:t>
            </w:r>
          </w:p>
          <w:p w14:paraId="540717D4" w14:textId="77777777" w:rsidR="004C79EC" w:rsidRPr="009625ED" w:rsidRDefault="004C79EC" w:rsidP="004C79E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7625" w:type="dxa"/>
          </w:tcPr>
          <w:p w14:paraId="2F29FB81" w14:textId="77777777" w:rsidR="004C79EC" w:rsidRPr="007454CC" w:rsidRDefault="004C79EC" w:rsidP="004C79E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4C79EC" w:rsidRPr="007454CC" w:rsidRDefault="004C79EC" w:rsidP="004C79E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4C79EC" w:rsidRPr="009625ED" w:rsidRDefault="004C79EC" w:rsidP="004C79E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C72F80" w14:paraId="2D7BFD7B" w14:textId="77777777" w:rsidTr="00123BEA">
        <w:trPr>
          <w:gridAfter w:val="1"/>
          <w:wAfter w:w="29" w:type="dxa"/>
        </w:trPr>
        <w:tc>
          <w:tcPr>
            <w:tcW w:w="2695" w:type="dxa"/>
          </w:tcPr>
          <w:p w14:paraId="746AF760" w14:textId="0FE9730E" w:rsidR="00C72F80" w:rsidRPr="009625ED" w:rsidRDefault="003C1EC9" w:rsidP="004C79EC">
            <w:pPr>
              <w:pStyle w:val="BodyText"/>
              <w:rPr>
                <w:rFonts w:ascii="Arial" w:hAnsi="Arial" w:cs="Arial"/>
                <w:b/>
                <w:bCs/>
              </w:rPr>
            </w:pPr>
            <w:r>
              <w:rPr>
                <w:rFonts w:ascii="Arial" w:hAnsi="Arial" w:cs="Arial"/>
                <w:b/>
                <w:bCs/>
              </w:rPr>
              <w:t>“</w:t>
            </w:r>
            <w:r w:rsidR="00F01F66">
              <w:rPr>
                <w:rFonts w:ascii="Arial" w:hAnsi="Arial" w:cs="Arial"/>
                <w:b/>
                <w:bCs/>
              </w:rPr>
              <w:t>Ex-Post Reconci</w:t>
            </w:r>
            <w:r>
              <w:rPr>
                <w:rFonts w:ascii="Arial" w:hAnsi="Arial" w:cs="Arial"/>
                <w:b/>
                <w:bCs/>
              </w:rPr>
              <w:t>liation”</w:t>
            </w:r>
          </w:p>
        </w:tc>
        <w:tc>
          <w:tcPr>
            <w:tcW w:w="7625" w:type="dxa"/>
          </w:tcPr>
          <w:p w14:paraId="46A11A55" w14:textId="1C797F34" w:rsidR="00C72F80" w:rsidRPr="007454CC" w:rsidRDefault="001B5AF3" w:rsidP="004C79EC">
            <w:pPr>
              <w:pStyle w:val="BodyText"/>
              <w:jc w:val="both"/>
              <w:rPr>
                <w:rFonts w:ascii="Arial" w:hAnsi="Arial" w:cs="Arial"/>
              </w:rPr>
            </w:pPr>
            <w:r>
              <w:rPr>
                <w:rFonts w:ascii="Arial" w:hAnsi="Arial" w:cs="Arial"/>
              </w:rPr>
              <w:t xml:space="preserve">The charge </w:t>
            </w:r>
            <w:r w:rsidR="00F61ABE">
              <w:rPr>
                <w:rFonts w:ascii="Arial" w:hAnsi="Arial" w:cs="Arial"/>
              </w:rPr>
              <w:t xml:space="preserve">or credit to Demand and Generator Users in respect of TNUoS charges </w:t>
            </w:r>
            <w:r w:rsidR="006862FB">
              <w:rPr>
                <w:rFonts w:ascii="Arial" w:hAnsi="Arial" w:cs="Arial"/>
              </w:rPr>
              <w:t>in the event of a breach of the Limiting Regulation.</w:t>
            </w:r>
          </w:p>
        </w:tc>
      </w:tr>
      <w:tr w:rsidR="004C79EC" w14:paraId="4BCA323C" w14:textId="77777777" w:rsidTr="00123BEA">
        <w:trPr>
          <w:gridAfter w:val="1"/>
          <w:wAfter w:w="29" w:type="dxa"/>
        </w:trPr>
        <w:tc>
          <w:tcPr>
            <w:tcW w:w="2695" w:type="dxa"/>
          </w:tcPr>
          <w:p w14:paraId="47D5C97B" w14:textId="77777777" w:rsidR="004C79EC" w:rsidRDefault="004C79EC" w:rsidP="004C79EC">
            <w:pPr>
              <w:pStyle w:val="BodyText"/>
              <w:rPr>
                <w:rFonts w:ascii="Arial" w:hAnsi="Arial" w:cs="Arial"/>
                <w:b/>
                <w:bCs/>
              </w:rPr>
            </w:pPr>
            <w:r>
              <w:rPr>
                <w:rFonts w:ascii="Arial" w:hAnsi="Arial" w:cs="Arial"/>
                <w:b/>
                <w:bCs/>
              </w:rPr>
              <w:t>"External Interconnection"</w:t>
            </w:r>
          </w:p>
        </w:tc>
        <w:tc>
          <w:tcPr>
            <w:tcW w:w="7625" w:type="dxa"/>
          </w:tcPr>
          <w:p w14:paraId="6F9F4295" w14:textId="77777777" w:rsidR="004C79EC" w:rsidRDefault="004C79EC" w:rsidP="004C79E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1598AF3A" w14:textId="77777777" w:rsidTr="00123BEA">
        <w:trPr>
          <w:gridAfter w:val="1"/>
          <w:wAfter w:w="29" w:type="dxa"/>
        </w:trPr>
        <w:tc>
          <w:tcPr>
            <w:tcW w:w="2695" w:type="dxa"/>
          </w:tcPr>
          <w:p w14:paraId="26F5F50D" w14:textId="77777777" w:rsidR="004C79EC" w:rsidRDefault="004C79EC" w:rsidP="004C79EC">
            <w:pPr>
              <w:pStyle w:val="BodyText"/>
              <w:rPr>
                <w:rFonts w:ascii="Arial" w:hAnsi="Arial" w:cs="Arial"/>
                <w:b/>
                <w:bCs/>
              </w:rPr>
            </w:pPr>
            <w:r>
              <w:rPr>
                <w:rFonts w:ascii="Arial" w:hAnsi="Arial" w:cs="Arial"/>
                <w:b/>
                <w:bCs/>
              </w:rPr>
              <w:t>"Externally Interconnected System Operator"</w:t>
            </w:r>
          </w:p>
        </w:tc>
        <w:tc>
          <w:tcPr>
            <w:tcW w:w="7625" w:type="dxa"/>
          </w:tcPr>
          <w:p w14:paraId="44C6B19D" w14:textId="77777777" w:rsidR="004C79EC" w:rsidRDefault="004C79EC" w:rsidP="004C79E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4C79EC" w14:paraId="26FC9B9C" w14:textId="77777777" w:rsidTr="00123BEA">
        <w:trPr>
          <w:gridAfter w:val="1"/>
          <w:wAfter w:w="29" w:type="dxa"/>
        </w:trPr>
        <w:tc>
          <w:tcPr>
            <w:tcW w:w="2695" w:type="dxa"/>
          </w:tcPr>
          <w:p w14:paraId="432A2607" w14:textId="77777777" w:rsidR="004C79EC" w:rsidRDefault="004C79EC" w:rsidP="004C79EC">
            <w:pPr>
              <w:pStyle w:val="BodyText"/>
              <w:rPr>
                <w:rFonts w:ascii="Arial" w:hAnsi="Arial" w:cs="Arial"/>
                <w:b/>
                <w:bCs/>
              </w:rPr>
            </w:pPr>
            <w:r w:rsidRPr="00A63071">
              <w:rPr>
                <w:rFonts w:ascii="Arial" w:hAnsi="Arial" w:cs="Arial"/>
                <w:b/>
                <w:bCs/>
              </w:rPr>
              <w:t>“Fast Track Criteria”</w:t>
            </w:r>
          </w:p>
          <w:p w14:paraId="30A90559" w14:textId="77777777" w:rsidR="00CC1A3E" w:rsidRDefault="00CC1A3E" w:rsidP="004C79EC">
            <w:pPr>
              <w:pStyle w:val="BodyText"/>
              <w:rPr>
                <w:rFonts w:ascii="Arial" w:hAnsi="Arial" w:cs="Arial"/>
                <w:b/>
                <w:bCs/>
              </w:rPr>
            </w:pPr>
          </w:p>
          <w:p w14:paraId="0CFA9F3B" w14:textId="77777777" w:rsidR="00CC1A3E" w:rsidRDefault="00CC1A3E" w:rsidP="004C79EC">
            <w:pPr>
              <w:pStyle w:val="BodyText"/>
              <w:rPr>
                <w:rFonts w:ascii="Arial" w:hAnsi="Arial" w:cs="Arial"/>
                <w:b/>
                <w:bCs/>
              </w:rPr>
            </w:pPr>
          </w:p>
          <w:p w14:paraId="7FF31AEE" w14:textId="77777777" w:rsidR="00CC1A3E" w:rsidRDefault="00CC1A3E" w:rsidP="004C79EC">
            <w:pPr>
              <w:pStyle w:val="BodyText"/>
              <w:rPr>
                <w:rFonts w:ascii="Arial" w:hAnsi="Arial" w:cs="Arial"/>
                <w:b/>
                <w:bCs/>
              </w:rPr>
            </w:pPr>
          </w:p>
          <w:p w14:paraId="0B8EB298" w14:textId="77777777" w:rsidR="00CC1A3E" w:rsidRDefault="00CC1A3E" w:rsidP="004C79EC">
            <w:pPr>
              <w:pStyle w:val="BodyText"/>
              <w:rPr>
                <w:rFonts w:ascii="Arial" w:hAnsi="Arial" w:cs="Arial"/>
                <w:b/>
                <w:bCs/>
              </w:rPr>
            </w:pPr>
          </w:p>
          <w:p w14:paraId="761BEC83" w14:textId="77777777" w:rsidR="00CC1A3E" w:rsidRDefault="00CC1A3E" w:rsidP="004C79EC">
            <w:pPr>
              <w:pStyle w:val="BodyText"/>
              <w:rPr>
                <w:rFonts w:ascii="Arial" w:hAnsi="Arial" w:cs="Arial"/>
                <w:b/>
                <w:bCs/>
              </w:rPr>
            </w:pPr>
          </w:p>
          <w:p w14:paraId="3BF9FC26" w14:textId="77777777" w:rsidR="00CC1A3E" w:rsidRDefault="00CC1A3E" w:rsidP="004C79EC">
            <w:pPr>
              <w:pStyle w:val="BodyText"/>
              <w:rPr>
                <w:rFonts w:ascii="Arial" w:hAnsi="Arial" w:cs="Arial"/>
                <w:b/>
                <w:bCs/>
              </w:rPr>
            </w:pPr>
          </w:p>
          <w:p w14:paraId="596722AD" w14:textId="77777777" w:rsidR="00CC1A3E" w:rsidRDefault="00CC1A3E" w:rsidP="004C79EC">
            <w:pPr>
              <w:pStyle w:val="BodyText"/>
              <w:rPr>
                <w:rFonts w:ascii="Arial" w:hAnsi="Arial" w:cs="Arial"/>
                <w:b/>
                <w:bCs/>
              </w:rPr>
            </w:pPr>
          </w:p>
          <w:p w14:paraId="6634FA44" w14:textId="77777777" w:rsidR="00005370" w:rsidRDefault="00005370" w:rsidP="004C79EC">
            <w:pPr>
              <w:pStyle w:val="BodyText"/>
              <w:rPr>
                <w:rFonts w:ascii="Arial" w:hAnsi="Arial" w:cs="Arial"/>
                <w:b/>
                <w:bCs/>
              </w:rPr>
            </w:pPr>
          </w:p>
          <w:p w14:paraId="2A838020" w14:textId="77777777" w:rsidR="00CC1A3E" w:rsidRDefault="00CC1A3E" w:rsidP="004C79EC">
            <w:pPr>
              <w:pStyle w:val="BodyText"/>
              <w:rPr>
                <w:rFonts w:ascii="Arial" w:hAnsi="Arial" w:cs="Arial"/>
                <w:b/>
                <w:bCs/>
              </w:rPr>
            </w:pPr>
            <w:r>
              <w:rPr>
                <w:rFonts w:ascii="Arial" w:hAnsi="Arial" w:cs="Arial"/>
                <w:b/>
                <w:bCs/>
              </w:rPr>
              <w:t>“FDSC”</w:t>
            </w:r>
          </w:p>
          <w:p w14:paraId="76A278C1" w14:textId="77777777" w:rsidR="006417B5" w:rsidRDefault="006417B5" w:rsidP="004C79EC">
            <w:pPr>
              <w:pStyle w:val="BodyText"/>
              <w:rPr>
                <w:rFonts w:ascii="Arial" w:hAnsi="Arial" w:cs="Arial"/>
                <w:b/>
                <w:bCs/>
              </w:rPr>
            </w:pPr>
            <w:r>
              <w:rPr>
                <w:rFonts w:ascii="Arial" w:hAnsi="Arial" w:cs="Arial"/>
                <w:b/>
                <w:bCs/>
              </w:rPr>
              <w:t>“FDSC Forecast”</w:t>
            </w:r>
          </w:p>
          <w:p w14:paraId="33EB2B38" w14:textId="45EA7105" w:rsidR="00653C58" w:rsidRDefault="006557C2" w:rsidP="004C79EC">
            <w:pPr>
              <w:pStyle w:val="BodyText"/>
              <w:rPr>
                <w:rFonts w:ascii="Arial" w:hAnsi="Arial" w:cs="Arial"/>
                <w:b/>
                <w:bCs/>
              </w:rPr>
            </w:pPr>
            <w:r>
              <w:rPr>
                <w:rFonts w:ascii="Arial" w:hAnsi="Arial" w:cs="Arial"/>
                <w:b/>
                <w:bCs/>
              </w:rPr>
              <w:t>“FDSC Base Percentage”</w:t>
            </w:r>
          </w:p>
          <w:p w14:paraId="67A4BCED" w14:textId="77777777" w:rsidR="00AF6318" w:rsidRDefault="00AF6318" w:rsidP="004C79EC">
            <w:pPr>
              <w:pStyle w:val="BodyText"/>
              <w:rPr>
                <w:rFonts w:ascii="Arial" w:hAnsi="Arial" w:cs="Arial"/>
                <w:b/>
                <w:bCs/>
              </w:rPr>
            </w:pPr>
            <w:r>
              <w:rPr>
                <w:rFonts w:ascii="Arial" w:hAnsi="Arial" w:cs="Arial"/>
                <w:b/>
                <w:bCs/>
              </w:rPr>
              <w:t>“FDSC Charges”</w:t>
            </w:r>
          </w:p>
          <w:p w14:paraId="6C7B4636" w14:textId="77777777" w:rsidR="00211A6F" w:rsidRDefault="00211A6F" w:rsidP="004C79EC">
            <w:pPr>
              <w:pStyle w:val="BodyText"/>
              <w:rPr>
                <w:rFonts w:ascii="Arial" w:hAnsi="Arial" w:cs="Arial"/>
                <w:b/>
                <w:bCs/>
              </w:rPr>
            </w:pPr>
            <w:r>
              <w:rPr>
                <w:rFonts w:ascii="Arial" w:hAnsi="Arial" w:cs="Arial"/>
                <w:b/>
                <w:bCs/>
              </w:rPr>
              <w:t>“F</w:t>
            </w:r>
            <w:r w:rsidR="00FA20C5">
              <w:rPr>
                <w:rFonts w:ascii="Arial" w:hAnsi="Arial" w:cs="Arial"/>
                <w:b/>
                <w:bCs/>
              </w:rPr>
              <w:t>DSC Base Value at Risk”</w:t>
            </w:r>
          </w:p>
          <w:p w14:paraId="1D86F9B9" w14:textId="51108F51" w:rsidR="003A3C38" w:rsidRPr="00A63071" w:rsidRDefault="003A3C38" w:rsidP="004C79EC">
            <w:pPr>
              <w:pStyle w:val="BodyText"/>
              <w:rPr>
                <w:rFonts w:ascii="Arial" w:hAnsi="Arial" w:cs="Arial"/>
                <w:b/>
                <w:bCs/>
              </w:rPr>
            </w:pPr>
            <w:r>
              <w:rPr>
                <w:rFonts w:ascii="Arial" w:hAnsi="Arial" w:cs="Arial"/>
                <w:b/>
                <w:bCs/>
              </w:rPr>
              <w:t>“Final Demand Site Count or FDSC”</w:t>
            </w:r>
          </w:p>
        </w:tc>
        <w:tc>
          <w:tcPr>
            <w:tcW w:w="7625" w:type="dxa"/>
          </w:tcPr>
          <w:p w14:paraId="5E26E3C7" w14:textId="77777777" w:rsidR="004C79EC" w:rsidRPr="00A63071" w:rsidRDefault="004C79EC" w:rsidP="004C79EC">
            <w:pPr>
              <w:pStyle w:val="BodyText"/>
              <w:jc w:val="both"/>
              <w:rPr>
                <w:rFonts w:ascii="Arial" w:hAnsi="Arial" w:cs="Arial"/>
              </w:rPr>
            </w:pPr>
            <w:r w:rsidRPr="00A63071">
              <w:rPr>
                <w:rFonts w:ascii="Arial" w:hAnsi="Arial" w:cs="Arial"/>
              </w:rPr>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4C79EC" w:rsidRPr="00A63071" w:rsidRDefault="004C79EC" w:rsidP="004C79E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4C79EC" w:rsidRPr="00A63071" w:rsidRDefault="004C79EC" w:rsidP="004C79E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4C79EC" w:rsidRPr="00A63071" w:rsidRDefault="004C79EC" w:rsidP="004C79EC">
            <w:pPr>
              <w:pStyle w:val="BodyText"/>
              <w:ind w:left="654"/>
              <w:jc w:val="both"/>
              <w:rPr>
                <w:rFonts w:ascii="Arial" w:hAnsi="Arial" w:cs="Arial"/>
              </w:rPr>
            </w:pPr>
            <w:r w:rsidRPr="00A63071">
              <w:rPr>
                <w:rFonts w:ascii="Arial" w:hAnsi="Arial" w:cs="Arial"/>
              </w:rPr>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4C79EC" w:rsidRPr="00A63071" w:rsidRDefault="004C79EC" w:rsidP="004C79E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4C79EC" w:rsidRPr="00A63071" w:rsidRDefault="004C79EC" w:rsidP="004C79E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4C79EC" w:rsidRDefault="004C79EC" w:rsidP="004C79E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CC1A3E" w:rsidRDefault="00933064" w:rsidP="004C79EC">
            <w:pPr>
              <w:pStyle w:val="BodyText"/>
              <w:ind w:left="654"/>
              <w:jc w:val="both"/>
              <w:rPr>
                <w:rFonts w:ascii="Arial" w:hAnsi="Arial" w:cs="Arial"/>
                <w:b/>
                <w:bCs/>
              </w:rPr>
            </w:pPr>
            <w:r>
              <w:rPr>
                <w:rFonts w:ascii="Arial" w:hAnsi="Arial" w:cs="Arial"/>
              </w:rPr>
              <w:t xml:space="preserve">Shall mean the same as </w:t>
            </w:r>
            <w:r w:rsidR="006417B5">
              <w:rPr>
                <w:rFonts w:ascii="Arial" w:hAnsi="Arial" w:cs="Arial"/>
                <w:b/>
                <w:bCs/>
              </w:rPr>
              <w:t>Final Demand Site Count</w:t>
            </w:r>
          </w:p>
          <w:p w14:paraId="4D091D15" w14:textId="77777777" w:rsidR="006417B5" w:rsidRDefault="00E27BD5" w:rsidP="004C79EC">
            <w:pPr>
              <w:pStyle w:val="BodyText"/>
              <w:ind w:left="654"/>
              <w:jc w:val="both"/>
              <w:rPr>
                <w:rFonts w:ascii="Arial" w:hAnsi="Arial" w:cs="Arial"/>
                <w:b/>
                <w:bCs/>
              </w:rPr>
            </w:pPr>
            <w:r>
              <w:rPr>
                <w:rFonts w:ascii="Arial" w:hAnsi="Arial" w:cs="Arial"/>
              </w:rPr>
              <w:t>The forecas</w:t>
            </w:r>
            <w:r w:rsidR="00E109BD">
              <w:rPr>
                <w:rFonts w:ascii="Arial" w:hAnsi="Arial" w:cs="Arial"/>
              </w:rPr>
              <w:t>t</w:t>
            </w:r>
            <w:r>
              <w:rPr>
                <w:rFonts w:ascii="Arial" w:hAnsi="Arial" w:cs="Arial"/>
              </w:rPr>
              <w:t xml:space="preserve">, produced by </w:t>
            </w:r>
            <w:r>
              <w:rPr>
                <w:rFonts w:ascii="Arial" w:hAnsi="Arial" w:cs="Arial"/>
                <w:b/>
                <w:bCs/>
              </w:rPr>
              <w:t>The Company</w:t>
            </w:r>
            <w:r w:rsidR="00E109BD">
              <w:rPr>
                <w:rFonts w:ascii="Arial" w:hAnsi="Arial" w:cs="Arial"/>
              </w:rPr>
              <w:t xml:space="preserve">, of the </w:t>
            </w:r>
            <w:r w:rsidR="00E109BD">
              <w:rPr>
                <w:rFonts w:ascii="Arial" w:hAnsi="Arial" w:cs="Arial"/>
                <w:b/>
                <w:bCs/>
              </w:rPr>
              <w:t>FDSC.</w:t>
            </w:r>
          </w:p>
          <w:p w14:paraId="7851677E" w14:textId="4DA5C8EE" w:rsidR="006557C2" w:rsidRDefault="00B32332" w:rsidP="00912874">
            <w:pPr>
              <w:pStyle w:val="BodyText"/>
              <w:spacing w:after="0"/>
              <w:ind w:left="652"/>
              <w:jc w:val="both"/>
              <w:rPr>
                <w:rFonts w:ascii="Arial" w:hAnsi="Arial" w:cs="Arial"/>
              </w:rPr>
            </w:pPr>
            <w:r>
              <w:rPr>
                <w:rFonts w:ascii="Arial" w:hAnsi="Arial" w:cs="Arial"/>
              </w:rPr>
              <w:t>t</w:t>
            </w:r>
            <w:r w:rsidR="00BC3548">
              <w:rPr>
                <w:rFonts w:ascii="Arial" w:hAnsi="Arial" w:cs="Arial"/>
              </w:rPr>
              <w:t xml:space="preserve">he % value for the relevant </w:t>
            </w:r>
            <w:r w:rsidR="00BC3548">
              <w:rPr>
                <w:rFonts w:ascii="Arial" w:hAnsi="Arial" w:cs="Arial"/>
                <w:b/>
                <w:bCs/>
              </w:rPr>
              <w:t>Security Perio</w:t>
            </w:r>
            <w:r w:rsidR="00A333E3">
              <w:rPr>
                <w:rFonts w:ascii="Arial" w:hAnsi="Arial" w:cs="Arial"/>
                <w:b/>
                <w:bCs/>
              </w:rPr>
              <w:t>d</w:t>
            </w:r>
            <w:r w:rsidR="00A333E3">
              <w:rPr>
                <w:rFonts w:ascii="Arial" w:hAnsi="Arial" w:cs="Arial"/>
              </w:rPr>
              <w:t xml:space="preserve"> as specified in the table in paragraph 2A of Section 3, Appendix 2</w:t>
            </w:r>
          </w:p>
          <w:p w14:paraId="2E97898F" w14:textId="77777777" w:rsidR="00735470" w:rsidRDefault="00735470" w:rsidP="00912874">
            <w:pPr>
              <w:pStyle w:val="BodyText"/>
              <w:spacing w:after="0"/>
              <w:ind w:left="652"/>
              <w:jc w:val="both"/>
              <w:rPr>
                <w:rFonts w:ascii="Arial" w:hAnsi="Arial" w:cs="Arial"/>
              </w:rPr>
            </w:pPr>
          </w:p>
          <w:p w14:paraId="736DE4C0" w14:textId="517EDCE1" w:rsidR="00736209" w:rsidRDefault="00EA4DFC" w:rsidP="00912874">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282781" w:rsidRPr="00282781" w:rsidRDefault="00282781" w:rsidP="00912874">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B32332" w:rsidRDefault="00B32332" w:rsidP="00912874">
            <w:pPr>
              <w:pStyle w:val="BodyText"/>
              <w:spacing w:after="0"/>
              <w:ind w:left="652"/>
              <w:jc w:val="both"/>
              <w:rPr>
                <w:rFonts w:ascii="Arial" w:hAnsi="Arial" w:cs="Arial"/>
              </w:rPr>
            </w:pPr>
          </w:p>
          <w:p w14:paraId="1F2D46AA" w14:textId="43A9F863" w:rsidR="003A3C38" w:rsidRPr="00E41ADC" w:rsidRDefault="00FC26A1" w:rsidP="00E41AD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4C79EC" w14:paraId="4554B4C9" w14:textId="77777777" w:rsidTr="00123BEA">
        <w:trPr>
          <w:gridAfter w:val="1"/>
          <w:wAfter w:w="29" w:type="dxa"/>
        </w:trPr>
        <w:tc>
          <w:tcPr>
            <w:tcW w:w="2695" w:type="dxa"/>
          </w:tcPr>
          <w:p w14:paraId="43EA7DD2" w14:textId="13EDFDFB" w:rsidR="004C79EC" w:rsidRDefault="004C79EC" w:rsidP="004C79EC">
            <w:pPr>
              <w:pStyle w:val="BodyText"/>
              <w:rPr>
                <w:rFonts w:ascii="Arial" w:hAnsi="Arial" w:cs="Arial"/>
                <w:b/>
                <w:bCs/>
              </w:rPr>
            </w:pPr>
            <w:r>
              <w:rPr>
                <w:rFonts w:ascii="Arial" w:hAnsi="Arial" w:cs="Arial"/>
                <w:b/>
                <w:bCs/>
              </w:rPr>
              <w:lastRenderedPageBreak/>
              <w:t>"Final Adjustments Statement</w:t>
            </w:r>
            <w:r w:rsidR="006417B5">
              <w:rPr>
                <w:rFonts w:ascii="Arial" w:hAnsi="Arial" w:cs="Arial"/>
                <w:b/>
                <w:bCs/>
              </w:rPr>
              <w:t>”</w:t>
            </w:r>
          </w:p>
        </w:tc>
        <w:tc>
          <w:tcPr>
            <w:tcW w:w="7625" w:type="dxa"/>
          </w:tcPr>
          <w:p w14:paraId="15E9CC70" w14:textId="1AA533A0" w:rsidR="004C79EC" w:rsidRDefault="00E41ADC" w:rsidP="00E41ADC">
            <w:pPr>
              <w:pStyle w:val="BodyText"/>
              <w:ind w:left="633"/>
              <w:jc w:val="both"/>
              <w:rPr>
                <w:rFonts w:ascii="Arial" w:hAnsi="Arial" w:cs="Arial"/>
              </w:rPr>
            </w:pPr>
            <w:r>
              <w:rPr>
                <w:rFonts w:ascii="Arial" w:hAnsi="Arial" w:cs="Arial"/>
              </w:rPr>
              <w:t>as defined in paragraph 3.12.7(a);</w:t>
            </w:r>
          </w:p>
        </w:tc>
      </w:tr>
      <w:tr w:rsidR="000D40DF" w14:paraId="1632B1E1" w14:textId="77777777" w:rsidTr="00123BEA">
        <w:trPr>
          <w:gridAfter w:val="1"/>
          <w:wAfter w:w="29" w:type="dxa"/>
        </w:trPr>
        <w:tc>
          <w:tcPr>
            <w:tcW w:w="2695" w:type="dxa"/>
          </w:tcPr>
          <w:p w14:paraId="5DA86387" w14:textId="77777777" w:rsidR="000D40DF" w:rsidRPr="000D40DF" w:rsidRDefault="000D40DF" w:rsidP="000D40DF">
            <w:pPr>
              <w:pStyle w:val="BodyText"/>
              <w:rPr>
                <w:rFonts w:ascii="Arial" w:hAnsi="Arial" w:cs="Arial"/>
                <w:b/>
                <w:bCs/>
              </w:rPr>
            </w:pPr>
            <w:r w:rsidRPr="000D40DF">
              <w:rPr>
                <w:rFonts w:ascii="Arial" w:hAnsi="Arial" w:cs="Arial"/>
                <w:b/>
                <w:bCs/>
                <w:color w:val="000000"/>
                <w:lang w:eastAsia="en-GB"/>
              </w:rPr>
              <w:t>“Final Demand”</w:t>
            </w:r>
          </w:p>
        </w:tc>
        <w:tc>
          <w:tcPr>
            <w:tcW w:w="7625" w:type="dxa"/>
            <w:vAlign w:val="center"/>
          </w:tcPr>
          <w:p w14:paraId="1FFF0A16" w14:textId="77777777" w:rsidR="000D40DF" w:rsidRPr="000D40DF" w:rsidRDefault="000D40DF" w:rsidP="00C82406">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0D40DF" w14:paraId="5B80BF59" w14:textId="77777777" w:rsidTr="00123BEA">
        <w:trPr>
          <w:gridAfter w:val="1"/>
          <w:wAfter w:w="29" w:type="dxa"/>
        </w:trPr>
        <w:tc>
          <w:tcPr>
            <w:tcW w:w="2695" w:type="dxa"/>
          </w:tcPr>
          <w:p w14:paraId="31DECDF2" w14:textId="77777777" w:rsidR="000D40DF" w:rsidRDefault="000D40DF" w:rsidP="000D40DF">
            <w:pPr>
              <w:pStyle w:val="BodyText"/>
              <w:rPr>
                <w:rFonts w:ascii="Arial" w:hAnsi="Arial" w:cs="Arial"/>
                <w:b/>
                <w:bCs/>
              </w:rPr>
            </w:pPr>
            <w:r>
              <w:rPr>
                <w:rFonts w:ascii="Arial" w:hAnsi="Arial" w:cs="Arial"/>
                <w:b/>
                <w:bCs/>
              </w:rPr>
              <w:t>"Final Demand Reconciliation Statement"</w:t>
            </w:r>
          </w:p>
        </w:tc>
        <w:tc>
          <w:tcPr>
            <w:tcW w:w="7625" w:type="dxa"/>
          </w:tcPr>
          <w:p w14:paraId="4B8F8226" w14:textId="456F1FF8" w:rsidR="000D40DF" w:rsidRDefault="000D40DF" w:rsidP="000D40DF">
            <w:pPr>
              <w:pStyle w:val="BodyText"/>
              <w:jc w:val="both"/>
              <w:rPr>
                <w:rFonts w:ascii="Arial" w:hAnsi="Arial" w:cs="Arial"/>
              </w:rPr>
            </w:pPr>
          </w:p>
        </w:tc>
      </w:tr>
      <w:tr w:rsidR="000D40DF" w14:paraId="4E31CD41" w14:textId="77777777" w:rsidTr="00123BEA">
        <w:trPr>
          <w:gridAfter w:val="1"/>
          <w:wAfter w:w="29" w:type="dxa"/>
        </w:trPr>
        <w:tc>
          <w:tcPr>
            <w:tcW w:w="2695" w:type="dxa"/>
          </w:tcPr>
          <w:p w14:paraId="7539A779" w14:textId="77777777" w:rsidR="000D40DF" w:rsidRPr="00D025A5" w:rsidRDefault="000D40DF" w:rsidP="000D40DF">
            <w:pPr>
              <w:pStyle w:val="BodyText"/>
              <w:rPr>
                <w:rFonts w:ascii="Arial" w:hAnsi="Arial" w:cs="Arial"/>
                <w:b/>
                <w:bCs/>
              </w:rPr>
            </w:pPr>
            <w:r w:rsidRPr="00D025A5">
              <w:rPr>
                <w:rFonts w:ascii="Arial" w:hAnsi="Arial" w:cs="Arial"/>
                <w:b/>
                <w:bCs/>
                <w:color w:val="000000"/>
                <w:lang w:eastAsia="en-GB"/>
              </w:rPr>
              <w:t>“Final Demand Site”</w:t>
            </w:r>
          </w:p>
        </w:tc>
        <w:tc>
          <w:tcPr>
            <w:tcW w:w="7625" w:type="dxa"/>
          </w:tcPr>
          <w:p w14:paraId="3FDACD9C" w14:textId="77777777" w:rsidR="00D025A5" w:rsidRPr="00D025A5" w:rsidRDefault="00D025A5" w:rsidP="00D025A5">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D025A5" w:rsidRPr="00D025A5" w:rsidRDefault="00D025A5" w:rsidP="00D025A5">
            <w:pPr>
              <w:spacing w:line="235" w:lineRule="atLeast"/>
              <w:rPr>
                <w:rFonts w:ascii="Arial" w:hAnsi="Arial" w:cs="Arial"/>
                <w:color w:val="000000"/>
                <w:lang w:eastAsia="en-GB"/>
              </w:rPr>
            </w:pPr>
          </w:p>
          <w:p w14:paraId="76574247" w14:textId="06FC9D0F" w:rsidR="00D025A5" w:rsidRPr="00D025A5" w:rsidRDefault="00CF4FF0" w:rsidP="00304DC6">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00D025A5" w:rsidRPr="00D025A5">
              <w:rPr>
                <w:rFonts w:ascii="Arial" w:eastAsia="Times New Roman" w:hAnsi="Arial" w:cs="Arial"/>
                <w:b/>
                <w:color w:val="000000"/>
                <w:lang w:eastAsia="en-GB"/>
              </w:rPr>
              <w:t>Users</w:t>
            </w:r>
            <w:r w:rsidR="00D025A5" w:rsidRPr="00D025A5">
              <w:rPr>
                <w:rFonts w:ascii="Arial" w:eastAsia="Times New Roman" w:hAnsi="Arial" w:cs="Arial"/>
                <w:color w:val="000000"/>
                <w:lang w:eastAsia="en-GB"/>
              </w:rPr>
              <w:t xml:space="preserve"> with a </w:t>
            </w:r>
            <w:r w:rsidR="00D025A5" w:rsidRPr="00D025A5">
              <w:rPr>
                <w:rFonts w:ascii="Arial" w:eastAsia="Times New Roman" w:hAnsi="Arial" w:cs="Arial"/>
                <w:b/>
                <w:color w:val="000000"/>
                <w:lang w:eastAsia="en-GB"/>
              </w:rPr>
              <w:t>Bilateral Connection Agreement</w:t>
            </w:r>
            <w:r w:rsidR="00D025A5" w:rsidRPr="00D025A5">
              <w:rPr>
                <w:rFonts w:ascii="Arial" w:eastAsia="Times New Roman" w:hAnsi="Arial" w:cs="Arial"/>
                <w:color w:val="000000"/>
                <w:lang w:eastAsia="en-GB"/>
              </w:rPr>
              <w:t xml:space="preserve">, a </w:t>
            </w:r>
            <w:r w:rsidR="00D025A5" w:rsidRPr="00D025A5">
              <w:rPr>
                <w:rFonts w:ascii="Arial" w:eastAsia="Times New Roman" w:hAnsi="Arial" w:cs="Arial"/>
                <w:b/>
                <w:bCs/>
                <w:color w:val="000000"/>
                <w:lang w:eastAsia="en-GB"/>
              </w:rPr>
              <w:t>Single Site</w:t>
            </w:r>
            <w:r w:rsidR="00D025A5" w:rsidRPr="00D025A5">
              <w:rPr>
                <w:rFonts w:ascii="Arial" w:eastAsia="Times New Roman" w:hAnsi="Arial" w:cs="Arial"/>
                <w:color w:val="000000"/>
                <w:lang w:eastAsia="en-GB"/>
              </w:rPr>
              <w:t xml:space="preserve"> which has associated </w:t>
            </w:r>
            <w:r w:rsidR="00D025A5" w:rsidRPr="00D025A5">
              <w:rPr>
                <w:rFonts w:ascii="Arial" w:eastAsia="Times New Roman" w:hAnsi="Arial" w:cs="Arial"/>
                <w:b/>
                <w:bCs/>
                <w:color w:val="000000"/>
                <w:lang w:eastAsia="en-GB"/>
              </w:rPr>
              <w:t>Final Demand</w:t>
            </w:r>
            <w:r w:rsidR="00D025A5" w:rsidRPr="00D025A5">
              <w:rPr>
                <w:rFonts w:ascii="Arial" w:eastAsia="Times New Roman" w:hAnsi="Arial" w:cs="Arial"/>
                <w:bCs/>
                <w:color w:val="000000"/>
                <w:lang w:eastAsia="en-GB"/>
              </w:rPr>
              <w:t xml:space="preserve">, except </w:t>
            </w:r>
            <w:r w:rsidR="00D025A5" w:rsidRPr="00D025A5">
              <w:rPr>
                <w:rFonts w:ascii="Arial" w:eastAsia="Times New Roman" w:hAnsi="Arial" w:cs="Arial"/>
                <w:b/>
                <w:bCs/>
                <w:color w:val="000000"/>
                <w:lang w:eastAsia="en-GB"/>
              </w:rPr>
              <w:t>Single Sites</w:t>
            </w:r>
            <w:r w:rsidR="00D025A5" w:rsidRPr="00D025A5">
              <w:rPr>
                <w:rFonts w:ascii="Arial" w:eastAsia="Times New Roman" w:hAnsi="Arial" w:cs="Arial"/>
                <w:bCs/>
                <w:color w:val="000000"/>
                <w:lang w:eastAsia="en-GB"/>
              </w:rPr>
              <w:t xml:space="preserve"> which are for;</w:t>
            </w:r>
          </w:p>
          <w:p w14:paraId="0C969083"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D025A5" w:rsidRPr="00D025A5" w:rsidRDefault="00D025A5" w:rsidP="00B06914">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D025A5" w:rsidRPr="00D025A5" w:rsidRDefault="00D025A5" w:rsidP="00D025A5">
            <w:pPr>
              <w:pStyle w:val="ListParagraph"/>
              <w:spacing w:after="0" w:line="235" w:lineRule="atLeast"/>
              <w:ind w:left="739"/>
              <w:rPr>
                <w:rFonts w:ascii="Arial" w:eastAsia="Times New Roman" w:hAnsi="Arial" w:cs="Arial"/>
                <w:color w:val="000000"/>
                <w:lang w:eastAsia="en-GB"/>
              </w:rPr>
            </w:pPr>
          </w:p>
          <w:p w14:paraId="61DF4A49" w14:textId="77777777" w:rsidR="000D40DF" w:rsidRPr="00D025A5" w:rsidRDefault="00D025A5" w:rsidP="00B06914">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0D40DF" w14:paraId="71EFFED8" w14:textId="77777777" w:rsidTr="00123BEA">
        <w:trPr>
          <w:gridAfter w:val="1"/>
          <w:wAfter w:w="29" w:type="dxa"/>
        </w:trPr>
        <w:tc>
          <w:tcPr>
            <w:tcW w:w="2695" w:type="dxa"/>
          </w:tcPr>
          <w:p w14:paraId="679C1552" w14:textId="77777777" w:rsidR="000D40DF" w:rsidRDefault="000D40DF" w:rsidP="000D40DF">
            <w:pPr>
              <w:pStyle w:val="BodyText"/>
              <w:rPr>
                <w:rFonts w:ascii="Arial" w:hAnsi="Arial" w:cs="Arial"/>
                <w:b/>
                <w:bCs/>
              </w:rPr>
            </w:pPr>
            <w:r>
              <w:rPr>
                <w:rFonts w:ascii="Arial" w:hAnsi="Arial" w:cs="Arial"/>
                <w:b/>
                <w:bCs/>
              </w:rPr>
              <w:t>"Final Monthly Statement"</w:t>
            </w:r>
          </w:p>
        </w:tc>
        <w:tc>
          <w:tcPr>
            <w:tcW w:w="7625" w:type="dxa"/>
          </w:tcPr>
          <w:p w14:paraId="69EADB67" w14:textId="77777777" w:rsidR="000D40DF" w:rsidRDefault="000D40DF" w:rsidP="000D40DF">
            <w:pPr>
              <w:pStyle w:val="BodyText"/>
              <w:jc w:val="both"/>
              <w:rPr>
                <w:rFonts w:ascii="Arial" w:hAnsi="Arial" w:cs="Arial"/>
              </w:rPr>
            </w:pPr>
            <w:r>
              <w:rPr>
                <w:rFonts w:ascii="Arial" w:hAnsi="Arial" w:cs="Arial"/>
              </w:rPr>
              <w:t>as defined in Paragraph 4.3.2.6;</w:t>
            </w:r>
          </w:p>
        </w:tc>
      </w:tr>
      <w:tr w:rsidR="000D40DF" w14:paraId="69BE3D2F" w14:textId="77777777" w:rsidTr="00123BEA">
        <w:trPr>
          <w:gridAfter w:val="1"/>
          <w:wAfter w:w="29" w:type="dxa"/>
        </w:trPr>
        <w:tc>
          <w:tcPr>
            <w:tcW w:w="2695" w:type="dxa"/>
          </w:tcPr>
          <w:p w14:paraId="1F108B0C" w14:textId="77777777" w:rsidR="000D40DF" w:rsidRDefault="000D40DF" w:rsidP="000D40DF">
            <w:pPr>
              <w:pStyle w:val="BodyText"/>
              <w:rPr>
                <w:rFonts w:ascii="Arial" w:hAnsi="Arial" w:cs="Arial"/>
                <w:b/>
                <w:bCs/>
              </w:rPr>
            </w:pPr>
            <w:r>
              <w:rPr>
                <w:rFonts w:ascii="Arial" w:hAnsi="Arial" w:cs="Arial"/>
                <w:b/>
                <w:bCs/>
              </w:rPr>
              <w:t>"Final Physical Notification Data"</w:t>
            </w:r>
          </w:p>
        </w:tc>
        <w:tc>
          <w:tcPr>
            <w:tcW w:w="7625" w:type="dxa"/>
          </w:tcPr>
          <w:p w14:paraId="58B31876"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D40DF" w14:paraId="3F9E2D9B" w14:textId="77777777" w:rsidTr="00123BEA">
        <w:trPr>
          <w:gridAfter w:val="1"/>
          <w:wAfter w:w="29" w:type="dxa"/>
        </w:trPr>
        <w:tc>
          <w:tcPr>
            <w:tcW w:w="2695" w:type="dxa"/>
          </w:tcPr>
          <w:p w14:paraId="423E1781" w14:textId="77777777" w:rsidR="000D40DF" w:rsidRDefault="000D40DF" w:rsidP="000D40DF">
            <w:pPr>
              <w:pStyle w:val="BodyText"/>
              <w:rPr>
                <w:rFonts w:ascii="Arial" w:hAnsi="Arial" w:cs="Arial"/>
                <w:b/>
                <w:bCs/>
              </w:rPr>
            </w:pPr>
            <w:r>
              <w:rPr>
                <w:rFonts w:ascii="Arial" w:hAnsi="Arial" w:cs="Arial"/>
                <w:b/>
                <w:bCs/>
              </w:rPr>
              <w:t>"Final Reconciliation Settlement Run"</w:t>
            </w:r>
          </w:p>
        </w:tc>
        <w:tc>
          <w:tcPr>
            <w:tcW w:w="7625" w:type="dxa"/>
          </w:tcPr>
          <w:p w14:paraId="63188B20" w14:textId="77777777" w:rsidR="000D40DF" w:rsidRDefault="000D40DF" w:rsidP="000D40DF">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0D40DF" w14:paraId="553422A9" w14:textId="77777777" w:rsidTr="00123BEA">
        <w:trPr>
          <w:gridAfter w:val="1"/>
          <w:wAfter w:w="29" w:type="dxa"/>
        </w:trPr>
        <w:tc>
          <w:tcPr>
            <w:tcW w:w="2695" w:type="dxa"/>
          </w:tcPr>
          <w:p w14:paraId="32486B20" w14:textId="77777777" w:rsidR="000D40DF" w:rsidRDefault="000D40DF" w:rsidP="000D40DF">
            <w:pPr>
              <w:pStyle w:val="BodyText"/>
              <w:rPr>
                <w:rFonts w:ascii="Arial" w:hAnsi="Arial" w:cs="Arial"/>
                <w:b/>
                <w:bCs/>
              </w:rPr>
            </w:pPr>
            <w:r>
              <w:rPr>
                <w:rFonts w:ascii="Arial" w:hAnsi="Arial" w:cs="Arial"/>
                <w:b/>
                <w:bCs/>
              </w:rPr>
              <w:t>"Final Reconciliation Volume Allocation Run"</w:t>
            </w:r>
          </w:p>
        </w:tc>
        <w:tc>
          <w:tcPr>
            <w:tcW w:w="7625" w:type="dxa"/>
          </w:tcPr>
          <w:p w14:paraId="1F427FF8" w14:textId="77777777" w:rsidR="000D40DF" w:rsidRDefault="000D40DF" w:rsidP="000D40DF">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0D40DF" w14:paraId="4D9BDAB6" w14:textId="77777777" w:rsidTr="00123BEA">
        <w:trPr>
          <w:gridAfter w:val="1"/>
          <w:wAfter w:w="29" w:type="dxa"/>
        </w:trPr>
        <w:tc>
          <w:tcPr>
            <w:tcW w:w="2695" w:type="dxa"/>
          </w:tcPr>
          <w:p w14:paraId="4C2297DE" w14:textId="77777777" w:rsidR="000D40DF" w:rsidRDefault="000D40DF" w:rsidP="000D40DF">
            <w:pPr>
              <w:pStyle w:val="BodyText"/>
              <w:rPr>
                <w:rFonts w:ascii="Arial" w:hAnsi="Arial" w:cs="Arial"/>
                <w:b/>
                <w:bCs/>
              </w:rPr>
            </w:pPr>
            <w:r>
              <w:rPr>
                <w:rFonts w:ascii="Arial" w:hAnsi="Arial" w:cs="Arial"/>
                <w:b/>
                <w:bCs/>
              </w:rPr>
              <w:t>"Final Statement"</w:t>
            </w:r>
          </w:p>
        </w:tc>
        <w:tc>
          <w:tcPr>
            <w:tcW w:w="7625" w:type="dxa"/>
          </w:tcPr>
          <w:p w14:paraId="6628FDC2" w14:textId="77777777" w:rsidR="000D40DF" w:rsidRDefault="000D40DF" w:rsidP="000D40DF">
            <w:pPr>
              <w:pStyle w:val="BodyText"/>
              <w:jc w:val="both"/>
              <w:rPr>
                <w:rFonts w:ascii="Arial" w:hAnsi="Arial" w:cs="Arial"/>
              </w:rPr>
            </w:pPr>
            <w:r>
              <w:rPr>
                <w:rFonts w:ascii="Arial" w:hAnsi="Arial" w:cs="Arial"/>
              </w:rPr>
              <w:t xml:space="preserve">as defined in Paragraph 4.3.2.6(a); </w:t>
            </w:r>
          </w:p>
        </w:tc>
      </w:tr>
      <w:tr w:rsidR="000D40DF" w14:paraId="24193CDC" w14:textId="77777777" w:rsidTr="00123BEA">
        <w:trPr>
          <w:gridAfter w:val="1"/>
          <w:wAfter w:w="29" w:type="dxa"/>
        </w:trPr>
        <w:tc>
          <w:tcPr>
            <w:tcW w:w="2695" w:type="dxa"/>
          </w:tcPr>
          <w:p w14:paraId="6F224CC9" w14:textId="77777777" w:rsidR="000D40DF" w:rsidRDefault="000D40DF" w:rsidP="000D40DF">
            <w:pPr>
              <w:pStyle w:val="BodyText"/>
              <w:rPr>
                <w:rFonts w:ascii="Arial" w:hAnsi="Arial" w:cs="Arial"/>
                <w:b/>
                <w:bCs/>
              </w:rPr>
            </w:pPr>
            <w:r>
              <w:rPr>
                <w:rFonts w:ascii="Arial" w:hAnsi="Arial" w:cs="Arial"/>
                <w:b/>
                <w:bCs/>
              </w:rPr>
              <w:t>"Final Sums"</w:t>
            </w:r>
          </w:p>
        </w:tc>
        <w:tc>
          <w:tcPr>
            <w:tcW w:w="7625" w:type="dxa"/>
          </w:tcPr>
          <w:p w14:paraId="11E89E9A" w14:textId="77777777" w:rsidR="000D40DF" w:rsidRDefault="000D40DF" w:rsidP="000D40DF">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D40DF" w14:paraId="5D94088E" w14:textId="77777777" w:rsidTr="00123BEA">
        <w:trPr>
          <w:gridAfter w:val="1"/>
          <w:wAfter w:w="29" w:type="dxa"/>
        </w:trPr>
        <w:tc>
          <w:tcPr>
            <w:tcW w:w="2695" w:type="dxa"/>
          </w:tcPr>
          <w:p w14:paraId="77407F43" w14:textId="77777777" w:rsidR="000D40DF" w:rsidRDefault="000D40DF" w:rsidP="000D40DF">
            <w:pPr>
              <w:pStyle w:val="BodyText"/>
              <w:rPr>
                <w:rFonts w:ascii="Arial" w:hAnsi="Arial" w:cs="Arial"/>
                <w:b/>
                <w:bCs/>
              </w:rPr>
            </w:pPr>
            <w:r>
              <w:rPr>
                <w:rFonts w:ascii="Arial" w:hAnsi="Arial" w:cs="Arial"/>
                <w:b/>
                <w:bCs/>
              </w:rPr>
              <w:t>"Financial Year"</w:t>
            </w:r>
          </w:p>
        </w:tc>
        <w:tc>
          <w:tcPr>
            <w:tcW w:w="7625" w:type="dxa"/>
          </w:tcPr>
          <w:p w14:paraId="005F2827" w14:textId="77777777" w:rsidR="000D40DF" w:rsidRDefault="000D40DF" w:rsidP="000D40DF">
            <w:pPr>
              <w:pStyle w:val="BodyText"/>
              <w:jc w:val="both"/>
              <w:rPr>
                <w:rFonts w:ascii="Arial" w:hAnsi="Arial" w:cs="Arial"/>
                <w:b/>
                <w:i/>
              </w:rPr>
            </w:pPr>
            <w:r>
              <w:rPr>
                <w:rFonts w:ascii="Arial" w:hAnsi="Arial" w:cs="Arial"/>
              </w:rPr>
              <w:t>the period of 12 months ending on 31st March in each calendar year;</w:t>
            </w:r>
          </w:p>
        </w:tc>
      </w:tr>
      <w:tr w:rsidR="000D40DF" w14:paraId="60730EFB" w14:textId="77777777" w:rsidTr="00123BEA">
        <w:trPr>
          <w:gridAfter w:val="1"/>
          <w:wAfter w:w="29" w:type="dxa"/>
        </w:trPr>
        <w:tc>
          <w:tcPr>
            <w:tcW w:w="2695" w:type="dxa"/>
          </w:tcPr>
          <w:p w14:paraId="131905C2" w14:textId="77777777" w:rsidR="000D40DF" w:rsidRDefault="000D40DF" w:rsidP="000D40DF">
            <w:pPr>
              <w:pStyle w:val="BodyText"/>
              <w:rPr>
                <w:rFonts w:ascii="Arial" w:hAnsi="Arial" w:cs="Arial"/>
                <w:b/>
                <w:bCs/>
              </w:rPr>
            </w:pPr>
            <w:r>
              <w:rPr>
                <w:rFonts w:ascii="Arial" w:hAnsi="Arial" w:cs="Arial"/>
                <w:b/>
                <w:bCs/>
              </w:rPr>
              <w:t>"First Offer"</w:t>
            </w:r>
          </w:p>
        </w:tc>
        <w:tc>
          <w:tcPr>
            <w:tcW w:w="7625" w:type="dxa"/>
          </w:tcPr>
          <w:p w14:paraId="41FEA0FE" w14:textId="77777777" w:rsidR="000D40DF" w:rsidRDefault="000D40DF" w:rsidP="000D40DF">
            <w:pPr>
              <w:pStyle w:val="BodyText"/>
              <w:rPr>
                <w:rFonts w:ascii="Arial" w:hAnsi="Arial" w:cs="Arial"/>
              </w:rPr>
            </w:pPr>
            <w:r>
              <w:rPr>
                <w:rFonts w:ascii="Arial" w:hAnsi="Arial" w:cs="Arial"/>
              </w:rPr>
              <w:t xml:space="preserve">as defined in Paragraph 6.10.4; </w:t>
            </w:r>
          </w:p>
        </w:tc>
      </w:tr>
      <w:tr w:rsidR="000D40DF" w14:paraId="6047EA5B" w14:textId="77777777" w:rsidTr="00123BEA">
        <w:trPr>
          <w:gridAfter w:val="1"/>
          <w:wAfter w:w="29" w:type="dxa"/>
        </w:trPr>
        <w:tc>
          <w:tcPr>
            <w:tcW w:w="2695" w:type="dxa"/>
          </w:tcPr>
          <w:p w14:paraId="3912A3CD" w14:textId="77777777" w:rsidR="000D40DF" w:rsidRDefault="000D40DF" w:rsidP="000D40DF">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7625" w:type="dxa"/>
          </w:tcPr>
          <w:p w14:paraId="1B22C98A" w14:textId="77777777" w:rsidR="000D40DF" w:rsidRDefault="000D40DF" w:rsidP="000D40DF">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0D40DF" w:rsidRPr="00A517B1" w:rsidRDefault="000D40DF" w:rsidP="000D40DF">
            <w:pPr>
              <w:jc w:val="both"/>
              <w:rPr>
                <w:rFonts w:ascii="Arial" w:hAnsi="Arial" w:cs="Arial"/>
                <w:szCs w:val="22"/>
              </w:rPr>
            </w:pPr>
          </w:p>
        </w:tc>
      </w:tr>
      <w:tr w:rsidR="000D40DF" w14:paraId="05F9DCCA" w14:textId="77777777" w:rsidTr="00123BEA">
        <w:trPr>
          <w:gridAfter w:val="1"/>
          <w:wAfter w:w="29" w:type="dxa"/>
        </w:trPr>
        <w:tc>
          <w:tcPr>
            <w:tcW w:w="2695" w:type="dxa"/>
          </w:tcPr>
          <w:p w14:paraId="41F69AC5" w14:textId="77777777" w:rsidR="000D40DF" w:rsidRDefault="000D40DF" w:rsidP="000D40DF">
            <w:pPr>
              <w:pStyle w:val="BodyText"/>
              <w:rPr>
                <w:rFonts w:ascii="Arial" w:hAnsi="Arial" w:cs="Arial"/>
                <w:b/>
                <w:bCs/>
              </w:rPr>
            </w:pPr>
            <w:r>
              <w:rPr>
                <w:rFonts w:ascii="Arial" w:hAnsi="Arial" w:cs="Arial"/>
                <w:b/>
                <w:bCs/>
              </w:rPr>
              <w:t>"First User"</w:t>
            </w:r>
          </w:p>
        </w:tc>
        <w:tc>
          <w:tcPr>
            <w:tcW w:w="7625" w:type="dxa"/>
          </w:tcPr>
          <w:p w14:paraId="2C9C5F1E" w14:textId="77777777" w:rsidR="000D40DF" w:rsidRDefault="000D40DF" w:rsidP="000D40DF">
            <w:pPr>
              <w:pStyle w:val="BodyText"/>
              <w:rPr>
                <w:rFonts w:ascii="Arial" w:hAnsi="Arial" w:cs="Arial"/>
              </w:rPr>
            </w:pPr>
            <w:r>
              <w:rPr>
                <w:rFonts w:ascii="Arial" w:hAnsi="Arial" w:cs="Arial"/>
              </w:rPr>
              <w:t xml:space="preserve">as defined in Paragraph 6.10.3; </w:t>
            </w:r>
          </w:p>
        </w:tc>
      </w:tr>
      <w:tr w:rsidR="000D40DF" w14:paraId="73A58629" w14:textId="77777777" w:rsidTr="00123BEA">
        <w:trPr>
          <w:gridAfter w:val="1"/>
          <w:wAfter w:w="29" w:type="dxa"/>
        </w:trPr>
        <w:tc>
          <w:tcPr>
            <w:tcW w:w="2695" w:type="dxa"/>
          </w:tcPr>
          <w:p w14:paraId="279B70E3" w14:textId="7E976545" w:rsidR="009E28E8" w:rsidRDefault="000D40DF" w:rsidP="000D40DF">
            <w:pPr>
              <w:jc w:val="both"/>
              <w:rPr>
                <w:rFonts w:ascii="Arial" w:hAnsi="Arial" w:cs="Arial"/>
                <w:szCs w:val="22"/>
              </w:rPr>
            </w:pPr>
            <w:r>
              <w:rPr>
                <w:rFonts w:ascii="Arial" w:hAnsi="Arial" w:cs="Arial"/>
                <w:szCs w:val="22"/>
              </w:rPr>
              <w:lastRenderedPageBreak/>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3477F6" w:rsidRDefault="003477F6" w:rsidP="000D40DF">
            <w:pPr>
              <w:jc w:val="both"/>
              <w:rPr>
                <w:rFonts w:ascii="Arial" w:hAnsi="Arial" w:cs="Arial"/>
                <w:szCs w:val="22"/>
              </w:rPr>
            </w:pPr>
          </w:p>
          <w:p w14:paraId="5D97F185" w14:textId="51F46389" w:rsidR="009E28E8" w:rsidRDefault="009E28E8" w:rsidP="000D40DF">
            <w:pPr>
              <w:jc w:val="both"/>
              <w:rPr>
                <w:rFonts w:ascii="Arial" w:hAnsi="Arial" w:cs="Arial"/>
                <w:szCs w:val="22"/>
              </w:rPr>
            </w:pPr>
          </w:p>
        </w:tc>
        <w:tc>
          <w:tcPr>
            <w:tcW w:w="7625" w:type="dxa"/>
          </w:tcPr>
          <w:p w14:paraId="31509F25" w14:textId="5363580D" w:rsidR="00997FB5" w:rsidRPr="00CC1E0D" w:rsidRDefault="000D40DF" w:rsidP="00E24804">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0D40DF" w:rsidRPr="0000119F" w:rsidRDefault="000D40DF" w:rsidP="00E24804">
            <w:pPr>
              <w:jc w:val="both"/>
              <w:rPr>
                <w:rFonts w:ascii="Arial" w:hAnsi="Arial" w:cs="Arial"/>
                <w:szCs w:val="22"/>
              </w:rPr>
            </w:pPr>
          </w:p>
        </w:tc>
      </w:tr>
      <w:tr w:rsidR="00E24804" w14:paraId="6BE64C5E" w14:textId="77777777" w:rsidTr="00123BEA">
        <w:trPr>
          <w:gridAfter w:val="1"/>
          <w:wAfter w:w="29" w:type="dxa"/>
        </w:trPr>
        <w:tc>
          <w:tcPr>
            <w:tcW w:w="2695" w:type="dxa"/>
          </w:tcPr>
          <w:p w14:paraId="19DDCB3F" w14:textId="77777777" w:rsidR="00E24804" w:rsidRDefault="00E24804" w:rsidP="00E24804">
            <w:pPr>
              <w:jc w:val="both"/>
              <w:rPr>
                <w:rFonts w:ascii="Arial" w:hAnsi="Arial" w:cs="Arial"/>
                <w:b/>
                <w:bCs/>
                <w:szCs w:val="22"/>
              </w:rPr>
            </w:pPr>
            <w:r w:rsidRPr="00555295">
              <w:rPr>
                <w:rFonts w:ascii="Arial" w:hAnsi="Arial" w:cs="Arial"/>
                <w:b/>
                <w:bCs/>
                <w:szCs w:val="22"/>
              </w:rPr>
              <w:t>“Fixed BSUoS Price”</w:t>
            </w:r>
          </w:p>
          <w:p w14:paraId="4027DA1D" w14:textId="77777777" w:rsidR="00E24804" w:rsidRDefault="00E24804" w:rsidP="000D40DF">
            <w:pPr>
              <w:spacing w:after="240"/>
              <w:rPr>
                <w:rFonts w:ascii="Arial" w:hAnsi="Arial" w:cs="Arial"/>
                <w:b/>
              </w:rPr>
            </w:pPr>
          </w:p>
        </w:tc>
        <w:tc>
          <w:tcPr>
            <w:tcW w:w="7625" w:type="dxa"/>
          </w:tcPr>
          <w:p w14:paraId="53E74F9E" w14:textId="543060A1" w:rsidR="00E24804" w:rsidRDefault="00E24804" w:rsidP="00E24804">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E24804" w14:paraId="271EE908" w14:textId="77777777" w:rsidTr="00123BEA">
        <w:trPr>
          <w:gridAfter w:val="1"/>
          <w:wAfter w:w="29" w:type="dxa"/>
        </w:trPr>
        <w:tc>
          <w:tcPr>
            <w:tcW w:w="2695" w:type="dxa"/>
          </w:tcPr>
          <w:p w14:paraId="71D75C55" w14:textId="77777777" w:rsidR="00E24804" w:rsidRDefault="00E24804" w:rsidP="00E24804">
            <w:pPr>
              <w:jc w:val="both"/>
              <w:rPr>
                <w:rFonts w:ascii="Arial" w:hAnsi="Arial" w:cs="Arial"/>
                <w:szCs w:val="22"/>
              </w:rPr>
            </w:pPr>
            <w:r w:rsidRPr="00735EBB">
              <w:rPr>
                <w:rFonts w:ascii="Arial" w:hAnsi="Arial" w:cs="Arial"/>
                <w:b/>
                <w:bCs/>
                <w:szCs w:val="22"/>
              </w:rPr>
              <w:t>“Fixed Price Period”</w:t>
            </w:r>
          </w:p>
          <w:p w14:paraId="1DF189D5" w14:textId="77777777" w:rsidR="00E24804" w:rsidRDefault="00E24804" w:rsidP="000D40DF">
            <w:pPr>
              <w:spacing w:after="240"/>
              <w:rPr>
                <w:rFonts w:ascii="Arial" w:hAnsi="Arial" w:cs="Arial"/>
                <w:b/>
              </w:rPr>
            </w:pPr>
          </w:p>
        </w:tc>
        <w:tc>
          <w:tcPr>
            <w:tcW w:w="7625" w:type="dxa"/>
          </w:tcPr>
          <w:p w14:paraId="6FAEE342" w14:textId="77777777" w:rsidR="00E24804" w:rsidRDefault="00E24804" w:rsidP="00E24804">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E24804" w:rsidRDefault="00E24804" w:rsidP="00E24804">
            <w:pPr>
              <w:jc w:val="both"/>
              <w:rPr>
                <w:rFonts w:ascii="Arial" w:hAnsi="Arial" w:cs="Arial"/>
              </w:rPr>
            </w:pPr>
          </w:p>
        </w:tc>
      </w:tr>
      <w:tr w:rsidR="000D40DF" w14:paraId="3099FBD6" w14:textId="77777777" w:rsidTr="00123BEA">
        <w:trPr>
          <w:gridAfter w:val="1"/>
          <w:wAfter w:w="29" w:type="dxa"/>
        </w:trPr>
        <w:tc>
          <w:tcPr>
            <w:tcW w:w="2695" w:type="dxa"/>
          </w:tcPr>
          <w:p w14:paraId="3018D7AB" w14:textId="77777777" w:rsidR="000D40DF" w:rsidRDefault="000D40DF" w:rsidP="000D40DF">
            <w:pPr>
              <w:spacing w:after="240"/>
              <w:rPr>
                <w:rFonts w:ascii="Arial" w:hAnsi="Arial" w:cs="Arial"/>
                <w:b/>
              </w:rPr>
            </w:pPr>
            <w:r>
              <w:rPr>
                <w:rFonts w:ascii="Arial" w:hAnsi="Arial" w:cs="Arial"/>
                <w:b/>
              </w:rPr>
              <w:t>“Fixed Proposed Implementation Date”</w:t>
            </w:r>
          </w:p>
        </w:tc>
        <w:tc>
          <w:tcPr>
            <w:tcW w:w="7625" w:type="dxa"/>
          </w:tcPr>
          <w:p w14:paraId="44168FDD" w14:textId="77777777" w:rsidR="000D40DF" w:rsidRDefault="000D40DF" w:rsidP="000D40DF">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0D40DF" w14:paraId="33B9B071" w14:textId="77777777" w:rsidTr="00123BEA">
        <w:trPr>
          <w:gridAfter w:val="1"/>
          <w:wAfter w:w="29" w:type="dxa"/>
        </w:trPr>
        <w:tc>
          <w:tcPr>
            <w:tcW w:w="2695" w:type="dxa"/>
          </w:tcPr>
          <w:p w14:paraId="1E5EFF76" w14:textId="77777777" w:rsidR="000D40DF" w:rsidRDefault="000D40DF" w:rsidP="000D40DF">
            <w:pPr>
              <w:pStyle w:val="BodyText"/>
              <w:rPr>
                <w:rFonts w:ascii="Arial" w:hAnsi="Arial" w:cs="Arial"/>
                <w:b/>
                <w:bCs/>
              </w:rPr>
            </w:pPr>
            <w:r>
              <w:rPr>
                <w:rFonts w:ascii="Arial" w:hAnsi="Arial" w:cs="Arial"/>
                <w:b/>
                <w:bCs/>
              </w:rPr>
              <w:t>"FMS Date"</w:t>
            </w:r>
          </w:p>
        </w:tc>
        <w:tc>
          <w:tcPr>
            <w:tcW w:w="7625" w:type="dxa"/>
          </w:tcPr>
          <w:p w14:paraId="3D7B069E" w14:textId="77777777" w:rsidR="000D40DF" w:rsidRDefault="000D40DF" w:rsidP="000D40DF">
            <w:pPr>
              <w:pStyle w:val="BodyText"/>
              <w:rPr>
                <w:rFonts w:ascii="Arial" w:hAnsi="Arial" w:cs="Arial"/>
              </w:rPr>
            </w:pPr>
            <w:r>
              <w:rPr>
                <w:rFonts w:ascii="Arial" w:hAnsi="Arial" w:cs="Arial"/>
              </w:rPr>
              <w:t>1st April 1993;</w:t>
            </w:r>
          </w:p>
        </w:tc>
      </w:tr>
      <w:tr w:rsidR="000D40DF" w14:paraId="589860E3" w14:textId="77777777" w:rsidTr="00123BEA">
        <w:trPr>
          <w:gridAfter w:val="1"/>
          <w:wAfter w:w="29" w:type="dxa"/>
        </w:trPr>
        <w:tc>
          <w:tcPr>
            <w:tcW w:w="2695" w:type="dxa"/>
          </w:tcPr>
          <w:p w14:paraId="75B2BF1B" w14:textId="77777777" w:rsidR="000D40DF" w:rsidRDefault="000D40DF" w:rsidP="000D40DF">
            <w:pPr>
              <w:pStyle w:val="BodyText"/>
              <w:rPr>
                <w:rFonts w:ascii="Arial" w:hAnsi="Arial" w:cs="Arial"/>
                <w:b/>
                <w:bCs/>
              </w:rPr>
            </w:pPr>
            <w:r>
              <w:rPr>
                <w:rFonts w:ascii="Arial" w:hAnsi="Arial" w:cs="Arial"/>
                <w:b/>
                <w:bCs/>
              </w:rPr>
              <w:t>"Force Majeure"</w:t>
            </w:r>
          </w:p>
        </w:tc>
        <w:tc>
          <w:tcPr>
            <w:tcW w:w="7625" w:type="dxa"/>
          </w:tcPr>
          <w:p w14:paraId="655A69C4" w14:textId="77777777" w:rsidR="000D40DF" w:rsidRDefault="000D40DF" w:rsidP="000D40DF">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0D40DF" w14:paraId="1F049186" w14:textId="77777777" w:rsidTr="00123BEA">
        <w:trPr>
          <w:gridAfter w:val="1"/>
          <w:wAfter w:w="29" w:type="dxa"/>
        </w:trPr>
        <w:tc>
          <w:tcPr>
            <w:tcW w:w="2695" w:type="dxa"/>
          </w:tcPr>
          <w:p w14:paraId="68C9D8C0" w14:textId="77777777" w:rsidR="000D40DF" w:rsidRDefault="000D40DF" w:rsidP="000D40DF">
            <w:pPr>
              <w:pStyle w:val="BodyText"/>
              <w:rPr>
                <w:rFonts w:ascii="Arial" w:hAnsi="Arial" w:cs="Arial"/>
                <w:b/>
                <w:bCs/>
              </w:rPr>
            </w:pPr>
            <w:r>
              <w:rPr>
                <w:rFonts w:ascii="Arial" w:hAnsi="Arial" w:cs="Arial"/>
                <w:b/>
                <w:bCs/>
              </w:rPr>
              <w:t>"Forecasting Performance Related VAR "</w:t>
            </w:r>
          </w:p>
        </w:tc>
        <w:tc>
          <w:tcPr>
            <w:tcW w:w="7625" w:type="dxa"/>
          </w:tcPr>
          <w:p w14:paraId="228D3A5C" w14:textId="77777777" w:rsidR="000D40DF" w:rsidRPr="00CC2624" w:rsidRDefault="000D40DF" w:rsidP="000D40DF">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0D40DF" w14:paraId="03E8AD31" w14:textId="77777777" w:rsidTr="00123BEA">
        <w:trPr>
          <w:gridAfter w:val="1"/>
          <w:wAfter w:w="29" w:type="dxa"/>
        </w:trPr>
        <w:tc>
          <w:tcPr>
            <w:tcW w:w="2695" w:type="dxa"/>
          </w:tcPr>
          <w:p w14:paraId="0D4F7AB4" w14:textId="77777777" w:rsidR="000D40DF" w:rsidRDefault="000D40DF" w:rsidP="000D40DF">
            <w:pPr>
              <w:pStyle w:val="BodyText"/>
              <w:rPr>
                <w:rFonts w:ascii="Arial" w:hAnsi="Arial" w:cs="Arial"/>
                <w:b/>
                <w:bCs/>
              </w:rPr>
            </w:pPr>
            <w:r>
              <w:rPr>
                <w:rFonts w:ascii="Arial" w:hAnsi="Arial" w:cs="Arial"/>
                <w:b/>
                <w:bCs/>
              </w:rPr>
              <w:t>"Frequency"</w:t>
            </w:r>
          </w:p>
        </w:tc>
        <w:tc>
          <w:tcPr>
            <w:tcW w:w="7625" w:type="dxa"/>
          </w:tcPr>
          <w:p w14:paraId="3D2307A2" w14:textId="77777777" w:rsidR="000D40DF" w:rsidRDefault="000D40DF" w:rsidP="000D40DF">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0D40DF" w14:paraId="40B4221D" w14:textId="77777777" w:rsidTr="00123BEA">
        <w:trPr>
          <w:gridAfter w:val="1"/>
          <w:wAfter w:w="29" w:type="dxa"/>
        </w:trPr>
        <w:tc>
          <w:tcPr>
            <w:tcW w:w="2695" w:type="dxa"/>
          </w:tcPr>
          <w:p w14:paraId="1048F464" w14:textId="77777777" w:rsidR="000D40DF" w:rsidRDefault="000D40DF" w:rsidP="000D40DF">
            <w:pPr>
              <w:pStyle w:val="BodyText"/>
              <w:rPr>
                <w:rFonts w:ascii="Arial" w:hAnsi="Arial" w:cs="Arial"/>
                <w:b/>
                <w:bCs/>
              </w:rPr>
            </w:pPr>
            <w:r>
              <w:rPr>
                <w:rFonts w:ascii="Arial" w:hAnsi="Arial" w:cs="Arial"/>
                <w:b/>
                <w:bCs/>
              </w:rPr>
              <w:t>"Frequency Deviation"</w:t>
            </w:r>
          </w:p>
        </w:tc>
        <w:tc>
          <w:tcPr>
            <w:tcW w:w="7625" w:type="dxa"/>
          </w:tcPr>
          <w:p w14:paraId="59D44DA9" w14:textId="77777777" w:rsidR="000D40DF" w:rsidRDefault="000D40DF" w:rsidP="000D40DF">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0D40DF" w14:paraId="07BB6464" w14:textId="77777777" w:rsidTr="00123BEA">
        <w:trPr>
          <w:gridAfter w:val="1"/>
          <w:wAfter w:w="29" w:type="dxa"/>
        </w:trPr>
        <w:tc>
          <w:tcPr>
            <w:tcW w:w="2695" w:type="dxa"/>
          </w:tcPr>
          <w:p w14:paraId="598D8495" w14:textId="77777777" w:rsidR="000D40DF" w:rsidRDefault="000D40DF" w:rsidP="000D40DF">
            <w:pPr>
              <w:pStyle w:val="BodyText"/>
              <w:rPr>
                <w:rFonts w:ascii="Arial" w:hAnsi="Arial" w:cs="Arial"/>
                <w:b/>
                <w:bCs/>
              </w:rPr>
            </w:pPr>
            <w:r>
              <w:rPr>
                <w:rFonts w:ascii="Arial" w:hAnsi="Arial" w:cs="Arial"/>
                <w:b/>
                <w:bCs/>
              </w:rPr>
              <w:lastRenderedPageBreak/>
              <w:t>"Frequency Response"</w:t>
            </w:r>
          </w:p>
          <w:p w14:paraId="25241E00" w14:textId="77777777" w:rsidR="000D40DF" w:rsidRDefault="000D40DF" w:rsidP="000D40DF">
            <w:pPr>
              <w:pStyle w:val="BodyText"/>
              <w:rPr>
                <w:rFonts w:ascii="Arial" w:hAnsi="Arial" w:cs="Arial"/>
                <w:b/>
                <w:bCs/>
              </w:rPr>
            </w:pPr>
          </w:p>
        </w:tc>
        <w:tc>
          <w:tcPr>
            <w:tcW w:w="7625" w:type="dxa"/>
          </w:tcPr>
          <w:p w14:paraId="759F9F9E" w14:textId="77777777" w:rsidR="000D40DF" w:rsidRDefault="000D40DF" w:rsidP="000D40DF">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0D40DF" w14:paraId="5A25AD8E" w14:textId="77777777" w:rsidTr="00123BEA">
        <w:trPr>
          <w:gridAfter w:val="1"/>
          <w:wAfter w:w="29" w:type="dxa"/>
        </w:trPr>
        <w:tc>
          <w:tcPr>
            <w:tcW w:w="2695" w:type="dxa"/>
          </w:tcPr>
          <w:p w14:paraId="3B070AB3" w14:textId="77777777" w:rsidR="000D40DF" w:rsidRDefault="000D40DF" w:rsidP="000D40DF">
            <w:pPr>
              <w:tabs>
                <w:tab w:val="left" w:pos="1253"/>
              </w:tabs>
              <w:spacing w:after="240"/>
              <w:rPr>
                <w:rFonts w:ascii="Arial" w:hAnsi="Arial" w:cs="Arial"/>
                <w:b/>
                <w:bCs/>
              </w:rPr>
            </w:pPr>
            <w:r>
              <w:rPr>
                <w:rFonts w:ascii="Arial" w:hAnsi="Arial" w:cs="Arial"/>
                <w:b/>
                <w:bCs/>
              </w:rPr>
              <w:t>"Frequency Sensitive Mode"</w:t>
            </w:r>
          </w:p>
        </w:tc>
        <w:tc>
          <w:tcPr>
            <w:tcW w:w="7625" w:type="dxa"/>
          </w:tcPr>
          <w:p w14:paraId="18323B9D"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D40DF" w14:paraId="1269CE30" w14:textId="77777777" w:rsidTr="00123BEA">
        <w:trPr>
          <w:gridAfter w:val="1"/>
          <w:wAfter w:w="29" w:type="dxa"/>
        </w:trPr>
        <w:tc>
          <w:tcPr>
            <w:tcW w:w="2695" w:type="dxa"/>
          </w:tcPr>
          <w:p w14:paraId="72801146" w14:textId="77777777" w:rsidR="000D40DF" w:rsidRDefault="000D40DF" w:rsidP="000D40DF">
            <w:pPr>
              <w:pStyle w:val="BodyText"/>
              <w:rPr>
                <w:rFonts w:ascii="Arial" w:hAnsi="Arial" w:cs="Arial"/>
                <w:b/>
                <w:bCs/>
              </w:rPr>
            </w:pPr>
            <w:r>
              <w:rPr>
                <w:rFonts w:ascii="Arial" w:hAnsi="Arial" w:cs="Arial"/>
                <w:b/>
                <w:bCs/>
              </w:rPr>
              <w:t>"Fuel Security Code"</w:t>
            </w:r>
          </w:p>
        </w:tc>
        <w:tc>
          <w:tcPr>
            <w:tcW w:w="7625" w:type="dxa"/>
          </w:tcPr>
          <w:p w14:paraId="3623B1D3" w14:textId="77777777" w:rsidR="000D40DF" w:rsidRDefault="000D40DF" w:rsidP="000D40DF">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0D40DF" w14:paraId="01F6DE96" w14:textId="77777777" w:rsidTr="00123BEA">
        <w:trPr>
          <w:gridAfter w:val="1"/>
          <w:wAfter w:w="29" w:type="dxa"/>
        </w:trPr>
        <w:tc>
          <w:tcPr>
            <w:tcW w:w="2695" w:type="dxa"/>
          </w:tcPr>
          <w:p w14:paraId="0017B573" w14:textId="77777777" w:rsidR="000D40DF" w:rsidRDefault="000D40DF" w:rsidP="000D40DF">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7625" w:type="dxa"/>
          </w:tcPr>
          <w:p w14:paraId="28989E1F" w14:textId="77777777" w:rsidR="000D40DF" w:rsidRDefault="000D40DF" w:rsidP="000D40DF">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0D40DF" w14:paraId="4C5FFAE4" w14:textId="77777777" w:rsidTr="00123BEA">
        <w:trPr>
          <w:gridAfter w:val="1"/>
          <w:wAfter w:w="29" w:type="dxa"/>
        </w:trPr>
        <w:tc>
          <w:tcPr>
            <w:tcW w:w="2695" w:type="dxa"/>
          </w:tcPr>
          <w:p w14:paraId="76C5E101" w14:textId="77777777" w:rsidR="000D40DF" w:rsidRPr="0016761E" w:rsidRDefault="000D40DF" w:rsidP="000D40DF">
            <w:pPr>
              <w:pStyle w:val="BodyTextFirstIndent"/>
              <w:spacing w:before="120" w:after="120"/>
              <w:ind w:firstLine="0"/>
              <w:rPr>
                <w:rFonts w:ascii="Arial" w:hAnsi="Arial" w:cs="Arial"/>
              </w:rPr>
            </w:pPr>
            <w:r w:rsidRPr="0016761E">
              <w:rPr>
                <w:rFonts w:ascii="Arial" w:hAnsi="Arial" w:cs="Arial"/>
                <w:b/>
              </w:rPr>
              <w:t>“Gas Insulated Switchgear” or “GIS”</w:t>
            </w:r>
          </w:p>
        </w:tc>
        <w:tc>
          <w:tcPr>
            <w:tcW w:w="7625" w:type="dxa"/>
          </w:tcPr>
          <w:p w14:paraId="2055CC44" w14:textId="77777777" w:rsidR="000D40DF" w:rsidRPr="0016761E" w:rsidRDefault="000D40DF" w:rsidP="000D40DF">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0D40DF" w:rsidRPr="0016761E" w:rsidRDefault="000D40DF" w:rsidP="000D40DF">
            <w:pPr>
              <w:pStyle w:val="TOC2"/>
              <w:spacing w:after="120"/>
              <w:ind w:left="0" w:firstLine="0"/>
              <w:jc w:val="both"/>
              <w:rPr>
                <w:rFonts w:ascii="Arial" w:hAnsi="Arial" w:cs="Arial"/>
              </w:rPr>
            </w:pPr>
          </w:p>
        </w:tc>
      </w:tr>
      <w:tr w:rsidR="000D40DF" w14:paraId="62D3F3FD" w14:textId="77777777" w:rsidTr="00123BEA">
        <w:trPr>
          <w:gridAfter w:val="1"/>
          <w:wAfter w:w="29" w:type="dxa"/>
        </w:trPr>
        <w:tc>
          <w:tcPr>
            <w:tcW w:w="2695" w:type="dxa"/>
          </w:tcPr>
          <w:p w14:paraId="1928ECB3" w14:textId="77777777" w:rsidR="000D40DF" w:rsidRDefault="000D40DF" w:rsidP="000D40DF">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7625" w:type="dxa"/>
          </w:tcPr>
          <w:p w14:paraId="520D49C5" w14:textId="77777777" w:rsidR="000D40DF" w:rsidRDefault="000D40DF" w:rsidP="000D40DF">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0D40DF" w14:paraId="1E7B1BE2" w14:textId="77777777" w:rsidTr="00123BEA">
        <w:trPr>
          <w:gridAfter w:val="1"/>
          <w:wAfter w:w="29" w:type="dxa"/>
        </w:trPr>
        <w:tc>
          <w:tcPr>
            <w:tcW w:w="2695" w:type="dxa"/>
          </w:tcPr>
          <w:p w14:paraId="7844208D" w14:textId="77777777" w:rsidR="000D40DF" w:rsidRDefault="000D40DF" w:rsidP="000D40DF">
            <w:pPr>
              <w:pStyle w:val="BodyText"/>
              <w:spacing w:before="120" w:after="120"/>
              <w:rPr>
                <w:rFonts w:ascii="Arial" w:hAnsi="Arial" w:cs="Arial"/>
                <w:b/>
                <w:bCs/>
              </w:rPr>
            </w:pPr>
            <w:r>
              <w:rPr>
                <w:rFonts w:ascii="Arial" w:hAnsi="Arial" w:cs="Arial"/>
                <w:b/>
                <w:bCs/>
              </w:rPr>
              <w:t xml:space="preserve"> "Gas Turbine Unit"</w:t>
            </w:r>
          </w:p>
        </w:tc>
        <w:tc>
          <w:tcPr>
            <w:tcW w:w="7625" w:type="dxa"/>
          </w:tcPr>
          <w:p w14:paraId="68A1B3C9" w14:textId="77777777" w:rsidR="000D40DF" w:rsidRDefault="000D40DF" w:rsidP="000D40DF">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5659255A" w14:paraId="76869FDE" w14:textId="77777777" w:rsidTr="00123BEA">
        <w:trPr>
          <w:gridAfter w:val="1"/>
          <w:wAfter w:w="29" w:type="dxa"/>
          <w:trHeight w:val="300"/>
        </w:trPr>
        <w:tc>
          <w:tcPr>
            <w:tcW w:w="2695" w:type="dxa"/>
          </w:tcPr>
          <w:p w14:paraId="3791461E" w14:textId="4A6CDB4E" w:rsidR="0B879CB5" w:rsidRDefault="0B879CB5" w:rsidP="00123BEA">
            <w:pPr>
              <w:pStyle w:val="BodyText"/>
              <w:rPr>
                <w:rFonts w:ascii="Arial" w:hAnsi="Arial" w:cs="Arial"/>
                <w:b/>
                <w:bCs/>
              </w:rPr>
            </w:pPr>
            <w:r w:rsidRPr="5659255A">
              <w:rPr>
                <w:rFonts w:ascii="Arial" w:hAnsi="Arial" w:cs="Arial"/>
                <w:b/>
                <w:bCs/>
              </w:rPr>
              <w:t>“Gas System Planner Licence” or “GS</w:t>
            </w:r>
            <w:r w:rsidR="00E31BC0">
              <w:rPr>
                <w:rFonts w:ascii="Arial" w:hAnsi="Arial" w:cs="Arial"/>
                <w:b/>
                <w:bCs/>
              </w:rPr>
              <w:t>P</w:t>
            </w:r>
            <w:r w:rsidRPr="5659255A">
              <w:rPr>
                <w:rFonts w:ascii="Arial" w:hAnsi="Arial" w:cs="Arial"/>
                <w:b/>
                <w:bCs/>
              </w:rPr>
              <w:t xml:space="preserve"> Licence”</w:t>
            </w:r>
          </w:p>
        </w:tc>
        <w:tc>
          <w:tcPr>
            <w:tcW w:w="7625" w:type="dxa"/>
          </w:tcPr>
          <w:p w14:paraId="7D837E38" w14:textId="4D262B9B" w:rsidR="0B879CB5" w:rsidRDefault="001D5AC2" w:rsidP="00123BEA">
            <w:pPr>
              <w:pStyle w:val="List"/>
              <w:ind w:left="0" w:firstLine="0"/>
              <w:jc w:val="both"/>
              <w:rPr>
                <w:rFonts w:ascii="Arial" w:hAnsi="Arial" w:cs="Arial"/>
              </w:rPr>
            </w:pPr>
            <w:r>
              <w:rPr>
                <w:rFonts w:ascii="Arial" w:hAnsi="Arial" w:cs="Arial"/>
              </w:rPr>
              <w:t>a</w:t>
            </w:r>
            <w:r w:rsidR="0B879CB5" w:rsidRPr="5659255A">
              <w:rPr>
                <w:rFonts w:ascii="Arial" w:hAnsi="Arial" w:cs="Arial"/>
              </w:rPr>
              <w:t xml:space="preserve"> licence granted or treated as granted under section 7AA(1) of the Gas Act 1986;</w:t>
            </w:r>
          </w:p>
        </w:tc>
      </w:tr>
      <w:tr w:rsidR="000D40DF" w14:paraId="0A4946CF" w14:textId="77777777" w:rsidTr="00123BEA">
        <w:trPr>
          <w:gridAfter w:val="1"/>
          <w:wAfter w:w="29" w:type="dxa"/>
        </w:trPr>
        <w:tc>
          <w:tcPr>
            <w:tcW w:w="2695" w:type="dxa"/>
          </w:tcPr>
          <w:p w14:paraId="73E97C39" w14:textId="77777777" w:rsidR="000D40DF" w:rsidRDefault="000D40DF" w:rsidP="000D40DF">
            <w:pPr>
              <w:pStyle w:val="BodyText"/>
              <w:spacing w:before="120" w:after="120"/>
              <w:rPr>
                <w:rFonts w:ascii="Arial" w:hAnsi="Arial" w:cs="Arial"/>
                <w:b/>
                <w:bCs/>
              </w:rPr>
            </w:pPr>
            <w:r>
              <w:rPr>
                <w:rFonts w:ascii="Arial" w:hAnsi="Arial" w:cs="Arial"/>
                <w:b/>
                <w:bCs/>
              </w:rPr>
              <w:t>"Generating Plant"</w:t>
            </w:r>
          </w:p>
        </w:tc>
        <w:tc>
          <w:tcPr>
            <w:tcW w:w="7625" w:type="dxa"/>
          </w:tcPr>
          <w:p w14:paraId="5F4F8FB7" w14:textId="77777777" w:rsidR="000D40DF" w:rsidRDefault="000D40DF" w:rsidP="000D40DF">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0D40DF" w14:paraId="26A1CEB4" w14:textId="77777777" w:rsidTr="00123BEA">
        <w:trPr>
          <w:gridAfter w:val="1"/>
          <w:wAfter w:w="29" w:type="dxa"/>
        </w:trPr>
        <w:tc>
          <w:tcPr>
            <w:tcW w:w="2695" w:type="dxa"/>
          </w:tcPr>
          <w:p w14:paraId="382E392F" w14:textId="77777777" w:rsidR="000D40DF" w:rsidRDefault="000D40DF" w:rsidP="000D40DF">
            <w:pPr>
              <w:pStyle w:val="BodyText"/>
              <w:spacing w:before="120" w:after="120"/>
              <w:rPr>
                <w:rFonts w:ascii="Arial" w:hAnsi="Arial" w:cs="Arial"/>
                <w:b/>
                <w:bCs/>
              </w:rPr>
            </w:pPr>
            <w:r>
              <w:rPr>
                <w:rFonts w:ascii="Arial" w:hAnsi="Arial" w:cs="Arial"/>
                <w:b/>
                <w:bCs/>
              </w:rPr>
              <w:t>"Generating Unit"</w:t>
            </w:r>
          </w:p>
        </w:tc>
        <w:tc>
          <w:tcPr>
            <w:tcW w:w="7625" w:type="dxa"/>
          </w:tcPr>
          <w:p w14:paraId="60548C93" w14:textId="77777777" w:rsidR="000D40DF" w:rsidRDefault="000D40DF" w:rsidP="000D40DF">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0D40DF" w14:paraId="55BD5D0E" w14:textId="77777777" w:rsidTr="00123BEA">
        <w:trPr>
          <w:gridAfter w:val="1"/>
          <w:wAfter w:w="29" w:type="dxa"/>
        </w:trPr>
        <w:tc>
          <w:tcPr>
            <w:tcW w:w="2695" w:type="dxa"/>
          </w:tcPr>
          <w:p w14:paraId="28838710" w14:textId="77777777" w:rsidR="000D40DF" w:rsidRDefault="000D40DF" w:rsidP="000D40DF">
            <w:pPr>
              <w:pStyle w:val="BodyText"/>
              <w:spacing w:before="120" w:after="120"/>
              <w:rPr>
                <w:rFonts w:ascii="Arial" w:hAnsi="Arial" w:cs="Arial"/>
                <w:b/>
                <w:bCs/>
              </w:rPr>
            </w:pPr>
            <w:r>
              <w:rPr>
                <w:rFonts w:ascii="Arial" w:hAnsi="Arial" w:cs="Arial"/>
                <w:b/>
                <w:bCs/>
              </w:rPr>
              <w:t>"Generation Capacity"</w:t>
            </w:r>
          </w:p>
        </w:tc>
        <w:tc>
          <w:tcPr>
            <w:tcW w:w="7625" w:type="dxa"/>
          </w:tcPr>
          <w:p w14:paraId="58E14914" w14:textId="77777777" w:rsidR="000D40DF" w:rsidRDefault="000D40DF" w:rsidP="000D40DF">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0D40DF" w14:paraId="1A79C74B" w14:textId="77777777" w:rsidTr="00123BEA">
        <w:trPr>
          <w:gridAfter w:val="1"/>
          <w:wAfter w:w="29" w:type="dxa"/>
        </w:trPr>
        <w:tc>
          <w:tcPr>
            <w:tcW w:w="2695" w:type="dxa"/>
          </w:tcPr>
          <w:p w14:paraId="5CA7C54A" w14:textId="77777777" w:rsidR="000D40DF" w:rsidRDefault="000D40DF" w:rsidP="000D40DF">
            <w:pPr>
              <w:pStyle w:val="BodyText"/>
              <w:spacing w:before="120" w:after="120"/>
              <w:rPr>
                <w:rFonts w:ascii="Arial" w:hAnsi="Arial" w:cs="Arial"/>
                <w:b/>
                <w:bCs/>
              </w:rPr>
            </w:pPr>
            <w:r>
              <w:rPr>
                <w:rFonts w:ascii="Arial" w:hAnsi="Arial" w:cs="Arial"/>
                <w:b/>
                <w:bCs/>
              </w:rPr>
              <w:t>"Generation Licence"</w:t>
            </w:r>
          </w:p>
        </w:tc>
        <w:tc>
          <w:tcPr>
            <w:tcW w:w="7625" w:type="dxa"/>
          </w:tcPr>
          <w:p w14:paraId="2B48949B" w14:textId="77777777" w:rsidR="000D40DF" w:rsidRDefault="000D40DF" w:rsidP="000D40DF">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D025A5" w14:paraId="14ABA6B9" w14:textId="77777777" w:rsidTr="00123BEA">
        <w:trPr>
          <w:gridAfter w:val="1"/>
          <w:wAfter w:w="29" w:type="dxa"/>
        </w:trPr>
        <w:tc>
          <w:tcPr>
            <w:tcW w:w="2695" w:type="dxa"/>
          </w:tcPr>
          <w:p w14:paraId="4CDF3893" w14:textId="77777777" w:rsidR="00D025A5" w:rsidRPr="00D025A5" w:rsidRDefault="00D025A5" w:rsidP="000D40DF">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7625" w:type="dxa"/>
          </w:tcPr>
          <w:p w14:paraId="2A8A3F50" w14:textId="77777777" w:rsidR="00D025A5" w:rsidRPr="00D025A5" w:rsidRDefault="00D025A5" w:rsidP="000D40DF">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0D40DF" w14:paraId="4BE6B843" w14:textId="77777777" w:rsidTr="00123BEA">
        <w:trPr>
          <w:gridAfter w:val="1"/>
          <w:wAfter w:w="29" w:type="dxa"/>
        </w:trPr>
        <w:tc>
          <w:tcPr>
            <w:tcW w:w="2695" w:type="dxa"/>
          </w:tcPr>
          <w:p w14:paraId="1827C5B3" w14:textId="77777777" w:rsidR="000D40DF" w:rsidRDefault="000D40DF" w:rsidP="000D40DF">
            <w:pPr>
              <w:pStyle w:val="BodyText"/>
              <w:spacing w:before="120" w:after="120"/>
              <w:rPr>
                <w:rFonts w:ascii="Arial" w:hAnsi="Arial" w:cs="Arial"/>
                <w:b/>
                <w:bCs/>
              </w:rPr>
            </w:pPr>
            <w:r>
              <w:rPr>
                <w:rFonts w:ascii="Arial" w:hAnsi="Arial" w:cs="Arial"/>
                <w:b/>
                <w:bCs/>
              </w:rPr>
              <w:t>"Generation Reconciliation Statement"</w:t>
            </w:r>
          </w:p>
        </w:tc>
        <w:tc>
          <w:tcPr>
            <w:tcW w:w="7625" w:type="dxa"/>
          </w:tcPr>
          <w:p w14:paraId="4FDBA6D3" w14:textId="58A66E95" w:rsidR="000D40DF" w:rsidRPr="00190FFA" w:rsidRDefault="000D40DF" w:rsidP="00E2480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0D40DF" w:rsidRDefault="000D40DF" w:rsidP="000D40DF">
            <w:pPr>
              <w:pStyle w:val="BodyText"/>
              <w:spacing w:before="120" w:after="120"/>
              <w:jc w:val="both"/>
              <w:rPr>
                <w:rFonts w:ascii="Arial" w:hAnsi="Arial" w:cs="Arial"/>
                <w:b/>
                <w:i/>
              </w:rPr>
            </w:pPr>
          </w:p>
        </w:tc>
      </w:tr>
      <w:tr w:rsidR="000D40DF" w14:paraId="7E4F08DB" w14:textId="77777777" w:rsidTr="00123BEA">
        <w:trPr>
          <w:gridAfter w:val="1"/>
          <w:wAfter w:w="29" w:type="dxa"/>
        </w:trPr>
        <w:tc>
          <w:tcPr>
            <w:tcW w:w="2695" w:type="dxa"/>
          </w:tcPr>
          <w:p w14:paraId="6D37CA0A" w14:textId="77777777" w:rsidR="000D40DF" w:rsidRDefault="000D40DF" w:rsidP="000D40DF">
            <w:pPr>
              <w:pStyle w:val="BodyText"/>
              <w:spacing w:before="120" w:after="120"/>
              <w:rPr>
                <w:rFonts w:ascii="Arial" w:hAnsi="Arial" w:cs="Arial"/>
                <w:b/>
                <w:bCs/>
              </w:rPr>
            </w:pPr>
            <w:r w:rsidRPr="00190FFA">
              <w:rPr>
                <w:rFonts w:ascii="Arial" w:hAnsi="Arial" w:cs="Arial"/>
                <w:b/>
                <w:bCs/>
              </w:rPr>
              <w:lastRenderedPageBreak/>
              <w:t>“Generation Voting Sub-Group”</w:t>
            </w:r>
          </w:p>
          <w:p w14:paraId="104ECA76" w14:textId="77777777" w:rsidR="000D40DF" w:rsidRDefault="000D40DF" w:rsidP="000D40DF">
            <w:pPr>
              <w:pStyle w:val="BodyText"/>
              <w:spacing w:before="120" w:after="120"/>
              <w:rPr>
                <w:rFonts w:ascii="Arial" w:hAnsi="Arial" w:cs="Arial"/>
                <w:b/>
                <w:bCs/>
              </w:rPr>
            </w:pPr>
          </w:p>
        </w:tc>
        <w:tc>
          <w:tcPr>
            <w:tcW w:w="7625" w:type="dxa"/>
          </w:tcPr>
          <w:p w14:paraId="39B9C8D7" w14:textId="77777777" w:rsidR="000D40DF" w:rsidRPr="0034202B" w:rsidRDefault="000D40DF" w:rsidP="000D40DF">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Exemptable Large Power Station</w:t>
            </w:r>
            <w:r w:rsidRPr="0034202B">
              <w:rPr>
                <w:rFonts w:ascii="Arial" w:hAnsi="Arial" w:cs="Arial"/>
              </w:rPr>
              <w:t xml:space="preserve">; </w:t>
            </w:r>
            <w:r>
              <w:rPr>
                <w:rFonts w:ascii="Arial" w:hAnsi="Arial" w:cs="Arial"/>
              </w:rPr>
              <w:t>and</w:t>
            </w:r>
          </w:p>
          <w:p w14:paraId="03AF7CAF" w14:textId="0B5DEB4F" w:rsidR="000D40DF" w:rsidRDefault="000D40DF" w:rsidP="00E2480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0D40DF" w14:paraId="19EA3B83" w14:textId="77777777" w:rsidTr="00123BEA">
        <w:trPr>
          <w:gridAfter w:val="1"/>
          <w:wAfter w:w="29" w:type="dxa"/>
        </w:trPr>
        <w:tc>
          <w:tcPr>
            <w:tcW w:w="2695" w:type="dxa"/>
          </w:tcPr>
          <w:p w14:paraId="3913BE1C" w14:textId="77777777" w:rsidR="000D40DF" w:rsidRDefault="000D40DF" w:rsidP="000D40DF">
            <w:pPr>
              <w:pStyle w:val="BodyText"/>
              <w:spacing w:before="120" w:after="120"/>
              <w:rPr>
                <w:rFonts w:ascii="Arial" w:hAnsi="Arial" w:cs="Arial"/>
                <w:b/>
                <w:bCs/>
              </w:rPr>
            </w:pPr>
            <w:r>
              <w:rPr>
                <w:rFonts w:ascii="Arial" w:hAnsi="Arial" w:cs="Arial"/>
                <w:b/>
                <w:bCs/>
              </w:rPr>
              <w:t>"Generator"</w:t>
            </w:r>
          </w:p>
        </w:tc>
        <w:tc>
          <w:tcPr>
            <w:tcW w:w="7625" w:type="dxa"/>
          </w:tcPr>
          <w:p w14:paraId="4570F816" w14:textId="77777777" w:rsidR="000D40DF" w:rsidRDefault="000D40DF" w:rsidP="000D40DF">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6E7788" w14:paraId="64602279" w14:textId="77777777" w:rsidTr="00123BEA">
        <w:trPr>
          <w:gridAfter w:val="1"/>
          <w:wAfter w:w="29" w:type="dxa"/>
        </w:trPr>
        <w:tc>
          <w:tcPr>
            <w:tcW w:w="2695" w:type="dxa"/>
          </w:tcPr>
          <w:p w14:paraId="49F9CA0F" w14:textId="77777777" w:rsidR="006E7788" w:rsidRPr="006E7788" w:rsidRDefault="006E7788" w:rsidP="006E7788">
            <w:pPr>
              <w:pStyle w:val="BodyText"/>
              <w:spacing w:before="120" w:after="120"/>
              <w:rPr>
                <w:rFonts w:ascii="Arial" w:hAnsi="Arial" w:cs="Arial"/>
                <w:b/>
                <w:bCs/>
              </w:rPr>
            </w:pPr>
            <w:r w:rsidRPr="006E7788">
              <w:rPr>
                <w:rFonts w:ascii="Arial" w:hAnsi="Arial" w:cs="Arial"/>
                <w:b/>
                <w:bCs/>
                <w:color w:val="000000"/>
                <w:lang w:eastAsia="en-GB"/>
              </w:rPr>
              <w:t>“Generator”</w:t>
            </w:r>
          </w:p>
        </w:tc>
        <w:tc>
          <w:tcPr>
            <w:tcW w:w="7625" w:type="dxa"/>
            <w:vAlign w:val="center"/>
          </w:tcPr>
          <w:p w14:paraId="0EC98781" w14:textId="77777777" w:rsidR="006E7788" w:rsidRPr="006E7788" w:rsidRDefault="006E7788" w:rsidP="006E7788">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6E7788" w14:paraId="7A15DD41" w14:textId="77777777" w:rsidTr="00123BEA">
        <w:trPr>
          <w:gridAfter w:val="1"/>
          <w:wAfter w:w="29" w:type="dxa"/>
        </w:trPr>
        <w:tc>
          <w:tcPr>
            <w:tcW w:w="2695" w:type="dxa"/>
          </w:tcPr>
          <w:p w14:paraId="57176827" w14:textId="77777777" w:rsidR="006E7788" w:rsidRDefault="006E7788" w:rsidP="006E7788">
            <w:pPr>
              <w:pStyle w:val="BodyText"/>
              <w:spacing w:before="120" w:after="120"/>
              <w:rPr>
                <w:rFonts w:ascii="Arial" w:hAnsi="Arial" w:cs="Arial"/>
                <w:b/>
                <w:bCs/>
              </w:rPr>
            </w:pPr>
            <w:r>
              <w:rPr>
                <w:rFonts w:ascii="Arial" w:hAnsi="Arial" w:cs="Arial"/>
                <w:b/>
                <w:bCs/>
              </w:rPr>
              <w:t>"Genset"</w:t>
            </w:r>
          </w:p>
        </w:tc>
        <w:tc>
          <w:tcPr>
            <w:tcW w:w="7625" w:type="dxa"/>
          </w:tcPr>
          <w:p w14:paraId="3803851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7811AD1" w14:textId="77777777" w:rsidTr="00123BEA">
        <w:trPr>
          <w:gridAfter w:val="1"/>
          <w:wAfter w:w="29" w:type="dxa"/>
          <w:trHeight w:val="709"/>
        </w:trPr>
        <w:tc>
          <w:tcPr>
            <w:tcW w:w="2695" w:type="dxa"/>
          </w:tcPr>
          <w:p w14:paraId="33D60A43" w14:textId="77777777" w:rsidR="006E7788" w:rsidRDefault="006E7788" w:rsidP="006E7788">
            <w:pPr>
              <w:pStyle w:val="BodyText"/>
              <w:spacing w:before="120" w:after="120"/>
              <w:rPr>
                <w:rFonts w:ascii="Arial" w:hAnsi="Arial" w:cs="Arial"/>
                <w:b/>
                <w:bCs/>
              </w:rPr>
            </w:pPr>
            <w:r>
              <w:rPr>
                <w:rFonts w:ascii="Arial" w:hAnsi="Arial" w:cs="Arial"/>
                <w:b/>
                <w:bCs/>
              </w:rPr>
              <w:t>“GIS Asset Outage</w:t>
            </w:r>
          </w:p>
        </w:tc>
        <w:tc>
          <w:tcPr>
            <w:tcW w:w="7625" w:type="dxa"/>
          </w:tcPr>
          <w:p w14:paraId="35548BB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6E7788" w14:paraId="43909DB5" w14:textId="77777777" w:rsidTr="00123BEA">
        <w:trPr>
          <w:gridAfter w:val="1"/>
          <w:wAfter w:w="29" w:type="dxa"/>
          <w:trHeight w:val="1075"/>
        </w:trPr>
        <w:tc>
          <w:tcPr>
            <w:tcW w:w="2695" w:type="dxa"/>
          </w:tcPr>
          <w:p w14:paraId="7EEE78E6" w14:textId="77777777" w:rsidR="006E7788" w:rsidRDefault="006E7788" w:rsidP="006E7788">
            <w:pPr>
              <w:pStyle w:val="BodyText"/>
              <w:spacing w:before="120" w:after="120"/>
              <w:rPr>
                <w:rFonts w:ascii="Arial" w:hAnsi="Arial" w:cs="Arial"/>
                <w:b/>
                <w:bCs/>
              </w:rPr>
            </w:pPr>
            <w:r>
              <w:rPr>
                <w:rFonts w:ascii="Arial" w:hAnsi="Arial" w:cs="Arial"/>
                <w:b/>
                <w:bCs/>
              </w:rPr>
              <w:t>"Good Industry Practice"</w:t>
            </w:r>
          </w:p>
        </w:tc>
        <w:tc>
          <w:tcPr>
            <w:tcW w:w="7625" w:type="dxa"/>
          </w:tcPr>
          <w:p w14:paraId="1DA0F981" w14:textId="77777777" w:rsidR="006E7788" w:rsidRDefault="006E7788" w:rsidP="006E7788">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6E7788" w14:paraId="7D67FDE4" w14:textId="77777777" w:rsidTr="00123BEA">
        <w:trPr>
          <w:gridAfter w:val="1"/>
          <w:wAfter w:w="29" w:type="dxa"/>
        </w:trPr>
        <w:tc>
          <w:tcPr>
            <w:tcW w:w="2695" w:type="dxa"/>
          </w:tcPr>
          <w:p w14:paraId="1DFF0C69" w14:textId="77777777" w:rsidR="006E7788" w:rsidRDefault="006E7788" w:rsidP="006E7788">
            <w:pPr>
              <w:pStyle w:val="BodyText"/>
              <w:spacing w:before="120" w:after="120"/>
              <w:rPr>
                <w:rFonts w:ascii="Arial" w:hAnsi="Arial" w:cs="Arial"/>
                <w:b/>
                <w:bCs/>
              </w:rPr>
            </w:pPr>
            <w:r>
              <w:rPr>
                <w:rFonts w:ascii="Arial" w:hAnsi="Arial" w:cs="Arial"/>
                <w:b/>
                <w:bCs/>
              </w:rPr>
              <w:t>"Great Britain"</w:t>
            </w:r>
          </w:p>
        </w:tc>
        <w:tc>
          <w:tcPr>
            <w:tcW w:w="7625" w:type="dxa"/>
          </w:tcPr>
          <w:p w14:paraId="5C8BE1F3" w14:textId="77777777" w:rsidR="006E7788" w:rsidRDefault="006E7788" w:rsidP="006E7788">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6E7788" w14:paraId="50001856" w14:textId="77777777" w:rsidTr="00123BEA">
        <w:trPr>
          <w:gridAfter w:val="1"/>
          <w:wAfter w:w="29" w:type="dxa"/>
        </w:trPr>
        <w:tc>
          <w:tcPr>
            <w:tcW w:w="2695" w:type="dxa"/>
          </w:tcPr>
          <w:p w14:paraId="19841322" w14:textId="77777777" w:rsidR="006E7788" w:rsidRDefault="006E7788" w:rsidP="006E7788">
            <w:pPr>
              <w:pStyle w:val="BodyText"/>
              <w:spacing w:before="120" w:after="120"/>
              <w:rPr>
                <w:rFonts w:ascii="Arial" w:hAnsi="Arial" w:cs="Arial"/>
                <w:b/>
                <w:bCs/>
              </w:rPr>
            </w:pPr>
            <w:r>
              <w:rPr>
                <w:rFonts w:ascii="Arial" w:hAnsi="Arial" w:cs="Arial"/>
                <w:b/>
                <w:bCs/>
              </w:rPr>
              <w:t>"Grid Code"</w:t>
            </w:r>
          </w:p>
        </w:tc>
        <w:tc>
          <w:tcPr>
            <w:tcW w:w="7625" w:type="dxa"/>
          </w:tcPr>
          <w:p w14:paraId="7ADECA34" w14:textId="433EEC36" w:rsidR="006E7788" w:rsidRDefault="4B9E9046" w:rsidP="006E7788">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4952ADD4" w:rsidRPr="5659255A">
              <w:rPr>
                <w:rFonts w:ascii="Arial" w:hAnsi="Arial" w:cs="Arial"/>
                <w:b/>
                <w:bCs/>
              </w:rPr>
              <w:t>ESO</w:t>
            </w:r>
            <w:r w:rsidRPr="5659255A">
              <w:rPr>
                <w:rFonts w:ascii="Arial" w:hAnsi="Arial" w:cs="Arial"/>
                <w:b/>
                <w:bCs/>
              </w:rPr>
              <w:t xml:space="preserve"> Licence</w:t>
            </w:r>
            <w:r w:rsidRPr="5659255A">
              <w:rPr>
                <w:rFonts w:ascii="Arial" w:hAnsi="Arial" w:cs="Arial"/>
              </w:rPr>
              <w:t>, as from time to time revised ;</w:t>
            </w:r>
          </w:p>
        </w:tc>
      </w:tr>
      <w:tr w:rsidR="006E7788" w14:paraId="1F2AE8B0" w14:textId="77777777" w:rsidTr="00123BEA">
        <w:trPr>
          <w:gridAfter w:val="1"/>
          <w:wAfter w:w="29" w:type="dxa"/>
        </w:trPr>
        <w:tc>
          <w:tcPr>
            <w:tcW w:w="2695" w:type="dxa"/>
          </w:tcPr>
          <w:p w14:paraId="2EB2875D" w14:textId="77777777" w:rsidR="006E7788" w:rsidRDefault="006E7788" w:rsidP="006E7788">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7625" w:type="dxa"/>
          </w:tcPr>
          <w:p w14:paraId="11FFD8C0" w14:textId="77777777" w:rsidR="006E7788" w:rsidRDefault="006E7788" w:rsidP="006E7788">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6E7788" w14:paraId="114B8A9F" w14:textId="77777777" w:rsidTr="00123BEA">
        <w:trPr>
          <w:gridAfter w:val="1"/>
          <w:wAfter w:w="29" w:type="dxa"/>
        </w:trPr>
        <w:tc>
          <w:tcPr>
            <w:tcW w:w="2695" w:type="dxa"/>
          </w:tcPr>
          <w:p w14:paraId="4C2D5E7C" w14:textId="77777777" w:rsidR="006E7788" w:rsidRDefault="006E7788" w:rsidP="006E7788">
            <w:pPr>
              <w:pStyle w:val="BodyText"/>
              <w:spacing w:before="120" w:after="120"/>
              <w:rPr>
                <w:rFonts w:ascii="Arial" w:hAnsi="Arial" w:cs="Arial"/>
                <w:b/>
                <w:bCs/>
              </w:rPr>
            </w:pPr>
            <w:r>
              <w:rPr>
                <w:rFonts w:ascii="Arial" w:hAnsi="Arial" w:cs="Arial"/>
                <w:b/>
                <w:bCs/>
              </w:rPr>
              <w:t>"Gross Asset Value"</w:t>
            </w:r>
          </w:p>
        </w:tc>
        <w:tc>
          <w:tcPr>
            <w:tcW w:w="7625" w:type="dxa"/>
          </w:tcPr>
          <w:p w14:paraId="038E9DE2" w14:textId="77777777" w:rsidR="006E7788" w:rsidRDefault="006E7788" w:rsidP="006E7788">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6E7788" w14:paraId="22EBDBEF" w14:textId="77777777" w:rsidTr="00123BEA">
        <w:trPr>
          <w:gridAfter w:val="1"/>
          <w:wAfter w:w="29" w:type="dxa"/>
        </w:trPr>
        <w:tc>
          <w:tcPr>
            <w:tcW w:w="2695" w:type="dxa"/>
          </w:tcPr>
          <w:p w14:paraId="1A11ACFD" w14:textId="77777777" w:rsidR="006E7788" w:rsidRDefault="006E7788" w:rsidP="006E7788">
            <w:pPr>
              <w:rPr>
                <w:rFonts w:ascii="Arial" w:hAnsi="Arial" w:cs="Arial"/>
                <w:b/>
                <w:bCs/>
              </w:rPr>
            </w:pPr>
            <w:r>
              <w:rPr>
                <w:rFonts w:ascii="Arial" w:hAnsi="Arial" w:cs="Arial"/>
                <w:b/>
                <w:bCs/>
              </w:rPr>
              <w:t>"Group"</w:t>
            </w:r>
          </w:p>
        </w:tc>
        <w:tc>
          <w:tcPr>
            <w:tcW w:w="7625" w:type="dxa"/>
          </w:tcPr>
          <w:p w14:paraId="3326145E" w14:textId="77777777" w:rsidR="006E7788" w:rsidRDefault="006E7788" w:rsidP="006E7788">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6E7788" w:rsidRDefault="006E7788" w:rsidP="006E7788">
            <w:pPr>
              <w:rPr>
                <w:rFonts w:ascii="Arial" w:hAnsi="Arial" w:cs="Arial"/>
                <w:i/>
              </w:rPr>
            </w:pPr>
          </w:p>
        </w:tc>
      </w:tr>
      <w:tr w:rsidR="006E7788" w14:paraId="23CCA6ED" w14:textId="77777777" w:rsidTr="00123BEA">
        <w:trPr>
          <w:gridAfter w:val="1"/>
          <w:wAfter w:w="29" w:type="dxa"/>
        </w:trPr>
        <w:tc>
          <w:tcPr>
            <w:tcW w:w="2695" w:type="dxa"/>
          </w:tcPr>
          <w:p w14:paraId="4D6114F3" w14:textId="77777777" w:rsidR="006E7788" w:rsidRDefault="006E7788" w:rsidP="006E7788">
            <w:pPr>
              <w:pStyle w:val="BodyText"/>
              <w:spacing w:line="240" w:lineRule="atLeast"/>
              <w:rPr>
                <w:rFonts w:ascii="Arial" w:hAnsi="Arial" w:cs="Arial"/>
                <w:b/>
                <w:bCs/>
              </w:rPr>
            </w:pPr>
            <w:r>
              <w:rPr>
                <w:rFonts w:ascii="Arial" w:hAnsi="Arial" w:cs="Arial"/>
                <w:b/>
                <w:bCs/>
              </w:rPr>
              <w:t>“GSP Group”</w:t>
            </w:r>
          </w:p>
        </w:tc>
        <w:tc>
          <w:tcPr>
            <w:tcW w:w="7625" w:type="dxa"/>
          </w:tcPr>
          <w:p w14:paraId="206D7FCD" w14:textId="77777777" w:rsidR="006E7788" w:rsidRDefault="006E7788" w:rsidP="006E7788">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E7788" w14:paraId="2E871F4F" w14:textId="77777777" w:rsidTr="00123BEA">
        <w:trPr>
          <w:gridAfter w:val="1"/>
          <w:wAfter w:w="29" w:type="dxa"/>
        </w:trPr>
        <w:tc>
          <w:tcPr>
            <w:tcW w:w="2695" w:type="dxa"/>
          </w:tcPr>
          <w:p w14:paraId="7D2CA890" w14:textId="0959FAE2" w:rsidR="006E7788" w:rsidRDefault="006E7788" w:rsidP="006E7788">
            <w:pPr>
              <w:pStyle w:val="BodyText"/>
              <w:spacing w:line="240" w:lineRule="atLeast"/>
              <w:rPr>
                <w:rFonts w:ascii="Arial" w:hAnsi="Arial" w:cs="Arial"/>
                <w:b/>
                <w:bCs/>
                <w:color w:val="000000"/>
                <w:w w:val="0"/>
              </w:rPr>
            </w:pPr>
            <w:bookmarkStart w:id="61" w:name="_DV_C133"/>
            <w:r>
              <w:rPr>
                <w:rFonts w:ascii="Arial" w:hAnsi="Arial" w:cs="Arial"/>
                <w:b/>
                <w:bCs/>
              </w:rPr>
              <w:t>"HH Base Percentage"</w:t>
            </w:r>
            <w:bookmarkEnd w:id="61"/>
          </w:p>
        </w:tc>
        <w:tc>
          <w:tcPr>
            <w:tcW w:w="7625" w:type="dxa"/>
          </w:tcPr>
          <w:p w14:paraId="354B8DAE" w14:textId="77777777" w:rsidR="006E7788" w:rsidRDefault="006E7788" w:rsidP="006E7788">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62" w:name="_BPDCI_55"/>
            <w:r w:rsidRPr="00BD656E">
              <w:rPr>
                <w:rFonts w:ascii="Arial" w:hAnsi="Arial" w:cs="Arial"/>
              </w:rPr>
              <w:t xml:space="preserve">Section 3, </w:t>
            </w:r>
            <w:bookmarkEnd w:id="62"/>
            <w:r w:rsidRPr="00BD656E">
              <w:rPr>
                <w:rFonts w:ascii="Arial" w:hAnsi="Arial" w:cs="Arial"/>
              </w:rPr>
              <w:t>Appendix 2</w:t>
            </w:r>
            <w:bookmarkStart w:id="63" w:name="_BPDCD_56"/>
            <w:r w:rsidRPr="00BD656E">
              <w:rPr>
                <w:rFonts w:ascii="Arial" w:hAnsi="Arial" w:cs="Arial"/>
              </w:rPr>
              <w:t>;</w:t>
            </w:r>
            <w:bookmarkEnd w:id="63"/>
          </w:p>
        </w:tc>
      </w:tr>
      <w:tr w:rsidR="006E7788" w14:paraId="246DEF9B" w14:textId="77777777" w:rsidTr="00123BEA">
        <w:trPr>
          <w:gridAfter w:val="1"/>
          <w:wAfter w:w="29" w:type="dxa"/>
        </w:trPr>
        <w:tc>
          <w:tcPr>
            <w:tcW w:w="2695" w:type="dxa"/>
          </w:tcPr>
          <w:p w14:paraId="10C8DE09" w14:textId="77777777" w:rsidR="006E7788" w:rsidRDefault="006E7788" w:rsidP="006E7788">
            <w:pPr>
              <w:pStyle w:val="BodyText"/>
              <w:rPr>
                <w:rFonts w:ascii="Arial" w:hAnsi="Arial" w:cs="Arial"/>
                <w:b/>
                <w:bCs/>
              </w:rPr>
            </w:pPr>
            <w:r>
              <w:rPr>
                <w:rFonts w:ascii="Arial" w:hAnsi="Arial" w:cs="Arial"/>
                <w:b/>
                <w:bCs/>
              </w:rPr>
              <w:t>"HH Base Value at Risk"</w:t>
            </w:r>
          </w:p>
        </w:tc>
        <w:tc>
          <w:tcPr>
            <w:tcW w:w="7625" w:type="dxa"/>
          </w:tcPr>
          <w:p w14:paraId="04FACBED" w14:textId="77777777" w:rsidR="006E7788" w:rsidRDefault="006E7788" w:rsidP="006E7788">
            <w:pPr>
              <w:pStyle w:val="BodyText"/>
              <w:jc w:val="both"/>
              <w:rPr>
                <w:rFonts w:ascii="Arial" w:hAnsi="Arial" w:cs="Arial"/>
              </w:rPr>
            </w:pPr>
            <w:r>
              <w:rPr>
                <w:rFonts w:ascii="Arial" w:hAnsi="Arial" w:cs="Arial"/>
              </w:rPr>
              <w:t>the sum as calculated in accordance with Paragraph 3.22.3</w:t>
            </w:r>
            <w:bookmarkStart w:id="64" w:name="_BPDCD_57"/>
            <w:r w:rsidRPr="00BD656E">
              <w:rPr>
                <w:rFonts w:ascii="Arial" w:hAnsi="Arial" w:cs="Arial"/>
              </w:rPr>
              <w:t xml:space="preserve">; </w:t>
            </w:r>
            <w:bookmarkEnd w:id="64"/>
          </w:p>
        </w:tc>
      </w:tr>
      <w:tr w:rsidR="006E7788" w14:paraId="6165C19D" w14:textId="77777777" w:rsidTr="00123BEA">
        <w:trPr>
          <w:gridAfter w:val="1"/>
          <w:wAfter w:w="29" w:type="dxa"/>
        </w:trPr>
        <w:tc>
          <w:tcPr>
            <w:tcW w:w="2695" w:type="dxa"/>
          </w:tcPr>
          <w:p w14:paraId="288DE31A" w14:textId="77777777" w:rsidR="006E7788" w:rsidRDefault="006E7788" w:rsidP="006E7788">
            <w:pPr>
              <w:pStyle w:val="BodyText"/>
              <w:rPr>
                <w:rFonts w:ascii="Arial" w:hAnsi="Arial" w:cs="Arial"/>
                <w:b/>
                <w:bCs/>
              </w:rPr>
            </w:pPr>
            <w:r>
              <w:rPr>
                <w:rFonts w:ascii="Arial" w:hAnsi="Arial" w:cs="Arial"/>
                <w:b/>
                <w:bCs/>
              </w:rPr>
              <w:t>"HH Charges"</w:t>
            </w:r>
          </w:p>
        </w:tc>
        <w:tc>
          <w:tcPr>
            <w:tcW w:w="7625" w:type="dxa"/>
          </w:tcPr>
          <w:p w14:paraId="664E3575" w14:textId="77777777" w:rsidR="006E7788" w:rsidRDefault="006E7788" w:rsidP="006E7788">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65" w:name="_BPDCD_58"/>
            <w:r w:rsidRPr="00BD656E">
              <w:rPr>
                <w:rFonts w:ascii="Arial Bold" w:hAnsi="Arial Bold" w:cs="Arial"/>
                <w:b/>
              </w:rPr>
              <w:t>;</w:t>
            </w:r>
            <w:bookmarkEnd w:id="65"/>
          </w:p>
        </w:tc>
      </w:tr>
      <w:tr w:rsidR="006E7788" w14:paraId="1ABCBE3D" w14:textId="77777777" w:rsidTr="00123BEA">
        <w:trPr>
          <w:gridAfter w:val="1"/>
          <w:wAfter w:w="29" w:type="dxa"/>
        </w:trPr>
        <w:tc>
          <w:tcPr>
            <w:tcW w:w="2695" w:type="dxa"/>
          </w:tcPr>
          <w:p w14:paraId="17C18465" w14:textId="77777777" w:rsidR="006E7788" w:rsidRDefault="006E7788" w:rsidP="006E7788">
            <w:pPr>
              <w:pStyle w:val="BodyText"/>
              <w:rPr>
                <w:rFonts w:ascii="Arial" w:hAnsi="Arial" w:cs="Arial"/>
                <w:b/>
                <w:bCs/>
              </w:rPr>
            </w:pPr>
            <w:r>
              <w:rPr>
                <w:rFonts w:ascii="Arial" w:hAnsi="Arial" w:cs="Arial"/>
                <w:b/>
                <w:bCs/>
                <w:color w:val="000000"/>
              </w:rPr>
              <w:lastRenderedPageBreak/>
              <w:t>"HH Forecasting Performance Related VAR "</w:t>
            </w:r>
          </w:p>
        </w:tc>
        <w:tc>
          <w:tcPr>
            <w:tcW w:w="7625" w:type="dxa"/>
          </w:tcPr>
          <w:p w14:paraId="7600E0CB" w14:textId="77777777" w:rsidR="006E7788" w:rsidRPr="00CC2624" w:rsidRDefault="006E7788" w:rsidP="006E7788">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6E7788" w14:paraId="7CEEBA3D" w14:textId="77777777" w:rsidTr="00123BEA">
        <w:trPr>
          <w:gridAfter w:val="1"/>
          <w:wAfter w:w="29" w:type="dxa"/>
        </w:trPr>
        <w:tc>
          <w:tcPr>
            <w:tcW w:w="2695" w:type="dxa"/>
          </w:tcPr>
          <w:p w14:paraId="55DAF29D" w14:textId="77777777" w:rsidR="006E7788" w:rsidRDefault="006E7788" w:rsidP="006E7788">
            <w:pPr>
              <w:pStyle w:val="BodyText"/>
              <w:rPr>
                <w:rFonts w:ascii="Arial" w:hAnsi="Arial" w:cs="Arial"/>
                <w:b/>
                <w:bCs/>
                <w:color w:val="000000"/>
              </w:rPr>
            </w:pPr>
            <w:r>
              <w:rPr>
                <w:rFonts w:ascii="Arial" w:hAnsi="Arial" w:cs="Arial"/>
                <w:b/>
                <w:bCs/>
              </w:rPr>
              <w:t>"High Frequency Response"</w:t>
            </w:r>
          </w:p>
        </w:tc>
        <w:tc>
          <w:tcPr>
            <w:tcW w:w="7625" w:type="dxa"/>
          </w:tcPr>
          <w:p w14:paraId="4B9A63AD" w14:textId="77777777" w:rsidR="006E7788" w:rsidRDefault="006E7788" w:rsidP="006E7788">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B6206C9" w14:textId="77777777" w:rsidTr="00123BEA">
        <w:trPr>
          <w:gridAfter w:val="1"/>
          <w:wAfter w:w="29" w:type="dxa"/>
        </w:trPr>
        <w:tc>
          <w:tcPr>
            <w:tcW w:w="2695" w:type="dxa"/>
          </w:tcPr>
          <w:p w14:paraId="277DE9CB" w14:textId="77777777" w:rsidR="006E7788" w:rsidRDefault="006E7788" w:rsidP="006E7788">
            <w:pPr>
              <w:pStyle w:val="BodyText"/>
              <w:rPr>
                <w:rFonts w:ascii="Arial" w:hAnsi="Arial" w:cs="Arial"/>
                <w:b/>
                <w:bCs/>
              </w:rPr>
            </w:pPr>
            <w:r>
              <w:rPr>
                <w:rFonts w:ascii="Arial" w:hAnsi="Arial" w:cs="Arial"/>
                <w:b/>
                <w:bCs/>
              </w:rPr>
              <w:t>"High Voltage" or "HV"</w:t>
            </w:r>
          </w:p>
          <w:p w14:paraId="6D6BA08E" w14:textId="66C8269B" w:rsidR="00B57FD0" w:rsidRDefault="00B57FD0" w:rsidP="00865203">
            <w:pPr>
              <w:rPr>
                <w:rFonts w:ascii="Arial" w:hAnsi="Arial" w:cs="Arial"/>
                <w:b/>
                <w:bCs/>
              </w:rPr>
            </w:pPr>
          </w:p>
        </w:tc>
        <w:tc>
          <w:tcPr>
            <w:tcW w:w="7625" w:type="dxa"/>
          </w:tcPr>
          <w:p w14:paraId="54FB6517" w14:textId="295D270C" w:rsidR="00B57FD0" w:rsidRPr="00865203" w:rsidRDefault="006E7788" w:rsidP="006E7788">
            <w:pPr>
              <w:pStyle w:val="BodyText"/>
              <w:jc w:val="both"/>
              <w:rPr>
                <w:rFonts w:ascii="Arial" w:hAnsi="Arial" w:cs="Arial"/>
              </w:rPr>
            </w:pPr>
            <w:r>
              <w:rPr>
                <w:rFonts w:ascii="Arial" w:hAnsi="Arial" w:cs="Arial"/>
              </w:rPr>
              <w:t>a voltage exceeding 650 volts;</w:t>
            </w:r>
          </w:p>
        </w:tc>
      </w:tr>
      <w:tr w:rsidR="006E7788" w14:paraId="0B445789" w14:textId="77777777" w:rsidTr="00123BEA">
        <w:trPr>
          <w:gridAfter w:val="1"/>
          <w:wAfter w:w="29" w:type="dxa"/>
        </w:trPr>
        <w:tc>
          <w:tcPr>
            <w:tcW w:w="2695" w:type="dxa"/>
          </w:tcPr>
          <w:p w14:paraId="0AAB2849" w14:textId="77777777" w:rsidR="006E7788" w:rsidRDefault="006E7788" w:rsidP="006E7788">
            <w:pPr>
              <w:pStyle w:val="BodyText"/>
              <w:rPr>
                <w:rFonts w:ascii="Arial" w:hAnsi="Arial" w:cs="Arial"/>
                <w:b/>
                <w:bCs/>
              </w:rPr>
            </w:pPr>
            <w:r>
              <w:rPr>
                <w:rFonts w:ascii="Arial" w:hAnsi="Arial" w:cs="Arial"/>
                <w:b/>
                <w:bCs/>
              </w:rPr>
              <w:t>"Holding Payment"</w:t>
            </w:r>
          </w:p>
        </w:tc>
        <w:tc>
          <w:tcPr>
            <w:tcW w:w="7625" w:type="dxa"/>
          </w:tcPr>
          <w:p w14:paraId="63353522" w14:textId="77777777" w:rsidR="006E7788" w:rsidRDefault="006E7788" w:rsidP="006E7788">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6E7788" w14:paraId="137775E7" w14:textId="77777777" w:rsidTr="00123BEA">
        <w:trPr>
          <w:gridAfter w:val="1"/>
          <w:wAfter w:w="29" w:type="dxa"/>
        </w:trPr>
        <w:tc>
          <w:tcPr>
            <w:tcW w:w="2695" w:type="dxa"/>
          </w:tcPr>
          <w:p w14:paraId="57DED1C0" w14:textId="77777777" w:rsidR="006E7788" w:rsidRDefault="006E7788" w:rsidP="006E7788">
            <w:pPr>
              <w:pStyle w:val="BodyText"/>
              <w:rPr>
                <w:rFonts w:ascii="Arial" w:hAnsi="Arial" w:cs="Arial"/>
                <w:b/>
                <w:bCs/>
              </w:rPr>
            </w:pPr>
            <w:r>
              <w:rPr>
                <w:rFonts w:ascii="Arial" w:hAnsi="Arial" w:cs="Arial"/>
                <w:b/>
                <w:bCs/>
              </w:rPr>
              <w:t>“ICRP”</w:t>
            </w:r>
          </w:p>
        </w:tc>
        <w:tc>
          <w:tcPr>
            <w:tcW w:w="7625" w:type="dxa"/>
          </w:tcPr>
          <w:p w14:paraId="1A218852" w14:textId="77777777" w:rsidR="006E7788" w:rsidRDefault="006E7788" w:rsidP="006E7788">
            <w:pPr>
              <w:pStyle w:val="BodyText"/>
              <w:jc w:val="both"/>
              <w:rPr>
                <w:rFonts w:ascii="Arial" w:hAnsi="Arial" w:cs="Arial"/>
              </w:rPr>
            </w:pPr>
            <w:r>
              <w:rPr>
                <w:rFonts w:ascii="Arial" w:hAnsi="Arial" w:cs="Arial"/>
              </w:rPr>
              <w:t>Investment Cost Related Pricing;</w:t>
            </w:r>
          </w:p>
        </w:tc>
      </w:tr>
      <w:tr w:rsidR="0098778F" w14:paraId="082EBBFA" w14:textId="77777777" w:rsidTr="00123BEA">
        <w:trPr>
          <w:gridAfter w:val="1"/>
          <w:wAfter w:w="29" w:type="dxa"/>
        </w:trPr>
        <w:tc>
          <w:tcPr>
            <w:tcW w:w="2695" w:type="dxa"/>
          </w:tcPr>
          <w:p w14:paraId="72EC52EC" w14:textId="291DBAEF" w:rsidR="0098778F" w:rsidRPr="00024F58" w:rsidRDefault="00EA607C" w:rsidP="006E7788">
            <w:pPr>
              <w:pStyle w:val="BodyText"/>
              <w:rPr>
                <w:rFonts w:ascii="Arial" w:hAnsi="Arial" w:cs="Arial"/>
                <w:b/>
                <w:bCs/>
              </w:rPr>
            </w:pPr>
            <w:r>
              <w:rPr>
                <w:rFonts w:ascii="Arial" w:hAnsi="Arial" w:cs="Arial"/>
                <w:b/>
                <w:bCs/>
              </w:rPr>
              <w:t>“</w:t>
            </w:r>
            <w:r w:rsidR="00E271A5" w:rsidRPr="00024F58">
              <w:rPr>
                <w:rFonts w:ascii="Arial" w:hAnsi="Arial" w:cs="Arial"/>
                <w:b/>
                <w:bCs/>
              </w:rPr>
              <w:t>Identified Onshore Circuit</w:t>
            </w:r>
            <w:r>
              <w:rPr>
                <w:rFonts w:ascii="Arial" w:hAnsi="Arial" w:cs="Arial"/>
                <w:b/>
                <w:bCs/>
              </w:rPr>
              <w:t>”</w:t>
            </w:r>
          </w:p>
        </w:tc>
        <w:tc>
          <w:tcPr>
            <w:tcW w:w="7625" w:type="dxa"/>
          </w:tcPr>
          <w:p w14:paraId="6F3610C8" w14:textId="34FF4CE9" w:rsidR="0098778F" w:rsidRDefault="00024F58" w:rsidP="006E7788">
            <w:pPr>
              <w:pStyle w:val="BodyText"/>
              <w:jc w:val="both"/>
              <w:rPr>
                <w:rFonts w:ascii="Arial" w:hAnsi="Arial" w:cs="Arial"/>
              </w:rPr>
            </w:pPr>
            <w:r>
              <w:rPr>
                <w:rFonts w:ascii="Arial" w:hAnsi="Arial" w:cs="Arial"/>
              </w:rPr>
              <w:t xml:space="preserve">A single transmission HVDC subsea circuit or a single transmission AC subsea circuit between </w:t>
            </w:r>
            <w:r w:rsidR="00833B0A">
              <w:rPr>
                <w:rFonts w:ascii="Arial" w:hAnsi="Arial" w:cs="Arial"/>
              </w:rPr>
              <w:t xml:space="preserve">two MITS Nodes where there is only one route for the power to flow between the two </w:t>
            </w:r>
            <w:r w:rsidR="005E3C8A">
              <w:rPr>
                <w:rFonts w:ascii="Arial" w:hAnsi="Arial" w:cs="Arial"/>
              </w:rPr>
              <w:t>MITS Nodes.</w:t>
            </w:r>
          </w:p>
        </w:tc>
      </w:tr>
      <w:tr w:rsidR="006E7788" w14:paraId="01D8E2F2" w14:textId="77777777" w:rsidTr="00123BEA">
        <w:trPr>
          <w:gridAfter w:val="1"/>
          <w:wAfter w:w="29" w:type="dxa"/>
        </w:trPr>
        <w:tc>
          <w:tcPr>
            <w:tcW w:w="2695" w:type="dxa"/>
          </w:tcPr>
          <w:p w14:paraId="68F2D6AA" w14:textId="77777777" w:rsidR="006E7788" w:rsidRDefault="006E7788" w:rsidP="006E7788">
            <w:pPr>
              <w:spacing w:after="240"/>
              <w:rPr>
                <w:rFonts w:ascii="Arial" w:hAnsi="Arial" w:cs="Arial"/>
                <w:b/>
                <w:bCs/>
              </w:rPr>
            </w:pPr>
            <w:r>
              <w:rPr>
                <w:rFonts w:ascii="Arial" w:hAnsi="Arial" w:cs="Arial"/>
                <w:b/>
                <w:bCs/>
              </w:rPr>
              <w:t>"Implementation Date"</w:t>
            </w:r>
          </w:p>
        </w:tc>
        <w:tc>
          <w:tcPr>
            <w:tcW w:w="7625" w:type="dxa"/>
          </w:tcPr>
          <w:p w14:paraId="472216FE" w14:textId="77777777" w:rsidR="006E7788" w:rsidRDefault="006E7788" w:rsidP="006E7788">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6E7788" w14:paraId="032960EB" w14:textId="77777777" w:rsidTr="00123BEA">
        <w:trPr>
          <w:gridAfter w:val="1"/>
          <w:wAfter w:w="29" w:type="dxa"/>
        </w:trPr>
        <w:tc>
          <w:tcPr>
            <w:tcW w:w="2695" w:type="dxa"/>
          </w:tcPr>
          <w:p w14:paraId="78871B21" w14:textId="77777777" w:rsidR="006E7788" w:rsidRPr="009625ED" w:rsidRDefault="006E7788" w:rsidP="006E7788">
            <w:pPr>
              <w:spacing w:after="240"/>
              <w:rPr>
                <w:rFonts w:ascii="Arial" w:hAnsi="Arial" w:cs="Arial"/>
                <w:b/>
                <w:bCs/>
              </w:rPr>
            </w:pPr>
            <w:r w:rsidRPr="009625ED">
              <w:rPr>
                <w:rFonts w:ascii="Arial" w:hAnsi="Arial" w:cs="Arial"/>
                <w:b/>
                <w:bCs/>
              </w:rPr>
              <w:t>“Import”</w:t>
            </w:r>
          </w:p>
          <w:p w14:paraId="7228AA30" w14:textId="77777777" w:rsidR="006E7788" w:rsidRPr="009625ED" w:rsidRDefault="006E7788" w:rsidP="006E7788">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7625" w:type="dxa"/>
          </w:tcPr>
          <w:p w14:paraId="1D15E542" w14:textId="77777777" w:rsidR="006E7788" w:rsidRPr="007454CC" w:rsidRDefault="006E7788" w:rsidP="006E7788">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6E7788" w:rsidRPr="009625ED" w:rsidRDefault="006E7788" w:rsidP="006E7788">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6E7788" w14:paraId="1C8FEFEC" w14:textId="77777777" w:rsidTr="00123BEA">
        <w:trPr>
          <w:gridAfter w:val="1"/>
          <w:wAfter w:w="29" w:type="dxa"/>
        </w:trPr>
        <w:tc>
          <w:tcPr>
            <w:tcW w:w="2695" w:type="dxa"/>
          </w:tcPr>
          <w:p w14:paraId="6577BCAF" w14:textId="352863FE" w:rsidR="006E7788" w:rsidRDefault="006E7788" w:rsidP="006E7788">
            <w:pPr>
              <w:spacing w:after="240"/>
              <w:rPr>
                <w:rFonts w:ascii="Arial" w:hAnsi="Arial" w:cs="Arial"/>
                <w:b/>
                <w:bCs/>
              </w:rPr>
            </w:pPr>
          </w:p>
        </w:tc>
        <w:tc>
          <w:tcPr>
            <w:tcW w:w="7625" w:type="dxa"/>
          </w:tcPr>
          <w:p w14:paraId="3D8E70F3" w14:textId="447BA1E7" w:rsidR="006E7788" w:rsidRDefault="006E7788" w:rsidP="006E7788">
            <w:pPr>
              <w:spacing w:after="240"/>
              <w:jc w:val="both"/>
              <w:rPr>
                <w:rFonts w:ascii="Arial" w:hAnsi="Arial" w:cs="Arial"/>
              </w:rPr>
            </w:pPr>
          </w:p>
        </w:tc>
      </w:tr>
      <w:tr w:rsidR="006E7788" w14:paraId="3FBCE4D5" w14:textId="77777777" w:rsidTr="00123BEA">
        <w:trPr>
          <w:gridAfter w:val="1"/>
          <w:wAfter w:w="29" w:type="dxa"/>
        </w:trPr>
        <w:tc>
          <w:tcPr>
            <w:tcW w:w="2695" w:type="dxa"/>
          </w:tcPr>
          <w:p w14:paraId="58F3FBD0" w14:textId="77777777" w:rsidR="006E7788" w:rsidRDefault="006E7788" w:rsidP="006E7788">
            <w:pPr>
              <w:pStyle w:val="BodyText"/>
              <w:rPr>
                <w:rFonts w:ascii="Arial" w:hAnsi="Arial" w:cs="Arial"/>
                <w:b/>
                <w:bCs/>
              </w:rPr>
            </w:pPr>
            <w:r>
              <w:rPr>
                <w:rFonts w:ascii="Arial" w:hAnsi="Arial" w:cs="Arial"/>
                <w:b/>
                <w:bCs/>
              </w:rPr>
              <w:t>"Indemnified Persons"</w:t>
            </w:r>
          </w:p>
        </w:tc>
        <w:tc>
          <w:tcPr>
            <w:tcW w:w="7625" w:type="dxa"/>
          </w:tcPr>
          <w:p w14:paraId="2310348E" w14:textId="77777777" w:rsidR="006E7788" w:rsidRDefault="006E7788" w:rsidP="006E7788">
            <w:pPr>
              <w:pStyle w:val="BodyText"/>
              <w:jc w:val="both"/>
              <w:rPr>
                <w:rFonts w:ascii="Arial" w:hAnsi="Arial" w:cs="Arial"/>
              </w:rPr>
            </w:pPr>
            <w:r>
              <w:rPr>
                <w:rFonts w:ascii="Arial" w:hAnsi="Arial" w:cs="Arial"/>
              </w:rPr>
              <w:t xml:space="preserve">as defined in Paragraph 8.12.1; </w:t>
            </w:r>
          </w:p>
        </w:tc>
      </w:tr>
      <w:tr w:rsidR="006E7788" w14:paraId="3B463687" w14:textId="77777777" w:rsidTr="00123BEA">
        <w:trPr>
          <w:gridAfter w:val="1"/>
          <w:wAfter w:w="29" w:type="dxa"/>
        </w:trPr>
        <w:tc>
          <w:tcPr>
            <w:tcW w:w="2695" w:type="dxa"/>
          </w:tcPr>
          <w:p w14:paraId="4CA39087" w14:textId="77777777" w:rsidR="006E7788" w:rsidRDefault="006E7788" w:rsidP="006E7788">
            <w:pPr>
              <w:pStyle w:val="BodyText"/>
              <w:rPr>
                <w:rFonts w:ascii="Arial" w:hAnsi="Arial" w:cs="Arial"/>
                <w:b/>
                <w:bCs/>
              </w:rPr>
            </w:pPr>
            <w:r>
              <w:rPr>
                <w:rFonts w:ascii="Arial" w:hAnsi="Arial" w:cs="Arial"/>
                <w:b/>
                <w:bCs/>
              </w:rPr>
              <w:t>"Independent Engineer"</w:t>
            </w:r>
          </w:p>
        </w:tc>
        <w:tc>
          <w:tcPr>
            <w:tcW w:w="7625" w:type="dxa"/>
          </w:tcPr>
          <w:p w14:paraId="39EC5A0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30F9CB5" w14:textId="77777777" w:rsidTr="00123BEA">
        <w:trPr>
          <w:gridAfter w:val="1"/>
          <w:wAfter w:w="29" w:type="dxa"/>
        </w:trPr>
        <w:tc>
          <w:tcPr>
            <w:tcW w:w="2695" w:type="dxa"/>
          </w:tcPr>
          <w:p w14:paraId="0FA6A22D" w14:textId="77777777" w:rsidR="006E7788" w:rsidRDefault="006E7788" w:rsidP="006E7788">
            <w:pPr>
              <w:pStyle w:val="BodyText"/>
              <w:rPr>
                <w:rFonts w:ascii="Arial" w:hAnsi="Arial" w:cs="Arial"/>
                <w:b/>
                <w:bCs/>
              </w:rPr>
            </w:pPr>
            <w:r>
              <w:rPr>
                <w:rFonts w:ascii="Arial" w:hAnsi="Arial" w:cs="Arial"/>
                <w:b/>
                <w:bCs/>
              </w:rPr>
              <w:t>"Independent Credit Assessment"</w:t>
            </w:r>
          </w:p>
        </w:tc>
        <w:tc>
          <w:tcPr>
            <w:tcW w:w="7625" w:type="dxa"/>
          </w:tcPr>
          <w:p w14:paraId="06A8569E" w14:textId="77777777" w:rsidR="006E7788" w:rsidRDefault="006E7788" w:rsidP="006E7788">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6E7788" w14:paraId="2C955717" w14:textId="77777777" w:rsidTr="00123BEA">
        <w:trPr>
          <w:gridAfter w:val="1"/>
          <w:wAfter w:w="29" w:type="dxa"/>
        </w:trPr>
        <w:tc>
          <w:tcPr>
            <w:tcW w:w="2695" w:type="dxa"/>
          </w:tcPr>
          <w:p w14:paraId="1E3FF650" w14:textId="77777777" w:rsidR="006E7788" w:rsidRDefault="006E7788" w:rsidP="006E7788">
            <w:pPr>
              <w:pStyle w:val="BodyText"/>
              <w:rPr>
                <w:rFonts w:ascii="Arial" w:hAnsi="Arial" w:cs="Arial"/>
                <w:b/>
                <w:bCs/>
              </w:rPr>
            </w:pPr>
            <w:r>
              <w:rPr>
                <w:rFonts w:ascii="Arial" w:hAnsi="Arial" w:cs="Arial"/>
                <w:b/>
                <w:bCs/>
              </w:rPr>
              <w:t>"Independent Security Arrangement"</w:t>
            </w:r>
          </w:p>
          <w:p w14:paraId="227C79DF" w14:textId="77777777" w:rsidR="00B21682" w:rsidRDefault="00B21682" w:rsidP="006E7788">
            <w:pPr>
              <w:pStyle w:val="BodyText"/>
              <w:rPr>
                <w:rFonts w:ascii="Arial" w:hAnsi="Arial" w:cs="Arial"/>
                <w:b/>
                <w:bCs/>
              </w:rPr>
            </w:pPr>
          </w:p>
          <w:p w14:paraId="17E80019" w14:textId="77777777" w:rsidR="00B21682" w:rsidRDefault="00B21682" w:rsidP="006E7788">
            <w:pPr>
              <w:pStyle w:val="BodyText"/>
              <w:rPr>
                <w:rFonts w:ascii="Arial" w:hAnsi="Arial" w:cs="Arial"/>
                <w:b/>
                <w:bCs/>
              </w:rPr>
            </w:pPr>
          </w:p>
          <w:p w14:paraId="08FB6CCD" w14:textId="6048A461" w:rsidR="00B21682" w:rsidRDefault="00B21682" w:rsidP="00414EB8">
            <w:pPr>
              <w:pStyle w:val="BodyText"/>
              <w:rPr>
                <w:rFonts w:ascii="Arial" w:hAnsi="Arial" w:cs="Arial"/>
                <w:b/>
                <w:bCs/>
              </w:rPr>
            </w:pPr>
          </w:p>
        </w:tc>
        <w:tc>
          <w:tcPr>
            <w:tcW w:w="7625" w:type="dxa"/>
          </w:tcPr>
          <w:p w14:paraId="3089ABEC" w14:textId="534A13D3" w:rsidR="00414EB8" w:rsidRDefault="006E7788" w:rsidP="00E2480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E24804" w14:paraId="4BC723D3" w14:textId="77777777" w:rsidTr="00123BEA">
        <w:trPr>
          <w:gridAfter w:val="1"/>
          <w:wAfter w:w="29" w:type="dxa"/>
        </w:trPr>
        <w:tc>
          <w:tcPr>
            <w:tcW w:w="2695" w:type="dxa"/>
          </w:tcPr>
          <w:p w14:paraId="291BA656" w14:textId="17657BCC" w:rsidR="00E24804" w:rsidRDefault="00E24804" w:rsidP="006E7788">
            <w:pPr>
              <w:pStyle w:val="BodyText"/>
              <w:rPr>
                <w:rFonts w:ascii="Arial" w:hAnsi="Arial" w:cs="Arial"/>
                <w:b/>
                <w:bCs/>
              </w:rPr>
            </w:pPr>
            <w:r>
              <w:rPr>
                <w:rFonts w:ascii="Arial" w:hAnsi="Arial" w:cs="Arial"/>
                <w:b/>
                <w:bCs/>
              </w:rPr>
              <w:t>“Indicative Annual FDSC TNUoS charge</w:t>
            </w:r>
          </w:p>
        </w:tc>
        <w:tc>
          <w:tcPr>
            <w:tcW w:w="7625" w:type="dxa"/>
          </w:tcPr>
          <w:p w14:paraId="24C8F0B5" w14:textId="17CFEC08" w:rsidR="00E24804" w:rsidRDefault="00E24804" w:rsidP="006E7788">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6E7788" w14:paraId="74593936" w14:textId="77777777" w:rsidTr="00123BEA">
        <w:trPr>
          <w:gridAfter w:val="1"/>
          <w:wAfter w:w="29" w:type="dxa"/>
        </w:trPr>
        <w:tc>
          <w:tcPr>
            <w:tcW w:w="2695" w:type="dxa"/>
          </w:tcPr>
          <w:p w14:paraId="783ADA31" w14:textId="77777777" w:rsidR="006E7788" w:rsidRDefault="006E7788" w:rsidP="006E7788">
            <w:pPr>
              <w:pStyle w:val="BodyText"/>
              <w:rPr>
                <w:rFonts w:ascii="Arial" w:hAnsi="Arial" w:cs="Arial"/>
                <w:b/>
                <w:bCs/>
              </w:rPr>
            </w:pPr>
            <w:r>
              <w:rPr>
                <w:rFonts w:ascii="Arial" w:hAnsi="Arial" w:cs="Arial"/>
                <w:b/>
                <w:bCs/>
              </w:rPr>
              <w:lastRenderedPageBreak/>
              <w:t>"Indicative Annual HH TNUoS charge"</w:t>
            </w:r>
          </w:p>
        </w:tc>
        <w:tc>
          <w:tcPr>
            <w:tcW w:w="7625" w:type="dxa"/>
          </w:tcPr>
          <w:p w14:paraId="04D18147" w14:textId="77777777" w:rsidR="006E7788" w:rsidRPr="00CC2624" w:rsidRDefault="006E7788" w:rsidP="006E7788">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6E7788" w14:paraId="774CD654" w14:textId="77777777" w:rsidTr="00123BEA">
        <w:trPr>
          <w:gridAfter w:val="1"/>
          <w:wAfter w:w="29" w:type="dxa"/>
        </w:trPr>
        <w:tc>
          <w:tcPr>
            <w:tcW w:w="2695" w:type="dxa"/>
          </w:tcPr>
          <w:p w14:paraId="777BA4F2" w14:textId="77777777" w:rsidR="006E7788" w:rsidRDefault="006E7788" w:rsidP="006E7788">
            <w:pPr>
              <w:pStyle w:val="BodyText"/>
              <w:rPr>
                <w:rFonts w:ascii="Arial" w:hAnsi="Arial" w:cs="Arial"/>
                <w:b/>
                <w:bCs/>
              </w:rPr>
            </w:pPr>
            <w:r>
              <w:rPr>
                <w:rFonts w:ascii="Arial" w:hAnsi="Arial" w:cs="Arial"/>
                <w:b/>
                <w:bCs/>
              </w:rPr>
              <w:t>"Indicative Annual NHH TNUoS charge"</w:t>
            </w:r>
          </w:p>
          <w:p w14:paraId="1DF4C435" w14:textId="5F360BC1" w:rsidR="009B76FD" w:rsidRDefault="009B76FD" w:rsidP="006E7788">
            <w:pPr>
              <w:pStyle w:val="BodyText"/>
              <w:rPr>
                <w:rFonts w:ascii="Arial" w:hAnsi="Arial" w:cs="Arial"/>
                <w:b/>
                <w:bCs/>
              </w:rPr>
            </w:pPr>
            <w:r>
              <w:rPr>
                <w:rFonts w:ascii="Arial" w:hAnsi="Arial" w:cs="Arial"/>
                <w:b/>
                <w:bCs/>
              </w:rPr>
              <w:t>“Indi</w:t>
            </w:r>
            <w:r w:rsidR="00984406">
              <w:rPr>
                <w:rFonts w:ascii="Arial" w:hAnsi="Arial" w:cs="Arial"/>
                <w:b/>
                <w:bCs/>
              </w:rPr>
              <w:t>cative Annual UMS TNUoS charge”</w:t>
            </w:r>
          </w:p>
        </w:tc>
        <w:tc>
          <w:tcPr>
            <w:tcW w:w="7625" w:type="dxa"/>
          </w:tcPr>
          <w:p w14:paraId="0B9F19FE" w14:textId="77777777" w:rsidR="006E7788" w:rsidRDefault="006E7788" w:rsidP="006E7788">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984406" w:rsidRPr="00F82780" w:rsidRDefault="00984406" w:rsidP="006E7788">
            <w:pPr>
              <w:pStyle w:val="BodyText"/>
              <w:rPr>
                <w:rFonts w:ascii="Arial" w:hAnsi="Arial" w:cs="Arial"/>
                <w:b/>
                <w:bCs/>
              </w:rPr>
            </w:pPr>
            <w:r w:rsidRPr="00984406">
              <w:rPr>
                <w:rFonts w:ascii="Arial" w:hAnsi="Arial" w:cs="Arial"/>
                <w:b/>
                <w:bCs/>
              </w:rPr>
              <w:t xml:space="preserve">The Company’s </w:t>
            </w:r>
            <w:r w:rsidR="00416548">
              <w:rPr>
                <w:rFonts w:ascii="Arial" w:hAnsi="Arial" w:cs="Arial"/>
              </w:rPr>
              <w:t>forecast</w:t>
            </w:r>
            <w:r w:rsidR="00F82780">
              <w:rPr>
                <w:rFonts w:ascii="Arial" w:hAnsi="Arial" w:cs="Arial"/>
              </w:rPr>
              <w:t xml:space="preserve"> of the </w:t>
            </w:r>
            <w:r w:rsidR="00F82780">
              <w:rPr>
                <w:rFonts w:ascii="Arial" w:hAnsi="Arial" w:cs="Arial"/>
                <w:b/>
                <w:bCs/>
              </w:rPr>
              <w:t>User’s</w:t>
            </w:r>
            <w:r w:rsidR="00F82780">
              <w:rPr>
                <w:rFonts w:ascii="Arial" w:hAnsi="Arial" w:cs="Arial"/>
              </w:rPr>
              <w:t xml:space="preserve"> total </w:t>
            </w:r>
            <w:r w:rsidR="00F82780">
              <w:rPr>
                <w:rFonts w:ascii="Arial" w:hAnsi="Arial" w:cs="Arial"/>
                <w:b/>
                <w:bCs/>
              </w:rPr>
              <w:t xml:space="preserve">UMS Charges </w:t>
            </w:r>
            <w:r w:rsidR="00F82780">
              <w:rPr>
                <w:rFonts w:ascii="Arial" w:hAnsi="Arial" w:cs="Arial"/>
              </w:rPr>
              <w:t xml:space="preserve">relating to a </w:t>
            </w:r>
            <w:r w:rsidR="00F82780">
              <w:rPr>
                <w:rFonts w:ascii="Arial" w:hAnsi="Arial" w:cs="Arial"/>
                <w:b/>
                <w:bCs/>
              </w:rPr>
              <w:t>Fin</w:t>
            </w:r>
            <w:r w:rsidR="002373F2">
              <w:rPr>
                <w:rFonts w:ascii="Arial" w:hAnsi="Arial" w:cs="Arial"/>
                <w:b/>
                <w:bCs/>
              </w:rPr>
              <w:t>anci</w:t>
            </w:r>
            <w:r w:rsidR="00F82780">
              <w:rPr>
                <w:rFonts w:ascii="Arial" w:hAnsi="Arial" w:cs="Arial"/>
                <w:b/>
                <w:bCs/>
              </w:rPr>
              <w:t xml:space="preserve">al Year </w:t>
            </w:r>
          </w:p>
        </w:tc>
      </w:tr>
      <w:tr w:rsidR="006E7788" w14:paraId="62369D0C" w14:textId="77777777" w:rsidTr="00123BEA">
        <w:trPr>
          <w:gridAfter w:val="1"/>
          <w:wAfter w:w="29" w:type="dxa"/>
        </w:trPr>
        <w:tc>
          <w:tcPr>
            <w:tcW w:w="2695" w:type="dxa"/>
          </w:tcPr>
          <w:p w14:paraId="59C74462" w14:textId="77777777" w:rsidR="006E7788" w:rsidRDefault="006E7788" w:rsidP="006E7788">
            <w:pPr>
              <w:pStyle w:val="BodyText"/>
              <w:rPr>
                <w:rFonts w:ascii="Arial" w:hAnsi="Arial" w:cs="Arial"/>
                <w:b/>
                <w:bCs/>
              </w:rPr>
            </w:pPr>
            <w:r>
              <w:rPr>
                <w:rFonts w:ascii="Arial" w:hAnsi="Arial" w:cs="Arial"/>
                <w:b/>
                <w:bCs/>
              </w:rPr>
              <w:t>"Indicative Block LDTEC"</w:t>
            </w:r>
          </w:p>
        </w:tc>
        <w:tc>
          <w:tcPr>
            <w:tcW w:w="7625" w:type="dxa"/>
          </w:tcPr>
          <w:p w14:paraId="4C9744C8" w14:textId="77777777" w:rsidR="006E7788" w:rsidRPr="00CC2624" w:rsidRDefault="006E7788" w:rsidP="006E7788">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6E7788" w14:paraId="09B8611E" w14:textId="77777777" w:rsidTr="00123BEA">
        <w:trPr>
          <w:gridAfter w:val="1"/>
          <w:wAfter w:w="29" w:type="dxa"/>
        </w:trPr>
        <w:tc>
          <w:tcPr>
            <w:tcW w:w="2695" w:type="dxa"/>
          </w:tcPr>
          <w:p w14:paraId="6433C0E1" w14:textId="7F1DF4D9" w:rsidR="00832825" w:rsidRDefault="006E7788" w:rsidP="00916BEC">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7625" w:type="dxa"/>
          </w:tcPr>
          <w:p w14:paraId="6E681E50" w14:textId="77777777" w:rsidR="006E7788" w:rsidRDefault="006E7788" w:rsidP="006E7788">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0E387A" w:rsidRDefault="000E387A" w:rsidP="006E7788">
            <w:pPr>
              <w:autoSpaceDE w:val="0"/>
              <w:autoSpaceDN w:val="0"/>
              <w:adjustRightInd w:val="0"/>
              <w:rPr>
                <w:rFonts w:ascii="Arial" w:hAnsi="Arial" w:cs="Arial"/>
              </w:rPr>
            </w:pPr>
          </w:p>
          <w:p w14:paraId="307B6AAE" w14:textId="094599CC" w:rsidR="000E387A" w:rsidRDefault="000E387A" w:rsidP="00AF434D">
            <w:pPr>
              <w:autoSpaceDE w:val="0"/>
              <w:autoSpaceDN w:val="0"/>
              <w:adjustRightInd w:val="0"/>
              <w:rPr>
                <w:rFonts w:ascii="Arial" w:hAnsi="Arial" w:cs="Arial"/>
                <w:lang w:val="en-US"/>
              </w:rPr>
            </w:pPr>
          </w:p>
        </w:tc>
      </w:tr>
      <w:tr w:rsidR="006E7788" w14:paraId="5BCE4924" w14:textId="77777777" w:rsidTr="00123BEA">
        <w:trPr>
          <w:gridAfter w:val="1"/>
          <w:wAfter w:w="29" w:type="dxa"/>
        </w:trPr>
        <w:tc>
          <w:tcPr>
            <w:tcW w:w="2695" w:type="dxa"/>
          </w:tcPr>
          <w:p w14:paraId="01726F74" w14:textId="77777777" w:rsidR="006E7788" w:rsidRDefault="006E7788" w:rsidP="006E7788">
            <w:pPr>
              <w:rPr>
                <w:rFonts w:ascii="Arial" w:hAnsi="Arial" w:cs="Arial"/>
                <w:b/>
                <w:bCs/>
              </w:rPr>
            </w:pPr>
            <w:r>
              <w:rPr>
                <w:rFonts w:ascii="Arial" w:hAnsi="Arial" w:cs="Arial"/>
                <w:b/>
                <w:bCs/>
              </w:rPr>
              <w:t>“Industry Code”</w:t>
            </w:r>
          </w:p>
        </w:tc>
        <w:tc>
          <w:tcPr>
            <w:tcW w:w="7625" w:type="dxa"/>
          </w:tcPr>
          <w:p w14:paraId="1E2A676B" w14:textId="77777777" w:rsidR="006E7788" w:rsidRPr="004D379C" w:rsidRDefault="006E7788" w:rsidP="006E7788">
            <w:pPr>
              <w:pStyle w:val="BodyTextIndent"/>
              <w:ind w:left="2"/>
              <w:rPr>
                <w:rFonts w:ascii="Arial" w:hAnsi="Arial" w:cs="Arial"/>
              </w:rPr>
            </w:pPr>
            <w:bookmarkStart w:id="66" w:name="_BPDCD_63"/>
            <w:r w:rsidRPr="004D379C">
              <w:rPr>
                <w:rFonts w:ascii="Arial" w:hAnsi="Arial" w:cs="Arial"/>
              </w:rPr>
              <w:t xml:space="preserve">means </w:t>
            </w:r>
            <w:bookmarkEnd w:id="66"/>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5659255A" w14:paraId="0A363A19" w14:textId="77777777" w:rsidTr="00123BEA">
        <w:trPr>
          <w:gridAfter w:val="1"/>
          <w:wAfter w:w="29" w:type="dxa"/>
          <w:trHeight w:val="300"/>
        </w:trPr>
        <w:tc>
          <w:tcPr>
            <w:tcW w:w="2695" w:type="dxa"/>
          </w:tcPr>
          <w:p w14:paraId="26427AF4" w14:textId="173F7174" w:rsidR="1BA6DEA9" w:rsidRDefault="1BA6DEA9" w:rsidP="5659255A">
            <w:pPr>
              <w:rPr>
                <w:rFonts w:ascii="Arial" w:hAnsi="Arial" w:cs="Arial"/>
                <w:b/>
                <w:bCs/>
              </w:rPr>
            </w:pPr>
            <w:r w:rsidRPr="5659255A">
              <w:rPr>
                <w:rFonts w:ascii="Arial" w:hAnsi="Arial" w:cs="Arial"/>
                <w:b/>
                <w:bCs/>
              </w:rPr>
              <w:t>“Information Request Notice”</w:t>
            </w:r>
          </w:p>
        </w:tc>
        <w:tc>
          <w:tcPr>
            <w:tcW w:w="7625" w:type="dxa"/>
          </w:tcPr>
          <w:p w14:paraId="1FE1F1DE" w14:textId="3168037E" w:rsidR="1BA6DEA9" w:rsidRDefault="003B4297" w:rsidP="00123BEA">
            <w:pPr>
              <w:pStyle w:val="BodyTextIndent"/>
              <w:ind w:left="0"/>
              <w:rPr>
                <w:rFonts w:ascii="Arial" w:hAnsi="Arial" w:cs="Arial"/>
                <w:b/>
                <w:bCs/>
              </w:rPr>
            </w:pPr>
            <w:r>
              <w:rPr>
                <w:rFonts w:ascii="Arial" w:hAnsi="Arial" w:cs="Arial"/>
              </w:rPr>
              <w:t>a</w:t>
            </w:r>
            <w:r w:rsidR="1BA6DEA9" w:rsidRPr="5659255A">
              <w:rPr>
                <w:rFonts w:ascii="Arial" w:hAnsi="Arial" w:cs="Arial"/>
              </w:rPr>
              <w:t xml:space="preserve"> notice that will be issued by </w:t>
            </w:r>
            <w:r w:rsidR="1BA6DEA9" w:rsidRPr="5659255A">
              <w:rPr>
                <w:rFonts w:ascii="Arial" w:hAnsi="Arial" w:cs="Arial"/>
                <w:b/>
                <w:bCs/>
              </w:rPr>
              <w:t>The Company</w:t>
            </w:r>
            <w:r w:rsidR="1BA6DEA9" w:rsidRPr="5659255A">
              <w:rPr>
                <w:rFonts w:ascii="Arial" w:hAnsi="Arial" w:cs="Arial"/>
              </w:rPr>
              <w:t xml:space="preserve"> to a relevant party setting out </w:t>
            </w:r>
            <w:r w:rsidR="1BA6DEA9" w:rsidRPr="5659255A">
              <w:rPr>
                <w:rFonts w:ascii="Arial" w:hAnsi="Arial" w:cs="Arial"/>
                <w:b/>
                <w:bCs/>
              </w:rPr>
              <w:t xml:space="preserve">The Company’s </w:t>
            </w:r>
            <w:r w:rsidR="1BA6DEA9" w:rsidRPr="00123BEA">
              <w:rPr>
                <w:rFonts w:ascii="Arial" w:hAnsi="Arial" w:cs="Arial"/>
              </w:rPr>
              <w:t>reasonable</w:t>
            </w:r>
            <w:r w:rsidR="1BA6DEA9" w:rsidRPr="5659255A">
              <w:rPr>
                <w:rFonts w:ascii="Arial" w:hAnsi="Arial" w:cs="Arial"/>
              </w:rPr>
              <w:t xml:space="preserve"> requirements for relevant information in accordance with section 172 of </w:t>
            </w:r>
            <w:r w:rsidR="21DBE529" w:rsidRPr="5659255A">
              <w:rPr>
                <w:rFonts w:ascii="Arial" w:hAnsi="Arial" w:cs="Arial"/>
              </w:rPr>
              <w:t xml:space="preserve">the Energy Act 2023. This will be prepared in accordance with </w:t>
            </w:r>
            <w:r w:rsidR="21DBE529" w:rsidRPr="5659255A">
              <w:rPr>
                <w:rFonts w:ascii="Arial" w:hAnsi="Arial" w:cs="Arial"/>
                <w:b/>
                <w:bCs/>
              </w:rPr>
              <w:t xml:space="preserve">The Company's </w:t>
            </w:r>
            <w:r w:rsidR="21DBE529" w:rsidRPr="5659255A">
              <w:rPr>
                <w:rFonts w:ascii="Arial" w:hAnsi="Arial" w:cs="Arial"/>
              </w:rPr>
              <w:t xml:space="preserve">published </w:t>
            </w:r>
            <w:r w:rsidR="21DBE529" w:rsidRPr="5659255A">
              <w:rPr>
                <w:rFonts w:ascii="Arial" w:hAnsi="Arial" w:cs="Arial"/>
                <w:b/>
                <w:bCs/>
              </w:rPr>
              <w:t>Information Request Statement</w:t>
            </w:r>
            <w:r w:rsidR="00257AE4">
              <w:rPr>
                <w:rFonts w:ascii="Arial" w:hAnsi="Arial" w:cs="Arial"/>
                <w:b/>
                <w:bCs/>
              </w:rPr>
              <w:t>;</w:t>
            </w:r>
          </w:p>
        </w:tc>
      </w:tr>
      <w:tr w:rsidR="5659255A" w14:paraId="669FCDE5" w14:textId="77777777" w:rsidTr="00123BEA">
        <w:trPr>
          <w:gridAfter w:val="1"/>
          <w:wAfter w:w="29" w:type="dxa"/>
          <w:trHeight w:val="300"/>
        </w:trPr>
        <w:tc>
          <w:tcPr>
            <w:tcW w:w="2695" w:type="dxa"/>
          </w:tcPr>
          <w:p w14:paraId="516178CE" w14:textId="0CDDDAEC" w:rsidR="4A3A81ED" w:rsidRDefault="4A3A81ED" w:rsidP="5659255A">
            <w:pPr>
              <w:rPr>
                <w:rFonts w:ascii="Arial" w:hAnsi="Arial" w:cs="Arial"/>
                <w:b/>
                <w:bCs/>
              </w:rPr>
            </w:pPr>
            <w:r w:rsidRPr="5659255A">
              <w:rPr>
                <w:rFonts w:ascii="Arial" w:hAnsi="Arial" w:cs="Arial"/>
                <w:b/>
                <w:bCs/>
              </w:rPr>
              <w:t>“Information Request Statement”</w:t>
            </w:r>
          </w:p>
        </w:tc>
        <w:tc>
          <w:tcPr>
            <w:tcW w:w="7625" w:type="dxa"/>
          </w:tcPr>
          <w:p w14:paraId="05ED67D9" w14:textId="7E00DAAF" w:rsidR="4A3A81ED" w:rsidRDefault="007C3E8F" w:rsidP="00123BEA">
            <w:pPr>
              <w:pStyle w:val="BodyTextIndent"/>
              <w:ind w:left="0"/>
              <w:rPr>
                <w:rFonts w:ascii="Arial" w:hAnsi="Arial" w:cs="Arial"/>
              </w:rPr>
            </w:pPr>
            <w:r>
              <w:rPr>
                <w:rFonts w:ascii="Arial" w:hAnsi="Arial" w:cs="Arial"/>
              </w:rPr>
              <w:t>a</w:t>
            </w:r>
            <w:r w:rsidR="4A3A81ED" w:rsidRPr="5659255A">
              <w:rPr>
                <w:rFonts w:ascii="Arial" w:hAnsi="Arial" w:cs="Arial"/>
              </w:rPr>
              <w:t xml:space="preserve"> statement prepared and published by </w:t>
            </w:r>
            <w:r w:rsidR="4A3A81ED" w:rsidRPr="5659255A">
              <w:rPr>
                <w:rFonts w:ascii="Arial" w:hAnsi="Arial" w:cs="Arial"/>
                <w:b/>
                <w:bCs/>
              </w:rPr>
              <w:t>The Company</w:t>
            </w:r>
            <w:r w:rsidR="4A3A81ED" w:rsidRPr="5659255A">
              <w:rPr>
                <w:rFonts w:ascii="Arial" w:hAnsi="Arial" w:cs="Arial"/>
              </w:rPr>
              <w:t xml:space="preserve">, in accordance with section 172 of the Energy Act 2023 and condition D2.5 of the </w:t>
            </w:r>
            <w:r w:rsidR="4A3A81ED" w:rsidRPr="5659255A">
              <w:rPr>
                <w:rFonts w:ascii="Arial" w:hAnsi="Arial" w:cs="Arial"/>
                <w:b/>
                <w:bCs/>
              </w:rPr>
              <w:t xml:space="preserve">ESO Licence </w:t>
            </w:r>
            <w:r w:rsidR="4A3A81ED" w:rsidRPr="5659255A">
              <w:rPr>
                <w:rFonts w:ascii="Arial" w:hAnsi="Arial" w:cs="Arial"/>
              </w:rPr>
              <w:t xml:space="preserve">and </w:t>
            </w:r>
            <w:r w:rsidR="1927198C" w:rsidRPr="5659255A">
              <w:rPr>
                <w:rFonts w:ascii="Arial" w:hAnsi="Arial" w:cs="Arial"/>
                <w:b/>
                <w:bCs/>
              </w:rPr>
              <w:t>GSP Licence</w:t>
            </w:r>
            <w:r w:rsidR="1927198C" w:rsidRPr="5659255A">
              <w:rPr>
                <w:rFonts w:ascii="Arial" w:hAnsi="Arial" w:cs="Arial"/>
              </w:rPr>
              <w:t xml:space="preserve">, setting out the process that </w:t>
            </w:r>
            <w:r w:rsidR="1927198C" w:rsidRPr="5659255A">
              <w:rPr>
                <w:rFonts w:ascii="Arial" w:hAnsi="Arial" w:cs="Arial"/>
                <w:b/>
                <w:bCs/>
              </w:rPr>
              <w:t>The Company</w:t>
            </w:r>
            <w:r w:rsidR="1927198C" w:rsidRPr="5659255A">
              <w:rPr>
                <w:rFonts w:ascii="Arial" w:hAnsi="Arial" w:cs="Arial"/>
              </w:rPr>
              <w:t xml:space="preserve"> will follow when requesting information from relevant parties by the issue of an </w:t>
            </w:r>
            <w:r w:rsidR="1927198C" w:rsidRPr="5659255A">
              <w:rPr>
                <w:rFonts w:ascii="Arial" w:hAnsi="Arial" w:cs="Arial"/>
                <w:b/>
                <w:bCs/>
              </w:rPr>
              <w:t>Information Request Notice</w:t>
            </w:r>
            <w:r w:rsidR="00257AE4">
              <w:rPr>
                <w:rFonts w:ascii="Arial" w:hAnsi="Arial" w:cs="Arial"/>
                <w:b/>
                <w:bCs/>
              </w:rPr>
              <w:t>;</w:t>
            </w:r>
          </w:p>
        </w:tc>
      </w:tr>
      <w:tr w:rsidR="006E7788" w14:paraId="38F7C1F0" w14:textId="77777777" w:rsidTr="00123BEA">
        <w:trPr>
          <w:gridAfter w:val="1"/>
          <w:wAfter w:w="29" w:type="dxa"/>
        </w:trPr>
        <w:tc>
          <w:tcPr>
            <w:tcW w:w="2695" w:type="dxa"/>
          </w:tcPr>
          <w:p w14:paraId="13D8C42F" w14:textId="77777777" w:rsidR="006E7788" w:rsidRDefault="006E7788" w:rsidP="006E7788">
            <w:pPr>
              <w:rPr>
                <w:rFonts w:ascii="Arial" w:hAnsi="Arial" w:cs="Arial"/>
                <w:b/>
                <w:bCs/>
              </w:rPr>
            </w:pPr>
            <w:r>
              <w:rPr>
                <w:rFonts w:ascii="Arial" w:hAnsi="Arial" w:cs="Arial"/>
                <w:b/>
                <w:bCs/>
              </w:rPr>
              <w:t>"Initial Charge"</w:t>
            </w:r>
          </w:p>
        </w:tc>
        <w:tc>
          <w:tcPr>
            <w:tcW w:w="7625" w:type="dxa"/>
          </w:tcPr>
          <w:p w14:paraId="7DEAEFA0" w14:textId="77777777" w:rsidR="006E7788" w:rsidRPr="004D379C" w:rsidRDefault="006E7788" w:rsidP="006E7788">
            <w:pPr>
              <w:pStyle w:val="BodyTextIndent"/>
              <w:ind w:left="2"/>
              <w:rPr>
                <w:rFonts w:ascii="Arial" w:hAnsi="Arial" w:cs="Arial"/>
              </w:rPr>
            </w:pPr>
            <w:r w:rsidRPr="004D379C">
              <w:rPr>
                <w:rFonts w:ascii="Arial" w:hAnsi="Arial" w:cs="Arial"/>
              </w:rPr>
              <w:t xml:space="preserve">as defined in Paragraph </w:t>
            </w:r>
            <w:bookmarkStart w:id="67" w:name="_BPDCD_64"/>
            <w:r w:rsidRPr="004D379C">
              <w:rPr>
                <w:rFonts w:ascii="Arial" w:hAnsi="Arial" w:cs="Arial"/>
              </w:rPr>
              <w:t>3.16.2</w:t>
            </w:r>
            <w:bookmarkEnd w:id="67"/>
            <w:r w:rsidRPr="004D379C">
              <w:rPr>
                <w:rFonts w:ascii="Arial" w:hAnsi="Arial" w:cs="Arial"/>
              </w:rPr>
              <w:t xml:space="preserve">; </w:t>
            </w:r>
          </w:p>
        </w:tc>
      </w:tr>
      <w:tr w:rsidR="006E7788" w14:paraId="30A0A950" w14:textId="77777777" w:rsidTr="00123BEA">
        <w:trPr>
          <w:gridAfter w:val="1"/>
          <w:wAfter w:w="29" w:type="dxa"/>
        </w:trPr>
        <w:tc>
          <w:tcPr>
            <w:tcW w:w="2695" w:type="dxa"/>
          </w:tcPr>
          <w:p w14:paraId="13D7F4EC" w14:textId="77777777" w:rsidR="006E7788" w:rsidRDefault="006E7788" w:rsidP="006E7788">
            <w:pPr>
              <w:pStyle w:val="BodyText"/>
              <w:rPr>
                <w:rFonts w:ascii="Arial" w:hAnsi="Arial" w:cs="Arial"/>
                <w:b/>
                <w:bCs/>
              </w:rPr>
            </w:pPr>
            <w:r>
              <w:rPr>
                <w:rFonts w:ascii="Arial" w:hAnsi="Arial" w:cs="Arial"/>
                <w:b/>
                <w:bCs/>
              </w:rPr>
              <w:t>"Initial Demand Reconciliation Statement"</w:t>
            </w:r>
          </w:p>
        </w:tc>
        <w:tc>
          <w:tcPr>
            <w:tcW w:w="7625" w:type="dxa"/>
          </w:tcPr>
          <w:p w14:paraId="5EDBC851" w14:textId="77777777" w:rsidR="006E7788" w:rsidRPr="004D379C" w:rsidRDefault="006E7788" w:rsidP="006E7788">
            <w:pPr>
              <w:pStyle w:val="BodyText"/>
              <w:rPr>
                <w:rFonts w:ascii="Arial" w:hAnsi="Arial" w:cs="Arial"/>
              </w:rPr>
            </w:pPr>
            <w:r w:rsidRPr="004D379C">
              <w:rPr>
                <w:rFonts w:ascii="Arial" w:hAnsi="Arial" w:cs="Arial"/>
              </w:rPr>
              <w:t xml:space="preserve">as defined in Paragraph </w:t>
            </w:r>
            <w:bookmarkStart w:id="68" w:name="_BPDCD_65"/>
            <w:r w:rsidRPr="004D379C">
              <w:rPr>
                <w:rFonts w:ascii="Arial" w:hAnsi="Arial" w:cs="Arial"/>
              </w:rPr>
              <w:t>3.13.4</w:t>
            </w:r>
            <w:bookmarkEnd w:id="68"/>
            <w:r w:rsidRPr="004D379C">
              <w:rPr>
                <w:rFonts w:ascii="Arial" w:hAnsi="Arial" w:cs="Arial"/>
              </w:rPr>
              <w:t>;</w:t>
            </w:r>
            <w:r w:rsidRPr="004D379C">
              <w:rPr>
                <w:rFonts w:ascii="Arial" w:hAnsi="Arial" w:cs="Arial"/>
              </w:rPr>
              <w:br/>
            </w:r>
          </w:p>
        </w:tc>
      </w:tr>
      <w:tr w:rsidR="006E7788" w14:paraId="639280E0" w14:textId="77777777" w:rsidTr="00123BEA">
        <w:trPr>
          <w:gridAfter w:val="1"/>
          <w:wAfter w:w="29" w:type="dxa"/>
        </w:trPr>
        <w:tc>
          <w:tcPr>
            <w:tcW w:w="2695" w:type="dxa"/>
          </w:tcPr>
          <w:p w14:paraId="1E8C2C65" w14:textId="77777777" w:rsidR="006E7788" w:rsidRDefault="006E7788" w:rsidP="006E7788">
            <w:pPr>
              <w:pStyle w:val="BodyText"/>
              <w:rPr>
                <w:rFonts w:ascii="Arial" w:hAnsi="Arial" w:cs="Arial"/>
                <w:b/>
                <w:bCs/>
              </w:rPr>
            </w:pPr>
            <w:r>
              <w:rPr>
                <w:rFonts w:ascii="Arial" w:hAnsi="Arial" w:cs="Arial"/>
                <w:b/>
                <w:bCs/>
              </w:rPr>
              <w:t>"Initial Volume Allocation Run"</w:t>
            </w:r>
          </w:p>
        </w:tc>
        <w:tc>
          <w:tcPr>
            <w:tcW w:w="7625" w:type="dxa"/>
          </w:tcPr>
          <w:p w14:paraId="028FD95D" w14:textId="77777777" w:rsidR="006E7788" w:rsidRDefault="006E7788" w:rsidP="006E7788">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916BEC" w14:paraId="6E62EDC4" w14:textId="77777777" w:rsidTr="00123BEA">
        <w:trPr>
          <w:gridAfter w:val="1"/>
          <w:wAfter w:w="29" w:type="dxa"/>
        </w:trPr>
        <w:tc>
          <w:tcPr>
            <w:tcW w:w="2695" w:type="dxa"/>
          </w:tcPr>
          <w:p w14:paraId="3B9A4F56" w14:textId="0FD10A2C" w:rsidR="00916BEC" w:rsidRPr="00B87B3A" w:rsidRDefault="00916BEC" w:rsidP="00916BEC">
            <w:pPr>
              <w:spacing w:after="240"/>
              <w:rPr>
                <w:rFonts w:ascii="Arial" w:hAnsi="Arial" w:cs="Arial"/>
                <w:b/>
                <w:bCs/>
              </w:rPr>
            </w:pPr>
            <w:r w:rsidRPr="00B87B3A">
              <w:rPr>
                <w:rFonts w:ascii="Arial" w:hAnsi="Arial" w:cs="Arial"/>
                <w:b/>
                <w:bCs/>
              </w:rPr>
              <w:t>“Initial Settlement Run”</w:t>
            </w:r>
          </w:p>
        </w:tc>
        <w:tc>
          <w:tcPr>
            <w:tcW w:w="7625" w:type="dxa"/>
          </w:tcPr>
          <w:p w14:paraId="29E26C56" w14:textId="1C415557" w:rsidR="00916BEC" w:rsidRPr="00B87B3A" w:rsidRDefault="00916BEC" w:rsidP="00916BEC">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6E7788" w14:paraId="52336572" w14:textId="77777777" w:rsidTr="00123BEA">
        <w:trPr>
          <w:gridAfter w:val="1"/>
          <w:wAfter w:w="29" w:type="dxa"/>
        </w:trPr>
        <w:tc>
          <w:tcPr>
            <w:tcW w:w="2695" w:type="dxa"/>
          </w:tcPr>
          <w:p w14:paraId="393D18E9" w14:textId="77777777" w:rsidR="006E7788" w:rsidRPr="00B87B3A" w:rsidRDefault="006E7788" w:rsidP="006E7788">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6E7788" w:rsidRPr="00B87B3A" w:rsidRDefault="006E7788" w:rsidP="006E7788">
            <w:pPr>
              <w:spacing w:after="240"/>
              <w:rPr>
                <w:rFonts w:ascii="Arial" w:hAnsi="Arial" w:cs="Arial"/>
                <w:b/>
                <w:bCs/>
              </w:rPr>
            </w:pPr>
          </w:p>
        </w:tc>
        <w:tc>
          <w:tcPr>
            <w:tcW w:w="7625" w:type="dxa"/>
          </w:tcPr>
          <w:p w14:paraId="5744BB99"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6E7788" w:rsidRPr="00F96CF5" w:rsidRDefault="006E7788" w:rsidP="006E7788">
            <w:pPr>
              <w:autoSpaceDE w:val="0"/>
              <w:autoSpaceDN w:val="0"/>
              <w:adjustRightInd w:val="0"/>
              <w:rPr>
                <w:rFonts w:ascii="Arial" w:hAnsi="Arial" w:cs="Arial"/>
                <w:szCs w:val="22"/>
                <w:lang w:eastAsia="en-GB"/>
              </w:rPr>
            </w:pPr>
          </w:p>
          <w:p w14:paraId="0D840C3B"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lastRenderedPageBreak/>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098263B4" w:rsidR="006E7788" w:rsidRPr="00B87B3A" w:rsidRDefault="006E7788" w:rsidP="00916BEC">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p>
        </w:tc>
      </w:tr>
      <w:tr w:rsidR="006E7788" w14:paraId="3C039137" w14:textId="77777777" w:rsidTr="00123BEA">
        <w:trPr>
          <w:gridAfter w:val="1"/>
          <w:wAfter w:w="29" w:type="dxa"/>
        </w:trPr>
        <w:tc>
          <w:tcPr>
            <w:tcW w:w="2695" w:type="dxa"/>
          </w:tcPr>
          <w:p w14:paraId="18C7B1DD" w14:textId="77777777" w:rsidR="006E7788" w:rsidRDefault="006E7788" w:rsidP="006E7788">
            <w:pPr>
              <w:spacing w:after="240"/>
              <w:rPr>
                <w:rFonts w:ascii="Arial" w:hAnsi="Arial" w:cs="Arial"/>
                <w:b/>
                <w:bCs/>
              </w:rPr>
            </w:pPr>
            <w:r>
              <w:rPr>
                <w:rFonts w:ascii="Arial" w:hAnsi="Arial" w:cs="Arial"/>
                <w:b/>
                <w:bCs/>
              </w:rPr>
              <w:lastRenderedPageBreak/>
              <w:t>"Insurance Performance Bond"</w:t>
            </w:r>
          </w:p>
        </w:tc>
        <w:tc>
          <w:tcPr>
            <w:tcW w:w="7625" w:type="dxa"/>
          </w:tcPr>
          <w:p w14:paraId="3FFF30E5" w14:textId="77777777" w:rsidR="006E7788" w:rsidRDefault="006E7788" w:rsidP="006E7788">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6E7788" w14:paraId="4AE87858" w14:textId="77777777" w:rsidTr="00123BEA">
        <w:trPr>
          <w:gridAfter w:val="1"/>
          <w:wAfter w:w="29" w:type="dxa"/>
        </w:trPr>
        <w:tc>
          <w:tcPr>
            <w:tcW w:w="2695" w:type="dxa"/>
          </w:tcPr>
          <w:p w14:paraId="6FE6C484" w14:textId="77777777" w:rsidR="006E7788" w:rsidRDefault="006E7788" w:rsidP="006E7788">
            <w:pPr>
              <w:spacing w:after="240"/>
              <w:rPr>
                <w:rFonts w:ascii="Arial" w:hAnsi="Arial" w:cs="Arial"/>
                <w:b/>
                <w:bCs/>
              </w:rPr>
            </w:pPr>
            <w:r>
              <w:rPr>
                <w:rFonts w:ascii="Arial" w:hAnsi="Arial" w:cs="Arial"/>
                <w:b/>
                <w:bCs/>
              </w:rPr>
              <w:t>"Intellectual Property" or "IPRs"</w:t>
            </w:r>
          </w:p>
        </w:tc>
        <w:tc>
          <w:tcPr>
            <w:tcW w:w="7625" w:type="dxa"/>
          </w:tcPr>
          <w:p w14:paraId="030DFE7B" w14:textId="5F0EF350" w:rsidR="00E04415" w:rsidRDefault="006E7788" w:rsidP="00916BEC">
            <w:pPr>
              <w:spacing w:after="240"/>
              <w:jc w:val="both"/>
              <w:rPr>
                <w:rFonts w:ascii="Arial" w:hAnsi="Arial" w:cs="Arial"/>
              </w:rPr>
            </w:pPr>
            <w:r>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5B061B" w14:paraId="39BE5E76" w14:textId="77777777" w:rsidTr="00123BEA">
        <w:trPr>
          <w:gridAfter w:val="1"/>
          <w:wAfter w:w="29" w:type="dxa"/>
        </w:trPr>
        <w:tc>
          <w:tcPr>
            <w:tcW w:w="2695" w:type="dxa"/>
          </w:tcPr>
          <w:p w14:paraId="76CB8BFA" w14:textId="30669253" w:rsidR="005B061B" w:rsidRDefault="005B061B" w:rsidP="006E7788">
            <w:pPr>
              <w:spacing w:after="240"/>
              <w:rPr>
                <w:rFonts w:ascii="Arial" w:hAnsi="Arial" w:cs="Arial"/>
                <w:b/>
                <w:bCs/>
              </w:rPr>
            </w:pPr>
            <w:r>
              <w:rPr>
                <w:rFonts w:ascii="Arial" w:hAnsi="Arial" w:cs="Arial"/>
                <w:b/>
                <w:bCs/>
              </w:rPr>
              <w:t>“Interactivity</w:t>
            </w:r>
            <w:r w:rsidR="00F8108A">
              <w:rPr>
                <w:rFonts w:ascii="Arial" w:hAnsi="Arial" w:cs="Arial"/>
                <w:b/>
                <w:bCs/>
              </w:rPr>
              <w:t>”</w:t>
            </w:r>
          </w:p>
        </w:tc>
        <w:tc>
          <w:tcPr>
            <w:tcW w:w="7625" w:type="dxa"/>
          </w:tcPr>
          <w:p w14:paraId="79C5F113" w14:textId="6A0844A1" w:rsidR="005B061B" w:rsidRPr="00F8108A" w:rsidRDefault="00F8108A" w:rsidP="006E7788">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sidR="00A25CFC">
              <w:rPr>
                <w:rFonts w:ascii="Arial" w:hAnsi="Arial" w:cs="Arial"/>
              </w:rPr>
              <w:t xml:space="preserve">using or connecting </w:t>
            </w:r>
            <w:r w:rsidRPr="00F8108A">
              <w:rPr>
                <w:rFonts w:ascii="Arial" w:hAnsi="Arial" w:cs="Arial"/>
              </w:rPr>
              <w:t xml:space="preserve">to the same part of the </w:t>
            </w:r>
            <w:r w:rsidR="00BE1671" w:rsidRPr="00BE1671">
              <w:rPr>
                <w:rFonts w:ascii="Arial" w:hAnsi="Arial" w:cs="Arial"/>
                <w:b/>
                <w:bCs/>
              </w:rPr>
              <w:t>Total System</w:t>
            </w:r>
            <w:r w:rsidR="00BE1671">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sidR="00DE3AF2">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F8108A" w14:paraId="537FB3C6" w14:textId="77777777" w:rsidTr="00123BEA">
        <w:trPr>
          <w:gridAfter w:val="1"/>
          <w:wAfter w:w="29" w:type="dxa"/>
        </w:trPr>
        <w:tc>
          <w:tcPr>
            <w:tcW w:w="2695" w:type="dxa"/>
          </w:tcPr>
          <w:p w14:paraId="4872098E" w14:textId="501E8924" w:rsidR="00F8108A" w:rsidRPr="00A322E8" w:rsidRDefault="00A322E8" w:rsidP="006E7788">
            <w:pPr>
              <w:pStyle w:val="BodyText"/>
              <w:rPr>
                <w:rFonts w:ascii="Arial" w:hAnsi="Arial" w:cs="Arial"/>
                <w:b/>
                <w:bCs/>
              </w:rPr>
            </w:pPr>
            <w:r w:rsidRPr="001A739C">
              <w:rPr>
                <w:rFonts w:ascii="Arial" w:hAnsi="Arial" w:cs="Arial"/>
                <w:b/>
                <w:bCs/>
              </w:rPr>
              <w:t>“Interactivity Policy”</w:t>
            </w:r>
          </w:p>
        </w:tc>
        <w:tc>
          <w:tcPr>
            <w:tcW w:w="7625" w:type="dxa"/>
          </w:tcPr>
          <w:p w14:paraId="59E579D5" w14:textId="35F2C335" w:rsidR="00F8108A" w:rsidRPr="00A322E8" w:rsidRDefault="00A322E8" w:rsidP="006E7788">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6E7788" w14:paraId="6FB8707E" w14:textId="77777777" w:rsidTr="00123BEA">
        <w:trPr>
          <w:gridAfter w:val="1"/>
          <w:wAfter w:w="29" w:type="dxa"/>
        </w:trPr>
        <w:tc>
          <w:tcPr>
            <w:tcW w:w="2695" w:type="dxa"/>
          </w:tcPr>
          <w:p w14:paraId="535DA2A2" w14:textId="77777777" w:rsidR="006E7788" w:rsidRDefault="006E7788" w:rsidP="006E7788">
            <w:pPr>
              <w:pStyle w:val="BodyText"/>
              <w:rPr>
                <w:rFonts w:ascii="Arial" w:hAnsi="Arial" w:cs="Arial"/>
                <w:b/>
                <w:bCs/>
              </w:rPr>
            </w:pPr>
            <w:r>
              <w:rPr>
                <w:rFonts w:ascii="Arial" w:hAnsi="Arial" w:cs="Arial"/>
                <w:b/>
                <w:bCs/>
              </w:rPr>
              <w:t>"Interconnected System Operator"</w:t>
            </w:r>
          </w:p>
        </w:tc>
        <w:tc>
          <w:tcPr>
            <w:tcW w:w="7625" w:type="dxa"/>
          </w:tcPr>
          <w:p w14:paraId="4A350973"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10E5737" w14:textId="77777777" w:rsidTr="00123BEA">
        <w:trPr>
          <w:gridAfter w:val="1"/>
          <w:wAfter w:w="29" w:type="dxa"/>
        </w:trPr>
        <w:tc>
          <w:tcPr>
            <w:tcW w:w="2695" w:type="dxa"/>
          </w:tcPr>
          <w:p w14:paraId="11C08B4F" w14:textId="77777777" w:rsidR="006E7788" w:rsidRDefault="006E7788" w:rsidP="006E7788">
            <w:pPr>
              <w:pStyle w:val="BodyText"/>
              <w:rPr>
                <w:rFonts w:ascii="Arial" w:hAnsi="Arial" w:cs="Arial"/>
                <w:b/>
                <w:bCs/>
              </w:rPr>
            </w:pPr>
            <w:r>
              <w:rPr>
                <w:rFonts w:ascii="Arial" w:hAnsi="Arial" w:cs="Arial"/>
                <w:b/>
                <w:bCs/>
              </w:rPr>
              <w:t>"Interconnector"</w:t>
            </w:r>
          </w:p>
        </w:tc>
        <w:tc>
          <w:tcPr>
            <w:tcW w:w="7625" w:type="dxa"/>
          </w:tcPr>
          <w:p w14:paraId="66DDABA2" w14:textId="0CA45C6A" w:rsidR="006E7788" w:rsidRDefault="006E7788" w:rsidP="00916BE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818EF0" w14:textId="77777777" w:rsidTr="00123BEA">
        <w:trPr>
          <w:gridAfter w:val="1"/>
          <w:wAfter w:w="29" w:type="dxa"/>
        </w:trPr>
        <w:tc>
          <w:tcPr>
            <w:tcW w:w="2695" w:type="dxa"/>
          </w:tcPr>
          <w:p w14:paraId="7E34D25C" w14:textId="77777777" w:rsidR="006E7788" w:rsidRDefault="006E7788" w:rsidP="006E7788">
            <w:pPr>
              <w:pStyle w:val="BodyText"/>
              <w:rPr>
                <w:rFonts w:ascii="Arial" w:hAnsi="Arial" w:cs="Arial"/>
                <w:b/>
                <w:bCs/>
              </w:rPr>
            </w:pPr>
            <w:r w:rsidRPr="004037A8">
              <w:rPr>
                <w:rFonts w:ascii="Arial" w:hAnsi="Arial" w:cs="Arial"/>
                <w:b/>
              </w:rPr>
              <w:t>“Interconnector Adjustment Payments”</w:t>
            </w:r>
          </w:p>
        </w:tc>
        <w:tc>
          <w:tcPr>
            <w:tcW w:w="7625" w:type="dxa"/>
          </w:tcPr>
          <w:p w14:paraId="33B421CD" w14:textId="02606D51" w:rsidR="006E7788" w:rsidRDefault="010D3781" w:rsidP="006E7788">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w:t>
            </w:r>
            <w:r w:rsidR="52406423" w:rsidRPr="5659255A">
              <w:rPr>
                <w:rFonts w:ascii="Arial" w:hAnsi="Arial" w:cs="Arial"/>
              </w:rPr>
              <w:t xml:space="preserve"> the ESO Licence condition F3 Part C</w:t>
            </w:r>
            <w:r w:rsidRPr="5659255A">
              <w:rPr>
                <w:rFonts w:ascii="Arial" w:hAnsi="Arial" w:cs="Arial"/>
              </w:rPr>
              <w:t xml:space="preserve"> </w:t>
            </w:r>
            <w:r w:rsidR="178746C4" w:rsidRPr="5659255A">
              <w:rPr>
                <w:rFonts w:ascii="Arial" w:hAnsi="Arial" w:cs="Arial"/>
              </w:rPr>
              <w:t xml:space="preserve"> Pass-through (PTt);</w:t>
            </w:r>
          </w:p>
        </w:tc>
      </w:tr>
      <w:tr w:rsidR="006E7788" w14:paraId="7F1DF725" w14:textId="77777777" w:rsidTr="00123BEA">
        <w:trPr>
          <w:gridAfter w:val="1"/>
          <w:wAfter w:w="29" w:type="dxa"/>
        </w:trPr>
        <w:tc>
          <w:tcPr>
            <w:tcW w:w="2695" w:type="dxa"/>
          </w:tcPr>
          <w:p w14:paraId="25556262" w14:textId="77777777" w:rsidR="006E7788" w:rsidRDefault="006E7788" w:rsidP="006E7788">
            <w:pPr>
              <w:pStyle w:val="BodyText"/>
              <w:rPr>
                <w:rFonts w:ascii="Arial" w:hAnsi="Arial" w:cs="Arial"/>
                <w:b/>
                <w:bCs/>
              </w:rPr>
            </w:pPr>
            <w:r>
              <w:rPr>
                <w:rFonts w:ascii="Arial" w:hAnsi="Arial" w:cs="Arial"/>
                <w:b/>
                <w:bCs/>
              </w:rPr>
              <w:t>“Interconnector Asset Owner”</w:t>
            </w:r>
          </w:p>
        </w:tc>
        <w:tc>
          <w:tcPr>
            <w:tcW w:w="7625" w:type="dxa"/>
          </w:tcPr>
          <w:p w14:paraId="57AC113B"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6E7788" w14:paraId="48DF7F19" w14:textId="77777777" w:rsidTr="00123BEA">
        <w:trPr>
          <w:gridAfter w:val="1"/>
          <w:wAfter w:w="29" w:type="dxa"/>
        </w:trPr>
        <w:tc>
          <w:tcPr>
            <w:tcW w:w="2695" w:type="dxa"/>
          </w:tcPr>
          <w:p w14:paraId="5D091222" w14:textId="77777777" w:rsidR="006E7788" w:rsidRDefault="006E7788" w:rsidP="006E7788">
            <w:pPr>
              <w:pStyle w:val="BodyText"/>
              <w:rPr>
                <w:rFonts w:ascii="Arial" w:hAnsi="Arial" w:cs="Arial"/>
                <w:b/>
                <w:bCs/>
              </w:rPr>
            </w:pPr>
            <w:r>
              <w:rPr>
                <w:rFonts w:ascii="Arial" w:hAnsi="Arial" w:cs="Arial"/>
                <w:b/>
                <w:bCs/>
              </w:rPr>
              <w:t>"Interconnector Error Administrator"</w:t>
            </w:r>
          </w:p>
        </w:tc>
        <w:tc>
          <w:tcPr>
            <w:tcW w:w="7625" w:type="dxa"/>
          </w:tcPr>
          <w:p w14:paraId="4009892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A5BF489" w14:textId="77777777" w:rsidTr="00123BEA">
        <w:trPr>
          <w:gridAfter w:val="1"/>
          <w:wAfter w:w="29" w:type="dxa"/>
        </w:trPr>
        <w:tc>
          <w:tcPr>
            <w:tcW w:w="2695" w:type="dxa"/>
          </w:tcPr>
          <w:p w14:paraId="411BCB6E" w14:textId="77777777" w:rsidR="006E7788" w:rsidRDefault="006E7788" w:rsidP="006E7788">
            <w:pPr>
              <w:pStyle w:val="BodyText"/>
              <w:rPr>
                <w:rFonts w:ascii="Arial" w:hAnsi="Arial" w:cs="Arial"/>
                <w:b/>
                <w:bCs/>
              </w:rPr>
            </w:pPr>
            <w:r>
              <w:rPr>
                <w:rFonts w:ascii="Arial" w:hAnsi="Arial" w:cs="Arial"/>
                <w:b/>
                <w:bCs/>
              </w:rPr>
              <w:t>"Interconnector Owner"</w:t>
            </w:r>
          </w:p>
        </w:tc>
        <w:tc>
          <w:tcPr>
            <w:tcW w:w="7625" w:type="dxa"/>
          </w:tcPr>
          <w:p w14:paraId="625823A2"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6E7788" w14:paraId="5F095AE7" w14:textId="77777777" w:rsidTr="00123BEA">
        <w:trPr>
          <w:gridAfter w:val="1"/>
          <w:wAfter w:w="29" w:type="dxa"/>
        </w:trPr>
        <w:tc>
          <w:tcPr>
            <w:tcW w:w="2695" w:type="dxa"/>
          </w:tcPr>
          <w:p w14:paraId="479B8244" w14:textId="77777777" w:rsidR="006E7788" w:rsidRDefault="006E7788" w:rsidP="006E7788">
            <w:pPr>
              <w:pStyle w:val="BodyText"/>
              <w:rPr>
                <w:rFonts w:ascii="Arial" w:hAnsi="Arial" w:cs="Arial"/>
                <w:b/>
                <w:bCs/>
              </w:rPr>
            </w:pPr>
            <w:r>
              <w:rPr>
                <w:rFonts w:ascii="Arial" w:hAnsi="Arial" w:cs="Arial"/>
                <w:b/>
                <w:bCs/>
              </w:rPr>
              <w:lastRenderedPageBreak/>
              <w:t>"Interconnector User"</w:t>
            </w:r>
          </w:p>
        </w:tc>
        <w:tc>
          <w:tcPr>
            <w:tcW w:w="7625" w:type="dxa"/>
          </w:tcPr>
          <w:p w14:paraId="33E13ED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6E7788" w:rsidRDefault="006E7788" w:rsidP="00916BEC">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6E7788" w:rsidRPr="006A6C50" w14:paraId="5F6A5BA7" w14:textId="77777777" w:rsidTr="00123BEA">
        <w:trPr>
          <w:gridAfter w:val="1"/>
          <w:wAfter w:w="29" w:type="dxa"/>
        </w:trPr>
        <w:tc>
          <w:tcPr>
            <w:tcW w:w="2695" w:type="dxa"/>
          </w:tcPr>
          <w:p w14:paraId="04F14123" w14:textId="77777777" w:rsidR="006E7788" w:rsidRDefault="006E7788" w:rsidP="006E7788">
            <w:pPr>
              <w:pStyle w:val="BodyText"/>
              <w:rPr>
                <w:rFonts w:ascii="Arial" w:hAnsi="Arial" w:cs="Arial"/>
                <w:b/>
                <w:bCs/>
              </w:rPr>
            </w:pPr>
            <w:r>
              <w:rPr>
                <w:rFonts w:ascii="Arial" w:hAnsi="Arial" w:cs="Arial"/>
                <w:b/>
                <w:bCs/>
              </w:rPr>
              <w:t>“Interconnector User Commitment Capacity”</w:t>
            </w:r>
          </w:p>
        </w:tc>
        <w:tc>
          <w:tcPr>
            <w:tcW w:w="7625" w:type="dxa"/>
          </w:tcPr>
          <w:p w14:paraId="365CA0CD" w14:textId="77777777" w:rsidR="006E7788" w:rsidRPr="0005076C" w:rsidRDefault="006E7788" w:rsidP="006E7788">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6E7788" w:rsidRPr="006A6C50" w:rsidRDefault="006E7788" w:rsidP="006E7788">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6E7788" w:rsidRPr="006A6C50" w14:paraId="389EA83A" w14:textId="77777777" w:rsidTr="00123BEA">
        <w:trPr>
          <w:gridAfter w:val="1"/>
          <w:wAfter w:w="29" w:type="dxa"/>
        </w:trPr>
        <w:tc>
          <w:tcPr>
            <w:tcW w:w="2695" w:type="dxa"/>
          </w:tcPr>
          <w:p w14:paraId="0E4AEF36" w14:textId="77777777" w:rsidR="006E7788" w:rsidRDefault="006E7788" w:rsidP="006E7788">
            <w:pPr>
              <w:pStyle w:val="BodyText"/>
              <w:rPr>
                <w:rFonts w:ascii="Arial" w:hAnsi="Arial" w:cs="Arial"/>
                <w:b/>
                <w:bCs/>
              </w:rPr>
            </w:pPr>
            <w:r>
              <w:rPr>
                <w:rFonts w:ascii="Arial" w:hAnsi="Arial" w:cs="Arial"/>
                <w:b/>
                <w:bCs/>
              </w:rPr>
              <w:t>“Interconnector Voting Sub-Group”</w:t>
            </w:r>
          </w:p>
        </w:tc>
        <w:tc>
          <w:tcPr>
            <w:tcW w:w="7625" w:type="dxa"/>
          </w:tcPr>
          <w:p w14:paraId="6BC7A06A" w14:textId="77777777" w:rsidR="006E7788" w:rsidRPr="0034202B" w:rsidRDefault="006E7788" w:rsidP="006E7788">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6E7788" w:rsidRPr="0034202B" w:rsidRDefault="006E7788" w:rsidP="00DC5D2E">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6E7788" w:rsidRPr="0005076C" w:rsidRDefault="006E7788" w:rsidP="00DC5D2E">
            <w:pPr>
              <w:numPr>
                <w:ilvl w:val="0"/>
                <w:numId w:val="43"/>
              </w:numPr>
              <w:spacing w:after="240"/>
              <w:jc w:val="both"/>
              <w:rPr>
                <w:rFonts w:ascii="Arial" w:hAnsi="Arial" w:cs="Arial"/>
              </w:rPr>
            </w:pPr>
            <w:r w:rsidRPr="00433F8A">
              <w:rPr>
                <w:rFonts w:ascii="Arial" w:hAnsi="Arial" w:cs="Arial"/>
                <w:b/>
              </w:rPr>
              <w:t>Interconnector Users</w:t>
            </w:r>
          </w:p>
        </w:tc>
      </w:tr>
      <w:tr w:rsidR="006E7788" w14:paraId="0E65C0E7" w14:textId="77777777" w:rsidTr="00123BEA">
        <w:trPr>
          <w:gridAfter w:val="1"/>
          <w:wAfter w:w="29" w:type="dxa"/>
        </w:trPr>
        <w:tc>
          <w:tcPr>
            <w:tcW w:w="2695" w:type="dxa"/>
          </w:tcPr>
          <w:p w14:paraId="39A8869F" w14:textId="77777777" w:rsidR="006E7788" w:rsidRDefault="006E7788" w:rsidP="006E7788">
            <w:pPr>
              <w:pStyle w:val="BodyText"/>
              <w:rPr>
                <w:rFonts w:ascii="Arial" w:hAnsi="Arial" w:cs="Arial"/>
                <w:b/>
                <w:bCs/>
              </w:rPr>
            </w:pPr>
            <w:r>
              <w:rPr>
                <w:rFonts w:ascii="Arial" w:hAnsi="Arial" w:cs="Arial"/>
                <w:b/>
                <w:bCs/>
              </w:rPr>
              <w:t>"Interface Agreement"</w:t>
            </w:r>
          </w:p>
          <w:p w14:paraId="11415B87" w14:textId="77777777" w:rsidR="006E7788" w:rsidRDefault="006E7788" w:rsidP="006E7788">
            <w:pPr>
              <w:pStyle w:val="BodyText"/>
              <w:rPr>
                <w:rFonts w:ascii="Arial" w:hAnsi="Arial" w:cs="Arial"/>
                <w:b/>
                <w:bCs/>
              </w:rPr>
            </w:pPr>
          </w:p>
        </w:tc>
        <w:tc>
          <w:tcPr>
            <w:tcW w:w="7625" w:type="dxa"/>
          </w:tcPr>
          <w:p w14:paraId="136114C0" w14:textId="77777777" w:rsidR="006E7788" w:rsidRDefault="006E7788" w:rsidP="006E7788">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6E7788" w14:paraId="499519DF" w14:textId="77777777" w:rsidTr="00123BEA">
        <w:trPr>
          <w:gridAfter w:val="1"/>
          <w:wAfter w:w="29" w:type="dxa"/>
        </w:trPr>
        <w:tc>
          <w:tcPr>
            <w:tcW w:w="2695" w:type="dxa"/>
          </w:tcPr>
          <w:p w14:paraId="70A60567" w14:textId="77777777" w:rsidR="006E7788" w:rsidRDefault="006E7788" w:rsidP="006E7788">
            <w:pPr>
              <w:rPr>
                <w:rFonts w:ascii="Arial" w:hAnsi="Arial" w:cs="Arial"/>
                <w:b/>
              </w:rPr>
            </w:pPr>
            <w:r>
              <w:rPr>
                <w:rFonts w:ascii="Arial" w:hAnsi="Arial" w:cs="Arial"/>
                <w:b/>
              </w:rPr>
              <w:t>“Interim Connect and Manage Arrangements”</w:t>
            </w:r>
          </w:p>
        </w:tc>
        <w:tc>
          <w:tcPr>
            <w:tcW w:w="7625" w:type="dxa"/>
          </w:tcPr>
          <w:p w14:paraId="2C2A360F" w14:textId="77777777" w:rsidR="006E7788" w:rsidRDefault="006E7788" w:rsidP="006E7788">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6E7788" w:rsidRDefault="006E7788" w:rsidP="006E7788">
            <w:pPr>
              <w:jc w:val="both"/>
              <w:rPr>
                <w:rFonts w:ascii="Arial" w:hAnsi="Arial" w:cs="Arial"/>
              </w:rPr>
            </w:pPr>
          </w:p>
        </w:tc>
      </w:tr>
      <w:tr w:rsidR="006E7788" w14:paraId="5D6E37CE" w14:textId="77777777" w:rsidTr="00123BEA">
        <w:trPr>
          <w:gridAfter w:val="1"/>
          <w:wAfter w:w="29" w:type="dxa"/>
        </w:trPr>
        <w:tc>
          <w:tcPr>
            <w:tcW w:w="2695" w:type="dxa"/>
          </w:tcPr>
          <w:p w14:paraId="780E5DE5"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6E7788" w:rsidRPr="00D05254" w:rsidRDefault="006E7788" w:rsidP="006E7788">
            <w:pPr>
              <w:rPr>
                <w:rFonts w:ascii="Arial" w:hAnsi="Arial" w:cs="Arial"/>
                <w:szCs w:val="22"/>
              </w:rPr>
            </w:pPr>
          </w:p>
        </w:tc>
        <w:tc>
          <w:tcPr>
            <w:tcW w:w="7625" w:type="dxa"/>
          </w:tcPr>
          <w:p w14:paraId="3FEF6122"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6ADD76DF" w14:textId="77777777" w:rsidTr="00123BEA">
        <w:trPr>
          <w:gridAfter w:val="1"/>
          <w:wAfter w:w="29" w:type="dxa"/>
        </w:trPr>
        <w:tc>
          <w:tcPr>
            <w:tcW w:w="2695" w:type="dxa"/>
          </w:tcPr>
          <w:p w14:paraId="685FCD99" w14:textId="77777777" w:rsidR="006E7788" w:rsidRPr="00D05254" w:rsidRDefault="006E7788" w:rsidP="006E7788">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7625" w:type="dxa"/>
          </w:tcPr>
          <w:p w14:paraId="3E5F58C6"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7784A565" w14:textId="77777777" w:rsidTr="00123BEA">
        <w:trPr>
          <w:gridAfter w:val="1"/>
          <w:wAfter w:w="29" w:type="dxa"/>
        </w:trPr>
        <w:tc>
          <w:tcPr>
            <w:tcW w:w="2695" w:type="dxa"/>
          </w:tcPr>
          <w:p w14:paraId="4D264C23" w14:textId="77777777" w:rsidR="006E7788" w:rsidRPr="00D05254" w:rsidRDefault="006E7788" w:rsidP="006E7788">
            <w:pPr>
              <w:rPr>
                <w:rFonts w:ascii="Arial" w:hAnsi="Arial" w:cs="Arial"/>
                <w:b/>
                <w:szCs w:val="22"/>
              </w:rPr>
            </w:pPr>
          </w:p>
          <w:p w14:paraId="5143AFC2"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7625" w:type="dxa"/>
          </w:tcPr>
          <w:p w14:paraId="2CBA8589" w14:textId="77777777" w:rsidR="006E7788" w:rsidRPr="00D05254" w:rsidRDefault="006E7788" w:rsidP="006E7788">
            <w:pPr>
              <w:jc w:val="both"/>
              <w:rPr>
                <w:rFonts w:ascii="Arial" w:hAnsi="Arial" w:cs="Arial"/>
                <w:szCs w:val="22"/>
              </w:rPr>
            </w:pPr>
          </w:p>
          <w:p w14:paraId="0AA1AD5E"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4EBBE019" w14:textId="77777777" w:rsidTr="00123BEA">
        <w:trPr>
          <w:gridAfter w:val="1"/>
          <w:wAfter w:w="29" w:type="dxa"/>
        </w:trPr>
        <w:tc>
          <w:tcPr>
            <w:tcW w:w="2695" w:type="dxa"/>
          </w:tcPr>
          <w:p w14:paraId="36CA0103" w14:textId="77777777" w:rsidR="006E7788" w:rsidRDefault="006E7788" w:rsidP="006E7788">
            <w:pPr>
              <w:pStyle w:val="BodyText"/>
              <w:rPr>
                <w:rFonts w:ascii="Arial" w:hAnsi="Arial" w:cs="Arial"/>
                <w:b/>
                <w:bCs/>
              </w:rPr>
            </w:pPr>
            <w:r>
              <w:rPr>
                <w:rFonts w:ascii="Arial" w:hAnsi="Arial" w:cs="Arial"/>
                <w:b/>
                <w:bCs/>
              </w:rPr>
              <w:lastRenderedPageBreak/>
              <w:t>"Interim Panel and Alternate Election process"</w:t>
            </w:r>
          </w:p>
        </w:tc>
        <w:tc>
          <w:tcPr>
            <w:tcW w:w="7625" w:type="dxa"/>
          </w:tcPr>
          <w:p w14:paraId="7E95AA86" w14:textId="77777777" w:rsidR="006E7788" w:rsidRDefault="006E7788" w:rsidP="006E7788">
            <w:pPr>
              <w:pStyle w:val="BodyText"/>
              <w:jc w:val="both"/>
              <w:rPr>
                <w:rFonts w:ascii="Arial" w:hAnsi="Arial" w:cs="Arial"/>
              </w:rPr>
            </w:pPr>
            <w:r>
              <w:rPr>
                <w:rFonts w:ascii="Arial" w:hAnsi="Arial" w:cs="Arial"/>
              </w:rPr>
              <w:t>As defined in Paragraph 8A.4.3.2</w:t>
            </w:r>
          </w:p>
        </w:tc>
      </w:tr>
      <w:tr w:rsidR="006E7788" w14:paraId="5FF38E92" w14:textId="77777777" w:rsidTr="00123BEA">
        <w:trPr>
          <w:gridAfter w:val="1"/>
          <w:wAfter w:w="29" w:type="dxa"/>
        </w:trPr>
        <w:tc>
          <w:tcPr>
            <w:tcW w:w="2695" w:type="dxa"/>
          </w:tcPr>
          <w:p w14:paraId="1890FE05"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7625" w:type="dxa"/>
          </w:tcPr>
          <w:p w14:paraId="0D6DBE9E" w14:textId="77777777" w:rsidR="006E7788" w:rsidRDefault="006E7788" w:rsidP="006E7788">
            <w:pPr>
              <w:pStyle w:val="BodyText"/>
              <w:spacing w:before="120" w:after="120"/>
              <w:jc w:val="both"/>
              <w:rPr>
                <w:rFonts w:ascii="Arial" w:hAnsi="Arial" w:cs="Arial"/>
              </w:rPr>
            </w:pPr>
            <w:r>
              <w:rPr>
                <w:rFonts w:ascii="Arial" w:hAnsi="Arial" w:cs="Arial"/>
              </w:rPr>
              <w:t>where either:-</w:t>
            </w:r>
          </w:p>
          <w:p w14:paraId="46365ABC"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r>
              <w:rPr>
                <w:rFonts w:ascii="Arial" w:hAnsi="Arial" w:cs="Arial"/>
                <w:b/>
              </w:rPr>
              <w:t>Deenergisation</w:t>
            </w:r>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Emergency Deenergisation Instruction</w:t>
            </w:r>
            <w:r>
              <w:rPr>
                <w:rFonts w:ascii="Arial" w:hAnsi="Arial" w:cs="Arial"/>
              </w:rPr>
              <w:t>; or</w:t>
            </w:r>
          </w:p>
          <w:p w14:paraId="790FB075"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User Emergency Deenergisation</w:t>
            </w:r>
            <w:r>
              <w:rPr>
                <w:rFonts w:ascii="Arial" w:hAnsi="Arial" w:cs="Arial"/>
              </w:rPr>
              <w:t xml:space="preserve">;  </w:t>
            </w:r>
          </w:p>
          <w:p w14:paraId="69F17D20"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6E7788" w:rsidRDefault="4B9E9046" w:rsidP="006E7788">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r w:rsidRPr="5659255A">
              <w:rPr>
                <w:rFonts w:ascii="Arial" w:hAnsi="Arial" w:cs="Arial"/>
                <w:b/>
                <w:bCs/>
              </w:rPr>
              <w:t xml:space="preserve">National </w:t>
            </w:r>
            <w:r w:rsidR="0FA24FA5" w:rsidRPr="5659255A">
              <w:rPr>
                <w:rFonts w:ascii="Arial" w:hAnsi="Arial" w:cs="Arial"/>
                <w:b/>
                <w:bCs/>
              </w:rPr>
              <w:t xml:space="preserve"> Electricity</w:t>
            </w:r>
            <w:r w:rsidRPr="5659255A">
              <w:rPr>
                <w:rFonts w:ascii="Arial" w:hAnsi="Arial" w:cs="Arial"/>
                <w:b/>
                <w:bCs/>
              </w:rPr>
              <w:t xml:space="preserve"> Transmission System</w:t>
            </w:r>
            <w:r w:rsidRPr="5659255A">
              <w:rPr>
                <w:rFonts w:ascii="Arial" w:hAnsi="Arial" w:cs="Arial"/>
              </w:rPr>
              <w:t xml:space="preserve">; or </w:t>
            </w:r>
          </w:p>
          <w:p w14:paraId="4CD51B47" w14:textId="77777777" w:rsidR="006E7788" w:rsidRDefault="006E7788" w:rsidP="006E7788">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6E7788" w:rsidRDefault="006E7788" w:rsidP="00916BEC">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6E7788" w14:paraId="6246140E" w14:textId="77777777" w:rsidTr="00123BEA">
        <w:trPr>
          <w:gridAfter w:val="1"/>
          <w:wAfter w:w="29" w:type="dxa"/>
        </w:trPr>
        <w:tc>
          <w:tcPr>
            <w:tcW w:w="2695" w:type="dxa"/>
          </w:tcPr>
          <w:p w14:paraId="1DB15141"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7625" w:type="dxa"/>
          </w:tcPr>
          <w:p w14:paraId="3686F8C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6E7788" w:rsidRDefault="006E7788" w:rsidP="006E7788">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8pt;height:24.45pt" o:ole="">
                  <v:imagedata r:id="rId19" o:title=""/>
                </v:shape>
                <o:OLEObject Type="Embed" ProgID="Equation.3" ShapeID="_x0000_i1025" DrawAspect="Content" ObjectID="_1796465608" r:id="rId20"/>
              </w:object>
            </w:r>
          </w:p>
          <w:p w14:paraId="15D93FB6"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6E7788" w:rsidRDefault="006E7788" w:rsidP="006E7788">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1.6pt;height:55pt" o:ole="">
                  <v:imagedata r:id="rId21" o:title=""/>
                </v:shape>
                <o:OLEObject Type="Embed" ProgID="Equation.3" ShapeID="_x0000_i1026" DrawAspect="Content" ObjectID="_1796465609" r:id="rId22"/>
              </w:object>
            </w:r>
          </w:p>
          <w:p w14:paraId="758BEFA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1476CE4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lastRenderedPageBreak/>
              <w:t xml:space="preserve">n = number of complete or part complete calendar days of a </w:t>
            </w:r>
            <w:r w:rsidRPr="006A707F">
              <w:rPr>
                <w:rFonts w:ascii="Arial" w:hAnsi="Arial" w:cs="Arial"/>
                <w:b/>
              </w:rPr>
              <w:t>Relevant Interruption</w:t>
            </w:r>
          </w:p>
          <w:p w14:paraId="4A2A1445"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6E7788" w:rsidRPr="006A707F" w:rsidRDefault="003E22B2" w:rsidP="006E7788">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6E7788" w:rsidRPr="006A707F" w:rsidRDefault="003E22B2" w:rsidP="006E7788">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6E7788" w:rsidRPr="006A707F" w:rsidRDefault="006E7788" w:rsidP="006E7788">
            <w:pPr>
              <w:pStyle w:val="BodyText"/>
              <w:spacing w:before="120" w:after="120"/>
              <w:ind w:left="3"/>
              <w:jc w:val="both"/>
              <w:rPr>
                <w:rFonts w:ascii="Arial" w:hAnsi="Arial" w:cs="Arial"/>
                <w:b/>
                <w:bCs/>
              </w:rPr>
            </w:pPr>
          </w:p>
          <w:p w14:paraId="5CEA065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6E7788" w:rsidRDefault="006E7788" w:rsidP="006E7788">
            <w:pPr>
              <w:pStyle w:val="BodyText"/>
              <w:spacing w:before="120" w:after="120"/>
              <w:ind w:left="3"/>
              <w:jc w:val="both"/>
              <w:rPr>
                <w:rFonts w:ascii="Arial" w:hAnsi="Arial" w:cs="Arial"/>
              </w:rPr>
            </w:pPr>
          </w:p>
          <w:p w14:paraId="31E5E18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5B0A3A2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lastRenderedPageBreak/>
              <w:t>and after the first 24 hours of a Relevant Interruption a sum calculated as 1 above save that k shall be equal to 2.</w:t>
            </w:r>
          </w:p>
          <w:p w14:paraId="4E9DA7D9" w14:textId="77777777" w:rsidR="006E7788" w:rsidRPr="006A707F" w:rsidRDefault="006E7788" w:rsidP="006772B6">
            <w:pPr>
              <w:pStyle w:val="BodyText"/>
              <w:spacing w:before="120" w:after="120"/>
              <w:ind w:left="3"/>
              <w:rPr>
                <w:rFonts w:ascii="Arial" w:hAnsi="Arial" w:cs="Arial"/>
              </w:rPr>
            </w:pPr>
          </w:p>
          <w:p w14:paraId="113D0900"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6E7788" w:rsidRPr="006A707F" w:rsidRDefault="006E7788" w:rsidP="006E7788">
            <w:pPr>
              <w:pStyle w:val="BodyText"/>
              <w:spacing w:before="120" w:after="120"/>
              <w:ind w:left="3"/>
              <w:jc w:val="both"/>
              <w:rPr>
                <w:rFonts w:ascii="Arial" w:hAnsi="Arial" w:cs="Arial"/>
              </w:rPr>
            </w:pPr>
          </w:p>
          <w:p w14:paraId="21BF67E8"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6E7788" w:rsidRPr="006A707F" w:rsidRDefault="006E7788" w:rsidP="006E7788">
            <w:pPr>
              <w:pStyle w:val="BodyText"/>
              <w:spacing w:before="120" w:after="120"/>
              <w:ind w:left="3"/>
              <w:jc w:val="both"/>
              <w:rPr>
                <w:rFonts w:ascii="Arial" w:hAnsi="Arial" w:cs="Arial"/>
              </w:rPr>
            </w:pPr>
          </w:p>
          <w:p w14:paraId="5947DF1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6E7788" w:rsidRPr="006A707F" w:rsidRDefault="006E7788" w:rsidP="006E7788">
            <w:pPr>
              <w:pStyle w:val="BodyText"/>
              <w:spacing w:before="120" w:after="120"/>
              <w:ind w:left="3"/>
              <w:jc w:val="both"/>
              <w:rPr>
                <w:rFonts w:ascii="Arial" w:hAnsi="Arial" w:cs="Arial"/>
              </w:rPr>
            </w:pPr>
          </w:p>
          <w:p w14:paraId="1B1EE56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6E7788" w:rsidRPr="006A707F" w:rsidRDefault="006E7788" w:rsidP="006E7788">
            <w:pPr>
              <w:pStyle w:val="BodyText"/>
              <w:spacing w:before="120" w:after="120"/>
              <w:ind w:left="3"/>
              <w:jc w:val="both"/>
              <w:rPr>
                <w:rFonts w:ascii="Arial" w:hAnsi="Arial" w:cs="Arial"/>
              </w:rPr>
            </w:pPr>
          </w:p>
          <w:p w14:paraId="3238215B" w14:textId="77777777" w:rsidR="006E7788"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6E7788" w:rsidRPr="006A707F" w:rsidRDefault="006E7788" w:rsidP="006E7788">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7pt;height:53.65pt" o:ole="">
                  <v:imagedata r:id="rId30" o:title=""/>
                </v:shape>
                <o:OLEObject Type="Embed" ProgID="Equation.3" ShapeID="_x0000_i1027" DrawAspect="Content" ObjectID="_1796465610" r:id="rId31"/>
              </w:object>
            </w:r>
          </w:p>
          <w:p w14:paraId="5E6BEC5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6D55FA6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bookmarkStart w:id="69" w:name="OLE_LINK1"/>
            <w:r w:rsidRPr="006A707F">
              <w:rPr>
                <w:rFonts w:ascii="Arial" w:hAnsi="Arial" w:cs="Arial"/>
                <w:b/>
              </w:rPr>
              <w:t>Relevant Interruption</w:t>
            </w:r>
            <w:bookmarkEnd w:id="69"/>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lastRenderedPageBreak/>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6E7788" w:rsidRPr="009B7FC7" w:rsidRDefault="006E7788" w:rsidP="006E7788">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6E7788" w14:paraId="42342ADB" w14:textId="77777777" w:rsidTr="00123BEA">
        <w:trPr>
          <w:gridAfter w:val="1"/>
          <w:wAfter w:w="29" w:type="dxa"/>
        </w:trPr>
        <w:tc>
          <w:tcPr>
            <w:tcW w:w="2695" w:type="dxa"/>
          </w:tcPr>
          <w:p w14:paraId="357C50DA" w14:textId="77777777" w:rsidR="006E7788" w:rsidRDefault="006E7788" w:rsidP="006E7788">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7625" w:type="dxa"/>
          </w:tcPr>
          <w:p w14:paraId="7D368705" w14:textId="77777777" w:rsidR="006E7788" w:rsidRPr="00027F0D" w:rsidRDefault="006E7788" w:rsidP="006E7788">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6E7788" w:rsidRPr="00027F0D" w:rsidRDefault="006E7788" w:rsidP="006E7788">
            <w:pPr>
              <w:rPr>
                <w:rFonts w:ascii="Arial" w:hAnsi="Arial" w:cs="Arial"/>
                <w:szCs w:val="22"/>
                <w:lang w:eastAsia="en-GB"/>
              </w:rPr>
            </w:pPr>
          </w:p>
          <w:p w14:paraId="42FEDC76" w14:textId="77777777" w:rsidR="006E7788" w:rsidRDefault="006E7788" w:rsidP="006E7788">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6E7788" w:rsidRDefault="006E7788" w:rsidP="006E7788">
            <w:pPr>
              <w:autoSpaceDE w:val="0"/>
              <w:autoSpaceDN w:val="0"/>
              <w:adjustRightInd w:val="0"/>
              <w:rPr>
                <w:rFonts w:ascii="Arial" w:hAnsi="Arial" w:cs="Arial"/>
                <w:szCs w:val="22"/>
                <w:lang w:eastAsia="en-GB"/>
              </w:rPr>
            </w:pPr>
          </w:p>
          <w:p w14:paraId="6443B1EF"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6E7788" w:rsidRDefault="006E7788" w:rsidP="006E7788">
            <w:pPr>
              <w:autoSpaceDE w:val="0"/>
              <w:autoSpaceDN w:val="0"/>
              <w:adjustRightInd w:val="0"/>
              <w:ind w:left="2552"/>
              <w:rPr>
                <w:rFonts w:ascii="Arial" w:hAnsi="Arial" w:cs="Arial"/>
                <w:bCs/>
                <w:szCs w:val="22"/>
                <w:lang w:eastAsia="en-GB"/>
              </w:rPr>
            </w:pPr>
          </w:p>
          <w:p w14:paraId="7764609B"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w:t>
            </w:r>
            <w:r>
              <w:rPr>
                <w:rFonts w:ascii="Arial" w:hAnsi="Arial" w:cs="Arial"/>
                <w:bCs/>
                <w:szCs w:val="22"/>
                <w:lang w:eastAsia="en-GB"/>
              </w:rPr>
              <w:lastRenderedPageBreak/>
              <w:t xml:space="preserve">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6E7788" w:rsidRDefault="006E7788" w:rsidP="006E7788">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6E7788" w:rsidRPr="00027F0D" w:rsidRDefault="4B9E9046" w:rsidP="5659255A">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(i)</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User Emergency Deenergisation</w:t>
            </w:r>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 xml:space="preserve">National </w:t>
            </w:r>
            <w:r w:rsidR="5BDD353B" w:rsidRPr="5659255A">
              <w:rPr>
                <w:rFonts w:ascii="Arial" w:hAnsi="Arial" w:cs="Arial"/>
                <w:b/>
                <w:bCs/>
                <w:lang w:eastAsia="en-GB"/>
              </w:rPr>
              <w:t xml:space="preserve"> Electricity</w:t>
            </w:r>
            <w:r w:rsidRPr="5659255A">
              <w:rPr>
                <w:rFonts w:ascii="Arial" w:hAnsi="Arial" w:cs="Arial"/>
                <w:b/>
                <w:bCs/>
                <w:lang w:eastAsia="en-GB"/>
              </w:rPr>
              <w:t xml:space="preserve"> Transmission System</w:t>
            </w:r>
            <w:r w:rsidRPr="5659255A">
              <w:rPr>
                <w:rFonts w:ascii="Arial" w:hAnsi="Arial" w:cs="Arial"/>
                <w:lang w:eastAsia="en-GB"/>
              </w:rPr>
              <w:t xml:space="preserve"> giving rise to the </w:t>
            </w:r>
            <w:r w:rsidRPr="5659255A">
              <w:rPr>
                <w:rFonts w:ascii="Arial" w:hAnsi="Arial" w:cs="Arial"/>
                <w:b/>
                <w:bCs/>
                <w:lang w:eastAsia="en-GB"/>
              </w:rPr>
              <w:t>User Emergency Denergisation</w:t>
            </w:r>
            <w:r w:rsidRPr="5659255A">
              <w:rPr>
                <w:rFonts w:ascii="Arial" w:hAnsi="Arial" w:cs="Arial"/>
                <w:lang w:eastAsia="en-GB"/>
              </w:rPr>
              <w:t xml:space="preserve"> is resolved,  which shall be measured in:</w:t>
            </w:r>
          </w:p>
          <w:p w14:paraId="02EC81D6" w14:textId="77777777" w:rsidR="006E7788" w:rsidRPr="00027F0D" w:rsidRDefault="006E7788" w:rsidP="006772B6">
            <w:pPr>
              <w:autoSpaceDE w:val="0"/>
              <w:autoSpaceDN w:val="0"/>
              <w:adjustRightInd w:val="0"/>
              <w:jc w:val="both"/>
              <w:rPr>
                <w:rFonts w:ascii="Arial" w:hAnsi="Arial" w:cs="Arial"/>
                <w:bCs/>
                <w:szCs w:val="22"/>
                <w:lang w:eastAsia="en-GB"/>
              </w:rPr>
            </w:pPr>
          </w:p>
          <w:p w14:paraId="463DABF5"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6E7788" w:rsidRPr="00027F0D" w:rsidRDefault="006E7788" w:rsidP="006E7788">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6E7788" w:rsidRPr="00027F0D" w:rsidRDefault="006E7788" w:rsidP="006E7788">
            <w:pPr>
              <w:rPr>
                <w:rFonts w:ascii="Arial" w:hAnsi="Arial" w:cs="Arial"/>
                <w:szCs w:val="22"/>
                <w:lang w:eastAsia="en-GB"/>
              </w:rPr>
            </w:pPr>
          </w:p>
          <w:p w14:paraId="60785959" w14:textId="77777777" w:rsidR="006E7788" w:rsidRPr="00027F0D" w:rsidRDefault="006E7788" w:rsidP="006772B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6E7788" w:rsidRPr="00027F0D" w:rsidRDefault="006E7788" w:rsidP="006772B6">
            <w:pPr>
              <w:jc w:val="both"/>
              <w:rPr>
                <w:rFonts w:ascii="Arial" w:hAnsi="Arial" w:cs="Arial"/>
                <w:szCs w:val="22"/>
                <w:lang w:eastAsia="en-GB"/>
              </w:rPr>
            </w:pPr>
          </w:p>
          <w:p w14:paraId="5A0E6AEF"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6E7788" w:rsidRPr="00027F0D" w:rsidRDefault="006E7788" w:rsidP="006E7788">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6E7788" w:rsidRDefault="006E7788" w:rsidP="006E7788">
            <w:pPr>
              <w:pStyle w:val="BodyText"/>
              <w:tabs>
                <w:tab w:val="left" w:pos="1229"/>
              </w:tabs>
              <w:jc w:val="both"/>
              <w:rPr>
                <w:rFonts w:ascii="Arial" w:hAnsi="Arial" w:cs="Arial"/>
              </w:rPr>
            </w:pPr>
          </w:p>
        </w:tc>
      </w:tr>
      <w:tr w:rsidR="006E7788" w14:paraId="1375797F" w14:textId="77777777" w:rsidTr="00123BEA">
        <w:trPr>
          <w:gridAfter w:val="1"/>
          <w:wAfter w:w="29" w:type="dxa"/>
        </w:trPr>
        <w:tc>
          <w:tcPr>
            <w:tcW w:w="2695" w:type="dxa"/>
          </w:tcPr>
          <w:p w14:paraId="665CDF16" w14:textId="77777777" w:rsidR="006E7788" w:rsidRDefault="006E7788" w:rsidP="006E7788">
            <w:pPr>
              <w:pStyle w:val="BodyText"/>
              <w:rPr>
                <w:rFonts w:ascii="Arial" w:hAnsi="Arial" w:cs="Arial"/>
                <w:b/>
                <w:bCs/>
              </w:rPr>
            </w:pPr>
            <w:r>
              <w:rPr>
                <w:rFonts w:ascii="Arial" w:hAnsi="Arial" w:cs="Arial"/>
                <w:b/>
                <w:bCs/>
              </w:rPr>
              <w:lastRenderedPageBreak/>
              <w:t>"Intertrip Contracted Unit"</w:t>
            </w:r>
          </w:p>
        </w:tc>
        <w:tc>
          <w:tcPr>
            <w:tcW w:w="7625" w:type="dxa"/>
          </w:tcPr>
          <w:p w14:paraId="13E72C6E" w14:textId="77777777" w:rsidR="006E7788" w:rsidRDefault="006E7788" w:rsidP="006E7788">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6E7788" w:rsidRDefault="006E7788" w:rsidP="006E7788">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6E7788" w:rsidRDefault="006E7788" w:rsidP="006E7788">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6E7788" w14:paraId="6BF0AE43" w14:textId="77777777" w:rsidTr="00123BEA">
        <w:trPr>
          <w:gridAfter w:val="1"/>
          <w:wAfter w:w="29" w:type="dxa"/>
        </w:trPr>
        <w:tc>
          <w:tcPr>
            <w:tcW w:w="2695" w:type="dxa"/>
          </w:tcPr>
          <w:p w14:paraId="1CC2B94E" w14:textId="77777777" w:rsidR="006E7788" w:rsidRDefault="006E7788" w:rsidP="006E7788">
            <w:pPr>
              <w:rPr>
                <w:rFonts w:ascii="Arial" w:hAnsi="Arial" w:cs="Arial"/>
                <w:b/>
                <w:bCs/>
              </w:rPr>
            </w:pPr>
            <w:r>
              <w:rPr>
                <w:rFonts w:ascii="Arial" w:hAnsi="Arial" w:cs="Arial"/>
                <w:b/>
                <w:bCs/>
              </w:rPr>
              <w:t>"Intertrip Payment"</w:t>
            </w:r>
          </w:p>
        </w:tc>
        <w:tc>
          <w:tcPr>
            <w:tcW w:w="7625" w:type="dxa"/>
          </w:tcPr>
          <w:p w14:paraId="754BB9B4" w14:textId="77777777" w:rsidR="006E7788" w:rsidRDefault="006E7788" w:rsidP="006E7788">
            <w:pPr>
              <w:rPr>
                <w:rFonts w:ascii="Arial" w:hAnsi="Arial" w:cs="Arial"/>
              </w:rPr>
            </w:pPr>
            <w:r>
              <w:rPr>
                <w:rFonts w:ascii="Arial" w:hAnsi="Arial" w:cs="Arial"/>
              </w:rPr>
              <w:t>as defined in Paragraph 4.2A.4(c);</w:t>
            </w:r>
          </w:p>
          <w:p w14:paraId="75201C75" w14:textId="77777777" w:rsidR="006E7788" w:rsidRDefault="006E7788" w:rsidP="006E7788">
            <w:pPr>
              <w:rPr>
                <w:rFonts w:ascii="Arial" w:hAnsi="Arial" w:cs="Arial"/>
              </w:rPr>
            </w:pPr>
          </w:p>
        </w:tc>
      </w:tr>
      <w:tr w:rsidR="006E7788" w14:paraId="3EE38376" w14:textId="77777777" w:rsidTr="00123BEA">
        <w:trPr>
          <w:gridAfter w:val="1"/>
          <w:wAfter w:w="29" w:type="dxa"/>
        </w:trPr>
        <w:tc>
          <w:tcPr>
            <w:tcW w:w="2695" w:type="dxa"/>
          </w:tcPr>
          <w:p w14:paraId="0B5A20A0" w14:textId="5637C8CD" w:rsidR="006E7788" w:rsidRDefault="006E7788" w:rsidP="006E7788">
            <w:pPr>
              <w:pStyle w:val="BodyText"/>
              <w:spacing w:line="240" w:lineRule="atLeast"/>
              <w:rPr>
                <w:rFonts w:ascii="Arial" w:hAnsi="Arial" w:cs="Arial"/>
                <w:b/>
                <w:bCs/>
                <w:color w:val="000000"/>
                <w:w w:val="0"/>
              </w:rPr>
            </w:pPr>
            <w:bookmarkStart w:id="70" w:name="_DV_C135"/>
            <w:r>
              <w:rPr>
                <w:rFonts w:ascii="Arial" w:hAnsi="Arial" w:cs="Arial"/>
                <w:b/>
                <w:bCs/>
              </w:rPr>
              <w:t xml:space="preserve"> "Isolation"</w:t>
            </w:r>
            <w:bookmarkEnd w:id="70"/>
          </w:p>
        </w:tc>
        <w:tc>
          <w:tcPr>
            <w:tcW w:w="7625" w:type="dxa"/>
          </w:tcPr>
          <w:p w14:paraId="1BA25D57" w14:textId="77777777" w:rsidR="006E7788" w:rsidRDefault="006E7788" w:rsidP="006E7788">
            <w:pPr>
              <w:pStyle w:val="BodyText"/>
              <w:jc w:val="both"/>
              <w:rPr>
                <w:rFonts w:ascii="Arial" w:hAnsi="Arial" w:cs="Arial"/>
                <w:color w:val="000000"/>
                <w:w w:val="0"/>
              </w:rPr>
            </w:pPr>
            <w:bookmarkStart w:id="71" w:name="_DV_C136"/>
            <w:r>
              <w:rPr>
                <w:rFonts w:ascii="Arial" w:hAnsi="Arial" w:cs="Arial"/>
              </w:rPr>
              <w:t xml:space="preserve">as defined in the </w:t>
            </w:r>
            <w:r>
              <w:rPr>
                <w:rFonts w:ascii="Arial" w:hAnsi="Arial" w:cs="Arial"/>
                <w:b/>
              </w:rPr>
              <w:t>Grid Code</w:t>
            </w:r>
            <w:r>
              <w:rPr>
                <w:rFonts w:ascii="Arial" w:hAnsi="Arial" w:cs="Arial"/>
              </w:rPr>
              <w:t>;</w:t>
            </w:r>
            <w:bookmarkEnd w:id="71"/>
          </w:p>
        </w:tc>
      </w:tr>
      <w:tr w:rsidR="5659255A" w14:paraId="3C799188" w14:textId="77777777" w:rsidTr="00123BEA">
        <w:trPr>
          <w:gridAfter w:val="1"/>
          <w:wAfter w:w="29" w:type="dxa"/>
          <w:trHeight w:val="300"/>
        </w:trPr>
        <w:tc>
          <w:tcPr>
            <w:tcW w:w="2695" w:type="dxa"/>
          </w:tcPr>
          <w:p w14:paraId="27DA700E" w14:textId="14DC6196" w:rsidR="732150BC" w:rsidRDefault="732150BC" w:rsidP="00123BEA">
            <w:pPr>
              <w:pStyle w:val="BodyText"/>
              <w:spacing w:line="240" w:lineRule="atLeast"/>
              <w:rPr>
                <w:rFonts w:ascii="Arial" w:hAnsi="Arial" w:cs="Arial"/>
                <w:b/>
                <w:bCs/>
              </w:rPr>
            </w:pPr>
            <w:r w:rsidRPr="5659255A">
              <w:rPr>
                <w:rFonts w:ascii="Arial" w:hAnsi="Arial" w:cs="Arial"/>
                <w:b/>
                <w:bCs/>
              </w:rPr>
              <w:t>“ISOP”</w:t>
            </w:r>
          </w:p>
        </w:tc>
        <w:tc>
          <w:tcPr>
            <w:tcW w:w="7625" w:type="dxa"/>
          </w:tcPr>
          <w:p w14:paraId="3C5E3A19" w14:textId="5CE12973" w:rsidR="732150BC" w:rsidRDefault="732150BC" w:rsidP="00123BEA">
            <w:pPr>
              <w:pStyle w:val="BodyText"/>
              <w:jc w:val="both"/>
              <w:rPr>
                <w:rFonts w:ascii="Arial" w:hAnsi="Arial" w:cs="Arial"/>
              </w:rPr>
            </w:pPr>
            <w:r w:rsidRPr="5659255A">
              <w:rPr>
                <w:rFonts w:ascii="Arial" w:hAnsi="Arial" w:cs="Arial"/>
              </w:rPr>
              <w:t xml:space="preserve">Independent System Operator and Planner, </w:t>
            </w:r>
            <w:r w:rsidR="64813199" w:rsidRPr="5659255A">
              <w:rPr>
                <w:rFonts w:ascii="Arial" w:hAnsi="Arial" w:cs="Arial"/>
              </w:rPr>
              <w:t xml:space="preserve">means a person designated by the </w:t>
            </w:r>
            <w:commentRangeStart w:id="72"/>
            <w:r w:rsidR="007553E5" w:rsidRPr="5659255A">
              <w:rPr>
                <w:rFonts w:ascii="Arial" w:hAnsi="Arial" w:cs="Arial"/>
              </w:rPr>
              <w:t>Secretary</w:t>
            </w:r>
            <w:commentRangeEnd w:id="72"/>
            <w:r w:rsidR="007553E5">
              <w:rPr>
                <w:rStyle w:val="CommentReference"/>
                <w:szCs w:val="20"/>
              </w:rPr>
              <w:commentReference w:id="72"/>
            </w:r>
            <w:r w:rsidR="64813199" w:rsidRPr="5659255A">
              <w:rPr>
                <w:rFonts w:ascii="Arial" w:hAnsi="Arial" w:cs="Arial"/>
              </w:rPr>
              <w:t xml:space="preserve"> of State under section 162 of the Energy Act 2023 as the holder of the </w:t>
            </w:r>
            <w:r w:rsidR="64813199" w:rsidRPr="5659255A">
              <w:rPr>
                <w:rFonts w:ascii="Arial" w:hAnsi="Arial" w:cs="Arial"/>
                <w:b/>
                <w:bCs/>
              </w:rPr>
              <w:t>ESO Licence</w:t>
            </w:r>
            <w:r w:rsidR="64813199" w:rsidRPr="5659255A">
              <w:rPr>
                <w:rFonts w:ascii="Arial" w:hAnsi="Arial" w:cs="Arial"/>
              </w:rPr>
              <w:t xml:space="preserve">, and the </w:t>
            </w:r>
            <w:r w:rsidR="64813199" w:rsidRPr="5659255A">
              <w:rPr>
                <w:rFonts w:ascii="Arial" w:hAnsi="Arial" w:cs="Arial"/>
                <w:b/>
                <w:bCs/>
              </w:rPr>
              <w:t>GSP Licence</w:t>
            </w:r>
            <w:r w:rsidR="64813199" w:rsidRPr="5659255A">
              <w:rPr>
                <w:rFonts w:ascii="Arial" w:hAnsi="Arial" w:cs="Arial"/>
              </w:rPr>
              <w:t>. For the time being th</w:t>
            </w:r>
            <w:r w:rsidR="004791AE" w:rsidRPr="5659255A">
              <w:rPr>
                <w:rFonts w:ascii="Arial" w:hAnsi="Arial" w:cs="Arial"/>
              </w:rPr>
              <w:t xml:space="preserve">at person is </w:t>
            </w:r>
            <w:r w:rsidR="004791AE" w:rsidRPr="5659255A">
              <w:rPr>
                <w:rFonts w:ascii="Arial" w:hAnsi="Arial" w:cs="Arial"/>
                <w:b/>
                <w:bCs/>
              </w:rPr>
              <w:t>NESO</w:t>
            </w:r>
            <w:r w:rsidR="00C5038F">
              <w:rPr>
                <w:rFonts w:ascii="Arial" w:hAnsi="Arial" w:cs="Arial"/>
                <w:b/>
                <w:bCs/>
              </w:rPr>
              <w:t>;</w:t>
            </w:r>
          </w:p>
        </w:tc>
      </w:tr>
      <w:tr w:rsidR="006E7788" w14:paraId="3DC15CB9" w14:textId="77777777" w:rsidTr="00123BEA">
        <w:trPr>
          <w:gridAfter w:val="1"/>
          <w:wAfter w:w="29" w:type="dxa"/>
        </w:trPr>
        <w:tc>
          <w:tcPr>
            <w:tcW w:w="2695" w:type="dxa"/>
          </w:tcPr>
          <w:p w14:paraId="393709D4" w14:textId="77777777" w:rsidR="006E7788" w:rsidRDefault="006E7788" w:rsidP="006E7788">
            <w:pPr>
              <w:pStyle w:val="BodyText"/>
              <w:rPr>
                <w:rFonts w:ascii="Arial" w:hAnsi="Arial" w:cs="Arial"/>
                <w:b/>
                <w:bCs/>
              </w:rPr>
            </w:pPr>
            <w:r>
              <w:rPr>
                <w:rFonts w:ascii="Arial" w:hAnsi="Arial" w:cs="Arial"/>
                <w:b/>
                <w:bCs/>
              </w:rPr>
              <w:t>"Joint System Incident"</w:t>
            </w:r>
          </w:p>
        </w:tc>
        <w:tc>
          <w:tcPr>
            <w:tcW w:w="7625" w:type="dxa"/>
          </w:tcPr>
          <w:p w14:paraId="0F80DA31" w14:textId="77777777" w:rsidR="006E7788" w:rsidRDefault="006E7788" w:rsidP="006E7788">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6E7788" w:rsidRDefault="006E7788" w:rsidP="006E7788">
            <w:pPr>
              <w:pStyle w:val="subsubclauseindent"/>
              <w:tabs>
                <w:tab w:val="left" w:pos="567"/>
              </w:tabs>
              <w:ind w:left="567" w:hanging="567"/>
              <w:jc w:val="both"/>
              <w:rPr>
                <w:rFonts w:ascii="Arial" w:hAnsi="Arial" w:cs="Arial"/>
              </w:rPr>
            </w:pPr>
            <w:r>
              <w:rPr>
                <w:rFonts w:ascii="Arial" w:hAnsi="Arial" w:cs="Arial"/>
              </w:rPr>
              <w:lastRenderedPageBreak/>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6E7788" w:rsidRDefault="006E7788" w:rsidP="006E7788">
            <w:pPr>
              <w:pStyle w:val="BodyText"/>
              <w:ind w:left="568" w:hanging="567"/>
              <w:jc w:val="both"/>
              <w:rPr>
                <w:rFonts w:ascii="Arial" w:hAnsi="Arial" w:cs="Arial"/>
              </w:rPr>
            </w:pPr>
            <w:r>
              <w:rPr>
                <w:rFonts w:ascii="Arial" w:hAnsi="Arial" w:cs="Arial"/>
              </w:rPr>
              <w:t xml:space="preserve">(b)  </w:t>
            </w:r>
            <w:r w:rsidR="006772B6">
              <w:rPr>
                <w:rFonts w:ascii="Arial" w:hAnsi="Arial" w:cs="Arial"/>
              </w:rPr>
              <w:tab/>
            </w:r>
            <w:r>
              <w:rPr>
                <w:rFonts w:ascii="Arial" w:hAnsi="Arial" w:cs="Arial"/>
              </w:rPr>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6E7788" w14:paraId="47DD64B5" w14:textId="77777777" w:rsidTr="00123BEA">
        <w:trPr>
          <w:gridAfter w:val="1"/>
          <w:wAfter w:w="29" w:type="dxa"/>
        </w:trPr>
        <w:tc>
          <w:tcPr>
            <w:tcW w:w="2695" w:type="dxa"/>
          </w:tcPr>
          <w:p w14:paraId="3E0EEAE4" w14:textId="77777777" w:rsidR="006E7788" w:rsidRDefault="006E7788" w:rsidP="006E7788">
            <w:pPr>
              <w:pStyle w:val="BodyTextIndent"/>
              <w:tabs>
                <w:tab w:val="left" w:pos="1161"/>
              </w:tabs>
              <w:ind w:left="0"/>
              <w:rPr>
                <w:rFonts w:ascii="Arial" w:hAnsi="Arial" w:cs="Arial"/>
                <w:b/>
                <w:bCs/>
              </w:rPr>
            </w:pPr>
            <w:r>
              <w:rPr>
                <w:rFonts w:ascii="Arial" w:hAnsi="Arial" w:cs="Arial"/>
                <w:b/>
              </w:rPr>
              <w:lastRenderedPageBreak/>
              <w:t>"Joint Temporary TEC Exchange Users"</w:t>
            </w:r>
          </w:p>
        </w:tc>
        <w:tc>
          <w:tcPr>
            <w:tcW w:w="7625" w:type="dxa"/>
          </w:tcPr>
          <w:p w14:paraId="5D5603D2" w14:textId="77777777" w:rsidR="006E7788" w:rsidRPr="00CC2624" w:rsidRDefault="006E7788" w:rsidP="006E7788">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6E7788" w14:paraId="26F1C6DF" w14:textId="77777777" w:rsidTr="00123BEA">
        <w:trPr>
          <w:gridAfter w:val="1"/>
          <w:wAfter w:w="29" w:type="dxa"/>
        </w:trPr>
        <w:tc>
          <w:tcPr>
            <w:tcW w:w="2695" w:type="dxa"/>
          </w:tcPr>
          <w:p w14:paraId="136D504B" w14:textId="77777777" w:rsidR="006E7788" w:rsidRPr="00133810" w:rsidRDefault="006E7788" w:rsidP="006E7788">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7625" w:type="dxa"/>
          </w:tcPr>
          <w:p w14:paraId="63AE0D3C" w14:textId="77777777" w:rsidR="006E7788" w:rsidRDefault="006E7788" w:rsidP="006E7788">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6E7788" w:rsidRPr="0000119F" w:rsidRDefault="006E7788" w:rsidP="006E7788">
            <w:pPr>
              <w:tabs>
                <w:tab w:val="left" w:pos="0"/>
              </w:tabs>
              <w:rPr>
                <w:rFonts w:ascii="Arial" w:hAnsi="Arial" w:cs="Arial"/>
              </w:rPr>
            </w:pPr>
          </w:p>
        </w:tc>
      </w:tr>
      <w:tr w:rsidR="006E7788" w14:paraId="5F0DC41B" w14:textId="77777777" w:rsidTr="00123BEA">
        <w:trPr>
          <w:gridAfter w:val="1"/>
          <w:wAfter w:w="29" w:type="dxa"/>
        </w:trPr>
        <w:tc>
          <w:tcPr>
            <w:tcW w:w="2695" w:type="dxa"/>
          </w:tcPr>
          <w:p w14:paraId="24671914" w14:textId="77777777" w:rsidR="006E7788" w:rsidRDefault="006E7788" w:rsidP="006E7788">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7625" w:type="dxa"/>
          </w:tcPr>
          <w:p w14:paraId="2239D35B" w14:textId="77777777" w:rsidR="006E7788" w:rsidRDefault="006E7788" w:rsidP="006E7788">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6E7788" w:rsidRPr="0000119F" w:rsidRDefault="006E7788" w:rsidP="006E7788">
            <w:pPr>
              <w:jc w:val="both"/>
              <w:rPr>
                <w:rFonts w:ascii="Arial" w:hAnsi="Arial" w:cs="Arial"/>
                <w:szCs w:val="22"/>
              </w:rPr>
            </w:pPr>
          </w:p>
        </w:tc>
      </w:tr>
      <w:tr w:rsidR="006E7788" w14:paraId="5297EA67" w14:textId="77777777" w:rsidTr="00123BEA">
        <w:trPr>
          <w:gridAfter w:val="1"/>
          <w:wAfter w:w="29" w:type="dxa"/>
        </w:trPr>
        <w:tc>
          <w:tcPr>
            <w:tcW w:w="2695" w:type="dxa"/>
          </w:tcPr>
          <w:p w14:paraId="2E2921BE" w14:textId="77777777" w:rsidR="006E7788" w:rsidRDefault="006E7788" w:rsidP="006E7788">
            <w:pPr>
              <w:pStyle w:val="BodyText"/>
              <w:rPr>
                <w:rFonts w:ascii="Arial" w:hAnsi="Arial" w:cs="Arial"/>
                <w:b/>
                <w:bCs/>
              </w:rPr>
            </w:pPr>
            <w:r>
              <w:rPr>
                <w:rFonts w:ascii="Arial" w:hAnsi="Arial" w:cs="Arial"/>
                <w:b/>
                <w:bCs/>
              </w:rPr>
              <w:t>"Land Charge"</w:t>
            </w:r>
          </w:p>
        </w:tc>
        <w:tc>
          <w:tcPr>
            <w:tcW w:w="7625" w:type="dxa"/>
          </w:tcPr>
          <w:p w14:paraId="7B003902" w14:textId="77777777" w:rsidR="006E7788" w:rsidRPr="00CC2624" w:rsidRDefault="006E7788" w:rsidP="006E7788">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6E7788" w14:paraId="567D3F78" w14:textId="77777777" w:rsidTr="00123BEA">
        <w:trPr>
          <w:gridAfter w:val="1"/>
          <w:wAfter w:w="29" w:type="dxa"/>
        </w:trPr>
        <w:tc>
          <w:tcPr>
            <w:tcW w:w="2695" w:type="dxa"/>
          </w:tcPr>
          <w:p w14:paraId="290841D1" w14:textId="77777777" w:rsidR="006E7788" w:rsidRDefault="006E7788" w:rsidP="006E7788">
            <w:pPr>
              <w:pStyle w:val="BodyText"/>
              <w:spacing w:before="120" w:after="120"/>
              <w:rPr>
                <w:rFonts w:ascii="Arial" w:hAnsi="Arial" w:cs="Arial"/>
                <w:b/>
                <w:bCs/>
              </w:rPr>
            </w:pPr>
            <w:r>
              <w:rPr>
                <w:rFonts w:ascii="Arial" w:hAnsi="Arial" w:cs="Arial"/>
                <w:b/>
                <w:bCs/>
              </w:rPr>
              <w:t>"Large Power Station"</w:t>
            </w:r>
          </w:p>
        </w:tc>
        <w:tc>
          <w:tcPr>
            <w:tcW w:w="7625" w:type="dxa"/>
          </w:tcPr>
          <w:p w14:paraId="3CD1C4F2" w14:textId="77777777" w:rsidR="006E7788" w:rsidRDefault="006E7788" w:rsidP="006E7788">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7D52AE5" w14:textId="77777777" w:rsidTr="00123BEA">
        <w:trPr>
          <w:gridAfter w:val="1"/>
          <w:wAfter w:w="29" w:type="dxa"/>
        </w:trPr>
        <w:tc>
          <w:tcPr>
            <w:tcW w:w="2695" w:type="dxa"/>
          </w:tcPr>
          <w:p w14:paraId="1DF8CA58" w14:textId="77777777" w:rsidR="006E7788" w:rsidRDefault="006E7788" w:rsidP="006E7788">
            <w:pPr>
              <w:pStyle w:val="BodyText"/>
              <w:rPr>
                <w:rFonts w:ascii="Arial" w:hAnsi="Arial" w:cs="Arial"/>
                <w:b/>
                <w:bCs/>
              </w:rPr>
            </w:pPr>
            <w:r>
              <w:rPr>
                <w:rFonts w:ascii="Arial" w:hAnsi="Arial" w:cs="Arial"/>
                <w:b/>
                <w:bCs/>
              </w:rPr>
              <w:t>"LDTEC"</w:t>
            </w:r>
          </w:p>
        </w:tc>
        <w:tc>
          <w:tcPr>
            <w:tcW w:w="7625" w:type="dxa"/>
          </w:tcPr>
          <w:p w14:paraId="6C774D16" w14:textId="77777777" w:rsidR="006E7788" w:rsidRPr="00CC2624" w:rsidRDefault="006E7788" w:rsidP="006E7788">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6E7788" w14:paraId="5D01A000" w14:textId="77777777" w:rsidTr="00123BEA">
        <w:trPr>
          <w:gridAfter w:val="1"/>
          <w:wAfter w:w="29" w:type="dxa"/>
        </w:trPr>
        <w:tc>
          <w:tcPr>
            <w:tcW w:w="2695" w:type="dxa"/>
          </w:tcPr>
          <w:p w14:paraId="07DB6E3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7625" w:type="dxa"/>
          </w:tcPr>
          <w:p w14:paraId="08209B83" w14:textId="77777777" w:rsidR="006E7788" w:rsidRDefault="006E7788" w:rsidP="006E7788">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73" w:name="_BPDCI_72"/>
            <w:r w:rsidRPr="004D379C">
              <w:rPr>
                <w:rFonts w:ascii="Arial" w:hAnsi="Arial" w:cs="Arial"/>
                <w:lang w:val="en-US"/>
              </w:rPr>
              <w:t>;</w:t>
            </w:r>
            <w:bookmarkEnd w:id="73"/>
          </w:p>
          <w:p w14:paraId="65FAAE67" w14:textId="77777777" w:rsidR="006E7788" w:rsidRDefault="006E7788" w:rsidP="006E7788">
            <w:pPr>
              <w:autoSpaceDE w:val="0"/>
              <w:autoSpaceDN w:val="0"/>
              <w:adjustRightInd w:val="0"/>
              <w:rPr>
                <w:rFonts w:ascii="Arial" w:hAnsi="Arial" w:cs="Arial"/>
                <w:lang w:val="en-US"/>
              </w:rPr>
            </w:pPr>
          </w:p>
        </w:tc>
      </w:tr>
      <w:tr w:rsidR="006E7788" w14:paraId="329065E8" w14:textId="77777777" w:rsidTr="00123BEA">
        <w:trPr>
          <w:gridAfter w:val="1"/>
          <w:wAfter w:w="29" w:type="dxa"/>
        </w:trPr>
        <w:tc>
          <w:tcPr>
            <w:tcW w:w="2695" w:type="dxa"/>
          </w:tcPr>
          <w:p w14:paraId="226400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Block Offer"</w:t>
            </w:r>
          </w:p>
        </w:tc>
        <w:tc>
          <w:tcPr>
            <w:tcW w:w="7625" w:type="dxa"/>
          </w:tcPr>
          <w:p w14:paraId="7165F3E9" w14:textId="77777777" w:rsidR="006E7788" w:rsidRPr="004D379C" w:rsidRDefault="006E7788" w:rsidP="006E7788">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74" w:name="_BPDCD_73"/>
            <w:r w:rsidRPr="004D379C">
              <w:rPr>
                <w:rFonts w:ascii="Arial Bold" w:hAnsi="Arial Bold" w:cs="Arial"/>
                <w:b/>
                <w:lang w:val="en-US"/>
              </w:rPr>
              <w:t xml:space="preserve">The Company </w:t>
            </w:r>
            <w:bookmarkEnd w:id="74"/>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75" w:name="_BPDCI_75"/>
            <w:r w:rsidRPr="004D379C">
              <w:rPr>
                <w:rFonts w:ascii="Arial" w:hAnsi="Arial" w:cs="Arial"/>
                <w:lang w:val="en-US"/>
              </w:rPr>
              <w:t>;</w:t>
            </w:r>
            <w:bookmarkEnd w:id="75"/>
          </w:p>
          <w:p w14:paraId="6F4B307F" w14:textId="77777777" w:rsidR="006E7788" w:rsidRDefault="006E7788" w:rsidP="006E7788">
            <w:pPr>
              <w:autoSpaceDE w:val="0"/>
              <w:autoSpaceDN w:val="0"/>
              <w:adjustRightInd w:val="0"/>
              <w:jc w:val="both"/>
              <w:rPr>
                <w:rFonts w:ascii="Arial" w:hAnsi="Arial" w:cs="Arial"/>
                <w:lang w:val="en-US"/>
              </w:rPr>
            </w:pPr>
          </w:p>
        </w:tc>
      </w:tr>
      <w:tr w:rsidR="006E7788" w14:paraId="37A9E54F" w14:textId="77777777" w:rsidTr="00123BEA">
        <w:trPr>
          <w:gridAfter w:val="1"/>
          <w:wAfter w:w="29" w:type="dxa"/>
        </w:trPr>
        <w:tc>
          <w:tcPr>
            <w:tcW w:w="2695" w:type="dxa"/>
          </w:tcPr>
          <w:p w14:paraId="68A2532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Charge"</w:t>
            </w:r>
          </w:p>
        </w:tc>
        <w:tc>
          <w:tcPr>
            <w:tcW w:w="7625" w:type="dxa"/>
          </w:tcPr>
          <w:p w14:paraId="365D62F3" w14:textId="77777777" w:rsidR="006E7788" w:rsidRDefault="006E7788" w:rsidP="006E7788">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76"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76"/>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w:t>
            </w:r>
            <w:r>
              <w:rPr>
                <w:rFonts w:ascii="Arial" w:hAnsi="Arial" w:cs="Arial"/>
                <w:lang w:val="en-US"/>
              </w:rPr>
              <w:lastRenderedPageBreak/>
              <w:t xml:space="preserve">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77" w:name="_BPDCI_78"/>
            <w:r w:rsidRPr="004D379C">
              <w:rPr>
                <w:rFonts w:ascii="Arial" w:hAnsi="Arial" w:cs="Arial"/>
                <w:lang w:val="en-US"/>
              </w:rPr>
              <w:t>;</w:t>
            </w:r>
            <w:bookmarkEnd w:id="77"/>
          </w:p>
        </w:tc>
      </w:tr>
      <w:tr w:rsidR="006E7788" w14:paraId="595E15A7" w14:textId="77777777" w:rsidTr="00123BEA">
        <w:trPr>
          <w:gridAfter w:val="1"/>
          <w:wAfter w:w="29" w:type="dxa"/>
        </w:trPr>
        <w:tc>
          <w:tcPr>
            <w:tcW w:w="2695" w:type="dxa"/>
          </w:tcPr>
          <w:p w14:paraId="0BCEEA2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lastRenderedPageBreak/>
              <w:t>"LDTEC Indicative Block Offer"</w:t>
            </w:r>
          </w:p>
        </w:tc>
        <w:tc>
          <w:tcPr>
            <w:tcW w:w="7625" w:type="dxa"/>
          </w:tcPr>
          <w:p w14:paraId="1BF9CDEF" w14:textId="77777777" w:rsidR="006E7788" w:rsidRDefault="006E7788" w:rsidP="006E7788">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78" w:name="_BPDCD_79"/>
            <w:r w:rsidRPr="004D379C">
              <w:rPr>
                <w:rFonts w:ascii="Arial Bold" w:hAnsi="Arial Bold" w:cs="Arial"/>
                <w:b/>
                <w:lang w:val="en-US"/>
              </w:rPr>
              <w:t>The Company</w:t>
            </w:r>
            <w:bookmarkEnd w:id="78"/>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79" w:name="_BPDCI_81"/>
            <w:r w:rsidRPr="004D379C">
              <w:rPr>
                <w:rFonts w:ascii="Arial" w:hAnsi="Arial" w:cs="Arial"/>
                <w:color w:val="0000FF"/>
                <w:u w:val="single"/>
                <w:lang w:val="en-US"/>
              </w:rPr>
              <w:t>;</w:t>
            </w:r>
            <w:bookmarkEnd w:id="79"/>
          </w:p>
        </w:tc>
      </w:tr>
      <w:tr w:rsidR="006E7788" w14:paraId="15402802" w14:textId="77777777" w:rsidTr="00123BEA">
        <w:trPr>
          <w:gridAfter w:val="1"/>
          <w:wAfter w:w="29" w:type="dxa"/>
        </w:trPr>
        <w:tc>
          <w:tcPr>
            <w:tcW w:w="2695" w:type="dxa"/>
          </w:tcPr>
          <w:p w14:paraId="09717A9E"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7625" w:type="dxa"/>
          </w:tcPr>
          <w:p w14:paraId="6179B5CB" w14:textId="77777777" w:rsidR="006E7788" w:rsidRPr="004D379C" w:rsidRDefault="006E7788" w:rsidP="006E7788">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80" w:name="_BPDCD_82"/>
            <w:r w:rsidRPr="00F372DF">
              <w:rPr>
                <w:rFonts w:ascii="Arial" w:hAnsi="Arial" w:cs="Arial"/>
                <w:b/>
              </w:rPr>
              <w:t xml:space="preserve">The Company’s </w:t>
            </w:r>
            <w:bookmarkEnd w:id="80"/>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81" w:name="_BPDCI_84"/>
            <w:r w:rsidRPr="00F372DF">
              <w:rPr>
                <w:rFonts w:ascii="Arial" w:hAnsi="Arial" w:cs="Arial"/>
              </w:rPr>
              <w:t>;</w:t>
            </w:r>
            <w:bookmarkEnd w:id="81"/>
          </w:p>
        </w:tc>
      </w:tr>
      <w:tr w:rsidR="006E7788" w14:paraId="7A2846F6" w14:textId="77777777" w:rsidTr="00123BEA">
        <w:trPr>
          <w:gridAfter w:val="1"/>
          <w:wAfter w:w="29" w:type="dxa"/>
        </w:trPr>
        <w:tc>
          <w:tcPr>
            <w:tcW w:w="2695" w:type="dxa"/>
          </w:tcPr>
          <w:p w14:paraId="594B807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Offer"</w:t>
            </w:r>
          </w:p>
        </w:tc>
        <w:tc>
          <w:tcPr>
            <w:tcW w:w="7625" w:type="dxa"/>
          </w:tcPr>
          <w:p w14:paraId="408CF1E2" w14:textId="77777777" w:rsidR="006E7788" w:rsidRPr="00F372DF" w:rsidRDefault="006E7788" w:rsidP="006E7788">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82" w:name="_BPDCI_86"/>
            <w:r w:rsidRPr="00F372DF">
              <w:rPr>
                <w:rFonts w:ascii="Arial" w:hAnsi="Arial" w:cs="Arial"/>
              </w:rPr>
              <w:t>;</w:t>
            </w:r>
            <w:bookmarkEnd w:id="82"/>
          </w:p>
        </w:tc>
      </w:tr>
      <w:tr w:rsidR="006E7788" w14:paraId="3799B798" w14:textId="77777777" w:rsidTr="00123BEA">
        <w:trPr>
          <w:gridAfter w:val="1"/>
          <w:wAfter w:w="29" w:type="dxa"/>
        </w:trPr>
        <w:tc>
          <w:tcPr>
            <w:tcW w:w="2695" w:type="dxa"/>
          </w:tcPr>
          <w:p w14:paraId="76373FB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Period"</w:t>
            </w:r>
          </w:p>
        </w:tc>
        <w:tc>
          <w:tcPr>
            <w:tcW w:w="7625" w:type="dxa"/>
          </w:tcPr>
          <w:p w14:paraId="4094C638"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6E7788" w:rsidRPr="004D379C" w:rsidRDefault="006E7788" w:rsidP="006E7788">
            <w:pPr>
              <w:autoSpaceDE w:val="0"/>
              <w:autoSpaceDN w:val="0"/>
              <w:adjustRightInd w:val="0"/>
              <w:jc w:val="both"/>
              <w:rPr>
                <w:rFonts w:ascii="Arial" w:hAnsi="Arial" w:cs="Arial"/>
                <w:lang w:val="en-US"/>
              </w:rPr>
            </w:pPr>
          </w:p>
          <w:p w14:paraId="5ED18F2D"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6E7788" w:rsidRPr="004D379C" w:rsidRDefault="006E7788" w:rsidP="006E7788">
            <w:pPr>
              <w:autoSpaceDE w:val="0"/>
              <w:autoSpaceDN w:val="0"/>
              <w:adjustRightInd w:val="0"/>
              <w:jc w:val="both"/>
              <w:rPr>
                <w:rFonts w:ascii="Arial" w:hAnsi="Arial" w:cs="Arial"/>
                <w:lang w:val="en-US"/>
              </w:rPr>
            </w:pPr>
          </w:p>
          <w:p w14:paraId="3417FF86"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83" w:name="_BPDCD_87"/>
            <w:r w:rsidRPr="004D379C">
              <w:rPr>
                <w:rFonts w:ascii="Arial" w:hAnsi="Arial" w:cs="Arial"/>
                <w:lang w:val="en-US"/>
              </w:rPr>
              <w:t xml:space="preserve">an </w:t>
            </w:r>
            <w:bookmarkEnd w:id="83"/>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84" w:name="_BPDCI_89"/>
            <w:r w:rsidRPr="004D379C">
              <w:rPr>
                <w:rFonts w:ascii="Arial" w:hAnsi="Arial" w:cs="Arial"/>
                <w:lang w:val="en-US"/>
              </w:rPr>
              <w:t xml:space="preserve">; </w:t>
            </w:r>
            <w:r w:rsidRPr="004D379C">
              <w:rPr>
                <w:rFonts w:ascii="Arial" w:hAnsi="Arial" w:cs="Arial"/>
                <w:u w:val="double"/>
                <w:lang w:val="en-US"/>
              </w:rPr>
              <w:t xml:space="preserve"> </w:t>
            </w:r>
            <w:bookmarkEnd w:id="84"/>
          </w:p>
          <w:p w14:paraId="17B28B61" w14:textId="77777777" w:rsidR="006E7788" w:rsidRPr="004D379C" w:rsidRDefault="006E7788" w:rsidP="006E7788">
            <w:pPr>
              <w:autoSpaceDE w:val="0"/>
              <w:autoSpaceDN w:val="0"/>
              <w:adjustRightInd w:val="0"/>
              <w:jc w:val="both"/>
              <w:rPr>
                <w:rFonts w:ascii="Arial" w:hAnsi="Arial" w:cs="Arial"/>
              </w:rPr>
            </w:pPr>
          </w:p>
        </w:tc>
      </w:tr>
      <w:tr w:rsidR="006E7788" w14:paraId="1D44A306" w14:textId="77777777" w:rsidTr="00123BEA">
        <w:trPr>
          <w:gridAfter w:val="1"/>
          <w:wAfter w:w="29" w:type="dxa"/>
        </w:trPr>
        <w:tc>
          <w:tcPr>
            <w:tcW w:w="2695" w:type="dxa"/>
          </w:tcPr>
          <w:p w14:paraId="1F251444"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Profile"</w:t>
            </w:r>
          </w:p>
        </w:tc>
        <w:tc>
          <w:tcPr>
            <w:tcW w:w="7625" w:type="dxa"/>
          </w:tcPr>
          <w:p w14:paraId="6C874A92" w14:textId="77777777" w:rsidR="006E7788" w:rsidRPr="004D379C" w:rsidRDefault="006E7788" w:rsidP="006E7788">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85" w:name="_BPDCD_90"/>
            <w:r w:rsidRPr="004D379C">
              <w:rPr>
                <w:rFonts w:ascii="Arial" w:hAnsi="Arial" w:cs="Arial"/>
                <w:b/>
              </w:rPr>
              <w:t>The Company’s</w:t>
            </w:r>
            <w:r w:rsidRPr="004D379C">
              <w:rPr>
                <w:rFonts w:ascii="Arial" w:hAnsi="Arial" w:cs="Arial"/>
                <w:b/>
                <w:u w:val="double"/>
              </w:rPr>
              <w:t xml:space="preserve"> </w:t>
            </w:r>
            <w:bookmarkEnd w:id="85"/>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86" w:name="_BPDCI_92"/>
            <w:r w:rsidRPr="00F372DF">
              <w:rPr>
                <w:rFonts w:ascii="Arial" w:hAnsi="Arial" w:cs="Arial"/>
              </w:rPr>
              <w:t>;</w:t>
            </w:r>
            <w:bookmarkEnd w:id="86"/>
          </w:p>
        </w:tc>
      </w:tr>
      <w:tr w:rsidR="006E7788" w14:paraId="593F2E83" w14:textId="77777777" w:rsidTr="00123BEA">
        <w:trPr>
          <w:gridAfter w:val="1"/>
          <w:wAfter w:w="29" w:type="dxa"/>
        </w:trPr>
        <w:tc>
          <w:tcPr>
            <w:tcW w:w="2695" w:type="dxa"/>
          </w:tcPr>
          <w:p w14:paraId="6D2EEAE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w:t>
            </w:r>
          </w:p>
        </w:tc>
        <w:tc>
          <w:tcPr>
            <w:tcW w:w="7625" w:type="dxa"/>
          </w:tcPr>
          <w:p w14:paraId="3BF5A171"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87" w:name="_BPDCI_94"/>
            <w:r w:rsidRPr="00F372DF">
              <w:rPr>
                <w:rFonts w:ascii="Arial" w:hAnsi="Arial" w:cs="Arial"/>
                <w:lang w:val="en-US"/>
              </w:rPr>
              <w:t>;</w:t>
            </w:r>
            <w:bookmarkEnd w:id="87"/>
          </w:p>
        </w:tc>
      </w:tr>
      <w:tr w:rsidR="006E7788" w14:paraId="48EDF9CA" w14:textId="77777777" w:rsidTr="00123BEA">
        <w:trPr>
          <w:gridAfter w:val="1"/>
          <w:wAfter w:w="29" w:type="dxa"/>
        </w:trPr>
        <w:tc>
          <w:tcPr>
            <w:tcW w:w="2695" w:type="dxa"/>
          </w:tcPr>
          <w:p w14:paraId="67E835D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Fee"</w:t>
            </w:r>
          </w:p>
        </w:tc>
        <w:tc>
          <w:tcPr>
            <w:tcW w:w="7625" w:type="dxa"/>
          </w:tcPr>
          <w:p w14:paraId="5266B300"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88" w:name="_BPDCD_95"/>
            <w:r w:rsidRPr="004D379C">
              <w:rPr>
                <w:rFonts w:ascii="Arial" w:hAnsi="Arial" w:cs="Arial"/>
                <w:b/>
                <w:lang w:val="en-US"/>
              </w:rPr>
              <w:t>The Company</w:t>
            </w:r>
            <w:r w:rsidRPr="004D379C">
              <w:rPr>
                <w:rFonts w:ascii="Arial" w:hAnsi="Arial" w:cs="Arial"/>
                <w:b/>
                <w:u w:val="double"/>
                <w:lang w:val="en-US"/>
              </w:rPr>
              <w:t xml:space="preserve"> </w:t>
            </w:r>
            <w:bookmarkEnd w:id="88"/>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89" w:name="_BPDCI_97"/>
            <w:r w:rsidRPr="00F372DF">
              <w:rPr>
                <w:rFonts w:ascii="Arial" w:hAnsi="Arial" w:cs="Arial"/>
                <w:lang w:val="en-US"/>
              </w:rPr>
              <w:t>;</w:t>
            </w:r>
            <w:bookmarkEnd w:id="89"/>
          </w:p>
        </w:tc>
      </w:tr>
      <w:tr w:rsidR="006E7788" w14:paraId="2D9D44D8" w14:textId="77777777" w:rsidTr="00123BEA">
        <w:trPr>
          <w:gridAfter w:val="1"/>
          <w:wAfter w:w="29" w:type="dxa"/>
        </w:trPr>
        <w:tc>
          <w:tcPr>
            <w:tcW w:w="2695" w:type="dxa"/>
          </w:tcPr>
          <w:p w14:paraId="6C949EB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Form"</w:t>
            </w:r>
          </w:p>
        </w:tc>
        <w:tc>
          <w:tcPr>
            <w:tcW w:w="7625" w:type="dxa"/>
          </w:tcPr>
          <w:p w14:paraId="1C998E47" w14:textId="77777777" w:rsidR="006E7788" w:rsidRPr="004D379C" w:rsidRDefault="006E7788" w:rsidP="006E7788">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90" w:name="_BPDCI_99"/>
            <w:r w:rsidRPr="00F372DF">
              <w:rPr>
                <w:rFonts w:ascii="Arial" w:hAnsi="Arial" w:cs="Arial"/>
                <w:lang w:val="en-US"/>
              </w:rPr>
              <w:t>;</w:t>
            </w:r>
            <w:bookmarkEnd w:id="90"/>
          </w:p>
          <w:p w14:paraId="49F3EB78" w14:textId="77777777" w:rsidR="006E7788" w:rsidRPr="004D379C" w:rsidRDefault="006E7788" w:rsidP="006E7788">
            <w:pPr>
              <w:pStyle w:val="TOC2"/>
              <w:rPr>
                <w:rFonts w:ascii="Arial" w:hAnsi="Arial" w:cs="Arial"/>
              </w:rPr>
            </w:pPr>
          </w:p>
        </w:tc>
      </w:tr>
      <w:tr w:rsidR="006E7788" w14:paraId="48FB962C" w14:textId="77777777" w:rsidTr="00123BEA">
        <w:trPr>
          <w:gridAfter w:val="1"/>
          <w:wAfter w:w="29" w:type="dxa"/>
        </w:trPr>
        <w:tc>
          <w:tcPr>
            <w:tcW w:w="2695" w:type="dxa"/>
          </w:tcPr>
          <w:p w14:paraId="0566DBA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Week"</w:t>
            </w:r>
          </w:p>
        </w:tc>
        <w:tc>
          <w:tcPr>
            <w:tcW w:w="7625" w:type="dxa"/>
          </w:tcPr>
          <w:p w14:paraId="56064115"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91" w:name="_BPDCI_101"/>
            <w:r w:rsidRPr="00F372DF">
              <w:rPr>
                <w:rFonts w:ascii="Arial" w:hAnsi="Arial" w:cs="Arial"/>
                <w:lang w:val="en-US"/>
              </w:rPr>
              <w:t>;</w:t>
            </w:r>
            <w:bookmarkEnd w:id="91"/>
          </w:p>
        </w:tc>
      </w:tr>
      <w:tr w:rsidR="006E7788" w14:paraId="5732B8FC" w14:textId="77777777" w:rsidTr="00123BEA">
        <w:trPr>
          <w:gridAfter w:val="1"/>
          <w:wAfter w:w="29" w:type="dxa"/>
        </w:trPr>
        <w:tc>
          <w:tcPr>
            <w:tcW w:w="2695" w:type="dxa"/>
          </w:tcPr>
          <w:p w14:paraId="76BD0420" w14:textId="77777777" w:rsidR="006E7788" w:rsidRDefault="006E7788" w:rsidP="006E7788">
            <w:pPr>
              <w:pStyle w:val="BodyText"/>
              <w:rPr>
                <w:rFonts w:ascii="Arial" w:hAnsi="Arial" w:cs="Arial"/>
                <w:b/>
                <w:bCs/>
              </w:rPr>
            </w:pPr>
            <w:r>
              <w:rPr>
                <w:rFonts w:ascii="Arial" w:hAnsi="Arial" w:cs="Arial"/>
                <w:b/>
                <w:bCs/>
              </w:rPr>
              <w:t>"Leading"</w:t>
            </w:r>
          </w:p>
        </w:tc>
        <w:tc>
          <w:tcPr>
            <w:tcW w:w="7625" w:type="dxa"/>
          </w:tcPr>
          <w:p w14:paraId="4C544047" w14:textId="77777777" w:rsidR="006E7788" w:rsidRPr="004D379C" w:rsidRDefault="006E7788" w:rsidP="006E7788">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6E7788" w14:paraId="465C1331" w14:textId="77777777" w:rsidTr="00123BEA">
        <w:trPr>
          <w:gridAfter w:val="1"/>
          <w:wAfter w:w="29" w:type="dxa"/>
        </w:trPr>
        <w:tc>
          <w:tcPr>
            <w:tcW w:w="2695" w:type="dxa"/>
          </w:tcPr>
          <w:p w14:paraId="4FEF898A" w14:textId="77777777" w:rsidR="006E7788" w:rsidRDefault="006E7788" w:rsidP="006E7788">
            <w:pPr>
              <w:pStyle w:val="BodyText"/>
              <w:rPr>
                <w:rFonts w:ascii="Arial" w:hAnsi="Arial" w:cs="Arial"/>
                <w:b/>
                <w:bCs/>
              </w:rPr>
            </w:pPr>
            <w:r>
              <w:rPr>
                <w:rFonts w:ascii="Arial" w:hAnsi="Arial" w:cs="Arial"/>
                <w:b/>
                <w:bCs/>
              </w:rPr>
              <w:t>"Legal Challenge"</w:t>
            </w:r>
          </w:p>
        </w:tc>
        <w:tc>
          <w:tcPr>
            <w:tcW w:w="7625" w:type="dxa"/>
          </w:tcPr>
          <w:p w14:paraId="337C65D9" w14:textId="77777777" w:rsidR="006E7788" w:rsidRPr="004D379C" w:rsidRDefault="006E7788" w:rsidP="006E7788">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92" w:name="_BPDCD_102"/>
            <w:r w:rsidRPr="00F372DF">
              <w:rPr>
                <w:rFonts w:ascii="Arial" w:hAnsi="Arial" w:cs="Arial"/>
              </w:rPr>
              <w:t>a</w:t>
            </w:r>
            <w:bookmarkEnd w:id="92"/>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EA7F96" w14:paraId="4F13F4A4" w14:textId="77777777" w:rsidTr="00123BEA">
        <w:trPr>
          <w:gridAfter w:val="1"/>
          <w:wAfter w:w="29" w:type="dxa"/>
        </w:trPr>
        <w:tc>
          <w:tcPr>
            <w:tcW w:w="2695" w:type="dxa"/>
          </w:tcPr>
          <w:p w14:paraId="4F0802DF" w14:textId="11338E3E" w:rsidR="00EA7F96" w:rsidRPr="000632ED" w:rsidRDefault="000632ED" w:rsidP="006E7788">
            <w:pPr>
              <w:pStyle w:val="BodyText"/>
              <w:rPr>
                <w:rFonts w:ascii="Arial" w:hAnsi="Arial" w:cs="Arial"/>
                <w:b/>
                <w:bCs/>
              </w:rPr>
            </w:pPr>
            <w:r w:rsidRPr="0043775A">
              <w:rPr>
                <w:rFonts w:ascii="Arial" w:hAnsi="Arial" w:cs="Arial"/>
                <w:b/>
                <w:color w:val="000000" w:themeColor="text1"/>
              </w:rPr>
              <w:t>“</w:t>
            </w:r>
            <w:r w:rsidR="007232A4" w:rsidRPr="0043775A">
              <w:rPr>
                <w:rFonts w:ascii="Arial" w:hAnsi="Arial" w:cs="Arial"/>
                <w:b/>
                <w:color w:val="000000" w:themeColor="text1"/>
              </w:rPr>
              <w:t>Legally Binding Decisions of the European Commission and/or the Agency</w:t>
            </w:r>
          </w:p>
        </w:tc>
        <w:tc>
          <w:tcPr>
            <w:tcW w:w="7625" w:type="dxa"/>
          </w:tcPr>
          <w:p w14:paraId="01630719" w14:textId="44FFFA64" w:rsidR="00EA7F96" w:rsidRPr="0043775A" w:rsidRDefault="53B078CE" w:rsidP="006E7788">
            <w:pPr>
              <w:pStyle w:val="BodyText"/>
              <w:jc w:val="both"/>
              <w:rPr>
                <w:rFonts w:ascii="Arial" w:hAnsi="Arial" w:cs="Arial"/>
              </w:rPr>
            </w:pPr>
            <w:r w:rsidRPr="5659255A">
              <w:rPr>
                <w:rFonts w:ascii="Arial" w:hAnsi="Arial" w:cs="Arial"/>
                <w:color w:val="000000" w:themeColor="text1"/>
              </w:rPr>
              <w:t>means any relevant legally binding decision or decisions of the European Commission and/or the Agency, but a binding decision does not include a decision that is not, or so much of a decision as is not,</w:t>
            </w:r>
            <w:r w:rsidR="5A191A13" w:rsidRPr="5659255A">
              <w:rPr>
                <w:rFonts w:ascii="Arial" w:hAnsi="Arial" w:cs="Arial"/>
                <w:color w:val="000000" w:themeColor="text1"/>
              </w:rPr>
              <w:t xml:space="preserve"> </w:t>
            </w:r>
            <w:r w:rsidR="5A191A13" w:rsidRPr="00123BEA">
              <w:rPr>
                <w:rFonts w:ascii="Arial" w:hAnsi="Arial" w:cs="Arial"/>
                <w:b/>
                <w:bCs/>
                <w:color w:val="000000" w:themeColor="text1"/>
              </w:rPr>
              <w:t>Assimilated</w:t>
            </w:r>
            <w:r w:rsidRPr="00123BEA">
              <w:rPr>
                <w:rFonts w:ascii="Arial" w:hAnsi="Arial" w:cs="Arial"/>
                <w:b/>
                <w:bCs/>
                <w:color w:val="000000" w:themeColor="text1"/>
              </w:rPr>
              <w:t xml:space="preserve"> Law</w:t>
            </w:r>
            <w:r w:rsidRPr="5659255A">
              <w:rPr>
                <w:rFonts w:ascii="Arial" w:hAnsi="Arial" w:cs="Arial"/>
                <w:color w:val="000000" w:themeColor="text1"/>
              </w:rPr>
              <w:t>;</w:t>
            </w:r>
          </w:p>
        </w:tc>
      </w:tr>
      <w:tr w:rsidR="006E7788" w14:paraId="37FEA37E" w14:textId="77777777" w:rsidTr="00123BEA">
        <w:trPr>
          <w:gridAfter w:val="1"/>
          <w:wAfter w:w="29" w:type="dxa"/>
        </w:trPr>
        <w:tc>
          <w:tcPr>
            <w:tcW w:w="2695" w:type="dxa"/>
          </w:tcPr>
          <w:p w14:paraId="3FBF4247" w14:textId="77777777" w:rsidR="006E7788" w:rsidRDefault="006E7788" w:rsidP="006E7788">
            <w:pPr>
              <w:pStyle w:val="BodyText"/>
              <w:rPr>
                <w:rFonts w:ascii="Arial" w:hAnsi="Arial" w:cs="Arial"/>
                <w:b/>
                <w:bCs/>
              </w:rPr>
            </w:pPr>
            <w:r>
              <w:rPr>
                <w:rFonts w:ascii="Arial" w:hAnsi="Arial" w:cs="Arial"/>
                <w:b/>
                <w:bCs/>
              </w:rPr>
              <w:lastRenderedPageBreak/>
              <w:t>“Less than 100MW”</w:t>
            </w:r>
          </w:p>
          <w:p w14:paraId="6D7C7AE4" w14:textId="77777777" w:rsidR="00911138" w:rsidRDefault="00911138" w:rsidP="006E7788">
            <w:pPr>
              <w:pStyle w:val="BodyText"/>
              <w:rPr>
                <w:rFonts w:ascii="Arial" w:hAnsi="Arial" w:cs="Arial"/>
                <w:b/>
                <w:bCs/>
              </w:rPr>
            </w:pPr>
          </w:p>
          <w:p w14:paraId="55592514" w14:textId="7B911093" w:rsidR="00911138" w:rsidRDefault="00CA228C" w:rsidP="006E7788">
            <w:pPr>
              <w:pStyle w:val="BodyText"/>
              <w:rPr>
                <w:rFonts w:ascii="Arial" w:hAnsi="Arial" w:cs="Arial"/>
                <w:b/>
                <w:bCs/>
              </w:rPr>
            </w:pPr>
            <w:r>
              <w:rPr>
                <w:rFonts w:ascii="Arial" w:hAnsi="Arial" w:cs="Arial"/>
                <w:b/>
                <w:bCs/>
              </w:rPr>
              <w:t>“Letter of Authority”</w:t>
            </w:r>
          </w:p>
        </w:tc>
        <w:tc>
          <w:tcPr>
            <w:tcW w:w="7625" w:type="dxa"/>
          </w:tcPr>
          <w:p w14:paraId="40B29744" w14:textId="77777777" w:rsidR="006E7788" w:rsidRDefault="006E7788" w:rsidP="006E7788">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p w14:paraId="57F047C8" w14:textId="13124572" w:rsidR="00911138" w:rsidRPr="004D379C" w:rsidRDefault="0020153B" w:rsidP="006E7788">
            <w:pPr>
              <w:pStyle w:val="BodyText"/>
              <w:tabs>
                <w:tab w:val="left" w:pos="2"/>
              </w:tabs>
              <w:jc w:val="both"/>
              <w:rPr>
                <w:rFonts w:ascii="Arial" w:hAnsi="Arial" w:cs="Arial"/>
              </w:rPr>
            </w:pPr>
            <w:r>
              <w:rPr>
                <w:rFonts w:ascii="Arial" w:hAnsi="Arial" w:cs="Arial"/>
              </w:rPr>
              <w:b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6E7788" w14:paraId="323449E7" w14:textId="77777777" w:rsidTr="00123BEA">
        <w:trPr>
          <w:gridAfter w:val="1"/>
          <w:wAfter w:w="29" w:type="dxa"/>
        </w:trPr>
        <w:tc>
          <w:tcPr>
            <w:tcW w:w="2695" w:type="dxa"/>
          </w:tcPr>
          <w:p w14:paraId="3ED2D876" w14:textId="77777777" w:rsidR="006E7788" w:rsidRDefault="006E7788" w:rsidP="006E7788">
            <w:pPr>
              <w:pStyle w:val="BodyText"/>
              <w:rPr>
                <w:rFonts w:ascii="Arial" w:hAnsi="Arial" w:cs="Arial"/>
                <w:b/>
                <w:bCs/>
              </w:rPr>
            </w:pPr>
            <w:r>
              <w:rPr>
                <w:rFonts w:ascii="Arial" w:hAnsi="Arial" w:cs="Arial"/>
                <w:b/>
                <w:bCs/>
              </w:rPr>
              <w:t>"Letter of Credit"</w:t>
            </w:r>
          </w:p>
        </w:tc>
        <w:tc>
          <w:tcPr>
            <w:tcW w:w="7625" w:type="dxa"/>
          </w:tcPr>
          <w:p w14:paraId="39C70FD8"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6E7788" w14:paraId="0FD353AD" w14:textId="77777777" w:rsidTr="00123BEA">
        <w:trPr>
          <w:gridAfter w:val="1"/>
          <w:wAfter w:w="29" w:type="dxa"/>
        </w:trPr>
        <w:tc>
          <w:tcPr>
            <w:tcW w:w="2695" w:type="dxa"/>
          </w:tcPr>
          <w:p w14:paraId="1B03F019" w14:textId="77777777" w:rsidR="006E7788" w:rsidRDefault="006E7788" w:rsidP="006E7788">
            <w:pPr>
              <w:pStyle w:val="BodyText"/>
              <w:rPr>
                <w:rFonts w:ascii="Arial" w:hAnsi="Arial" w:cs="Arial"/>
                <w:b/>
                <w:bCs/>
              </w:rPr>
            </w:pPr>
            <w:r>
              <w:rPr>
                <w:rFonts w:ascii="Arial" w:hAnsi="Arial" w:cs="Arial"/>
                <w:b/>
                <w:bCs/>
              </w:rPr>
              <w:t>"Licence"</w:t>
            </w:r>
          </w:p>
        </w:tc>
        <w:tc>
          <w:tcPr>
            <w:tcW w:w="7625" w:type="dxa"/>
          </w:tcPr>
          <w:p w14:paraId="011EA602" w14:textId="77777777" w:rsidR="006E7788" w:rsidRPr="004D379C" w:rsidRDefault="006E7788" w:rsidP="006E7788">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6E7788" w14:paraId="11BE7D88" w14:textId="77777777" w:rsidTr="00123BEA">
        <w:trPr>
          <w:gridAfter w:val="1"/>
          <w:wAfter w:w="29" w:type="dxa"/>
        </w:trPr>
        <w:tc>
          <w:tcPr>
            <w:tcW w:w="2695" w:type="dxa"/>
          </w:tcPr>
          <w:p w14:paraId="393DC920" w14:textId="77777777" w:rsidR="006E7788" w:rsidRDefault="006E7788" w:rsidP="006E7788">
            <w:pPr>
              <w:pStyle w:val="BodyText"/>
              <w:ind w:right="-781"/>
              <w:rPr>
                <w:rFonts w:ascii="Arial" w:hAnsi="Arial" w:cs="Arial"/>
                <w:b/>
                <w:bCs/>
              </w:rPr>
            </w:pPr>
            <w:r>
              <w:rPr>
                <w:rFonts w:ascii="Arial" w:hAnsi="Arial" w:cs="Arial"/>
                <w:b/>
                <w:bCs/>
              </w:rPr>
              <w:t>"Licence Standards"</w:t>
            </w:r>
          </w:p>
        </w:tc>
        <w:tc>
          <w:tcPr>
            <w:tcW w:w="7625" w:type="dxa"/>
          </w:tcPr>
          <w:p w14:paraId="1259953A" w14:textId="5202F595" w:rsidR="006E7788" w:rsidRPr="004D379C" w:rsidRDefault="4B9E9046" w:rsidP="006E7788">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under </w:t>
            </w:r>
            <w:r w:rsidR="33987DC8" w:rsidRPr="5659255A">
              <w:rPr>
                <w:rFonts w:ascii="Arial" w:hAnsi="Arial" w:cs="Arial"/>
                <w:b/>
                <w:bCs/>
              </w:rPr>
              <w:t xml:space="preserve"> </w:t>
            </w:r>
            <w:r w:rsidR="33987DC8" w:rsidRPr="00123BEA">
              <w:rPr>
                <w:rFonts w:ascii="Arial" w:hAnsi="Arial" w:cs="Arial"/>
              </w:rPr>
              <w:t>condition E7 of the</w:t>
            </w:r>
            <w:r w:rsidR="33987DC8" w:rsidRPr="5659255A">
              <w:rPr>
                <w:rFonts w:ascii="Arial" w:hAnsi="Arial" w:cs="Arial"/>
                <w:b/>
                <w:bCs/>
              </w:rPr>
              <w:t xml:space="preserve"> ESO Licence</w:t>
            </w:r>
            <w:r w:rsidRPr="5659255A">
              <w:rPr>
                <w:rFonts w:ascii="Arial" w:hAnsi="Arial" w:cs="Arial"/>
              </w:rPr>
              <w:t>;</w:t>
            </w:r>
          </w:p>
        </w:tc>
      </w:tr>
      <w:tr w:rsidR="006E7788" w14:paraId="48B9B1A3" w14:textId="77777777" w:rsidTr="00123BEA">
        <w:trPr>
          <w:gridAfter w:val="1"/>
          <w:wAfter w:w="29" w:type="dxa"/>
        </w:trPr>
        <w:tc>
          <w:tcPr>
            <w:tcW w:w="2695" w:type="dxa"/>
          </w:tcPr>
          <w:p w14:paraId="53E28B5E" w14:textId="77777777" w:rsidR="006E7788" w:rsidRDefault="006E7788" w:rsidP="006E7788">
            <w:pPr>
              <w:pStyle w:val="BodyText"/>
              <w:rPr>
                <w:rFonts w:ascii="Arial" w:hAnsi="Arial" w:cs="Arial"/>
                <w:b/>
                <w:bCs/>
              </w:rPr>
            </w:pPr>
            <w:r>
              <w:rPr>
                <w:rFonts w:ascii="Arial" w:hAnsi="Arial" w:cs="Arial"/>
                <w:b/>
                <w:bCs/>
              </w:rPr>
              <w:t>“Licensable Generation”</w:t>
            </w:r>
          </w:p>
        </w:tc>
        <w:tc>
          <w:tcPr>
            <w:tcW w:w="7625" w:type="dxa"/>
          </w:tcPr>
          <w:p w14:paraId="3509817F" w14:textId="77777777" w:rsidR="006E7788" w:rsidRPr="004D379C" w:rsidRDefault="006E7788" w:rsidP="006E7788">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B27720" w14:paraId="0CB9B458" w14:textId="77777777" w:rsidTr="00123BEA">
        <w:trPr>
          <w:gridAfter w:val="1"/>
          <w:wAfter w:w="29" w:type="dxa"/>
        </w:trPr>
        <w:tc>
          <w:tcPr>
            <w:tcW w:w="2695" w:type="dxa"/>
          </w:tcPr>
          <w:p w14:paraId="24470FF9" w14:textId="14EAEB30" w:rsidR="00B27720" w:rsidRPr="00475CC7" w:rsidRDefault="003132E4" w:rsidP="006E7788">
            <w:pPr>
              <w:pStyle w:val="BodyText"/>
              <w:rPr>
                <w:rFonts w:ascii="Arial" w:hAnsi="Arial" w:cs="Arial"/>
                <w:b/>
                <w:bCs/>
              </w:rPr>
            </w:pPr>
            <w:r w:rsidRPr="00475CC7">
              <w:rPr>
                <w:rFonts w:ascii="Arial" w:eastAsia="Calibri" w:hAnsi="Arial" w:cs="Arial"/>
                <w:b/>
                <w:lang w:val="en-US"/>
              </w:rPr>
              <w:t>Limited Membership Workgroup</w:t>
            </w:r>
          </w:p>
        </w:tc>
        <w:tc>
          <w:tcPr>
            <w:tcW w:w="7625" w:type="dxa"/>
          </w:tcPr>
          <w:p w14:paraId="7AF36A1D" w14:textId="6CCF0046" w:rsidR="001022E6" w:rsidRPr="00475CC7" w:rsidRDefault="001022E6" w:rsidP="006772B6">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sidR="0090418F">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1022E6" w:rsidRPr="00475CC7" w:rsidRDefault="001022E6" w:rsidP="001022E6">
            <w:pPr>
              <w:autoSpaceDE w:val="0"/>
              <w:autoSpaceDN w:val="0"/>
              <w:adjustRightInd w:val="0"/>
              <w:snapToGrid w:val="0"/>
              <w:rPr>
                <w:rFonts w:ascii="Arial" w:hAnsi="Arial" w:cs="Arial"/>
              </w:rPr>
            </w:pPr>
          </w:p>
          <w:p w14:paraId="553C7DFA" w14:textId="5587D19E" w:rsidR="00B27720" w:rsidRPr="00475CC7" w:rsidRDefault="001022E6" w:rsidP="001022E6">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E3640D" w14:paraId="3B7D34D0" w14:textId="77777777" w:rsidTr="00123BEA">
        <w:trPr>
          <w:gridAfter w:val="1"/>
          <w:wAfter w:w="29" w:type="dxa"/>
        </w:trPr>
        <w:tc>
          <w:tcPr>
            <w:tcW w:w="2695" w:type="dxa"/>
          </w:tcPr>
          <w:p w14:paraId="78A17682" w14:textId="16681A7D" w:rsidR="00E3640D" w:rsidRDefault="00062C0A" w:rsidP="006E7788">
            <w:pPr>
              <w:pStyle w:val="BodyText"/>
              <w:rPr>
                <w:rFonts w:ascii="Arial" w:hAnsi="Arial" w:cs="Arial"/>
                <w:b/>
                <w:bCs/>
              </w:rPr>
            </w:pPr>
            <w:r>
              <w:rPr>
                <w:rFonts w:ascii="Arial" w:hAnsi="Arial" w:cs="Arial"/>
                <w:b/>
                <w:bCs/>
              </w:rPr>
              <w:t>“Limiting Regulation”</w:t>
            </w:r>
          </w:p>
        </w:tc>
        <w:tc>
          <w:tcPr>
            <w:tcW w:w="7625" w:type="dxa"/>
          </w:tcPr>
          <w:p w14:paraId="654C4EF0" w14:textId="7511E0EF" w:rsidR="00E3640D" w:rsidRPr="004D379C" w:rsidRDefault="00062C0A" w:rsidP="006E7788">
            <w:pPr>
              <w:pStyle w:val="BodyText"/>
              <w:jc w:val="both"/>
              <w:rPr>
                <w:rFonts w:ascii="Arial" w:hAnsi="Arial" w:cs="Arial"/>
              </w:rPr>
            </w:pPr>
            <w:r>
              <w:rPr>
                <w:rFonts w:ascii="Arial" w:hAnsi="Arial" w:cs="Arial"/>
              </w:rPr>
              <w:t>European Commission Regulat</w:t>
            </w:r>
            <w:r w:rsidR="00F95176">
              <w:rPr>
                <w:rFonts w:ascii="Arial" w:hAnsi="Arial" w:cs="Arial"/>
              </w:rPr>
              <w:t xml:space="preserve">ion 838/2010 in the context of setting limits </w:t>
            </w:r>
            <w:r w:rsidR="00F77A4C">
              <w:rPr>
                <w:rFonts w:ascii="Arial" w:hAnsi="Arial" w:cs="Arial"/>
              </w:rPr>
              <w:t xml:space="preserve">on </w:t>
            </w:r>
            <w:r w:rsidR="00AC4885">
              <w:rPr>
                <w:rFonts w:ascii="Arial" w:hAnsi="Arial" w:cs="Arial"/>
              </w:rPr>
              <w:t>annual average transmission charges payable by Generators</w:t>
            </w:r>
            <w:r w:rsidR="00207985">
              <w:rPr>
                <w:rFonts w:ascii="Arial" w:hAnsi="Arial" w:cs="Arial"/>
              </w:rPr>
              <w:t xml:space="preserve"> (or any subsequent UK law specifying such limits).</w:t>
            </w:r>
          </w:p>
        </w:tc>
      </w:tr>
      <w:tr w:rsidR="006E7788" w14:paraId="33FF8264" w14:textId="77777777" w:rsidTr="00123BEA">
        <w:trPr>
          <w:gridAfter w:val="1"/>
          <w:wAfter w:w="29" w:type="dxa"/>
        </w:trPr>
        <w:tc>
          <w:tcPr>
            <w:tcW w:w="2695" w:type="dxa"/>
          </w:tcPr>
          <w:p w14:paraId="16E0A584" w14:textId="77777777" w:rsidR="006E7788" w:rsidRDefault="006E7788" w:rsidP="006E7788">
            <w:pPr>
              <w:pStyle w:val="BodyText"/>
              <w:rPr>
                <w:rFonts w:ascii="Arial" w:hAnsi="Arial" w:cs="Arial"/>
                <w:b/>
                <w:bCs/>
              </w:rPr>
            </w:pPr>
            <w:r>
              <w:rPr>
                <w:rFonts w:ascii="Arial" w:hAnsi="Arial" w:cs="Arial"/>
                <w:b/>
                <w:bCs/>
              </w:rPr>
              <w:t>"Liquidated Damages"</w:t>
            </w:r>
          </w:p>
        </w:tc>
        <w:tc>
          <w:tcPr>
            <w:tcW w:w="7625" w:type="dxa"/>
          </w:tcPr>
          <w:p w14:paraId="433A70A0"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C96332B" w14:textId="77777777" w:rsidTr="00123BEA">
        <w:trPr>
          <w:gridAfter w:val="1"/>
          <w:wAfter w:w="29" w:type="dxa"/>
          <w:trHeight w:val="248"/>
        </w:trPr>
        <w:tc>
          <w:tcPr>
            <w:tcW w:w="2695" w:type="dxa"/>
          </w:tcPr>
          <w:p w14:paraId="6C3A0F1E" w14:textId="77777777" w:rsidR="006E7788" w:rsidRDefault="006E7788" w:rsidP="006E7788">
            <w:pPr>
              <w:pStyle w:val="BodyText"/>
              <w:rPr>
                <w:rFonts w:ascii="Arial" w:hAnsi="Arial" w:cs="Arial"/>
                <w:b/>
                <w:bCs/>
              </w:rPr>
            </w:pPr>
            <w:r>
              <w:rPr>
                <w:rFonts w:ascii="Arial" w:hAnsi="Arial" w:cs="Arial"/>
                <w:b/>
                <w:bCs/>
              </w:rPr>
              <w:lastRenderedPageBreak/>
              <w:t>"Local Safety Instructions"</w:t>
            </w:r>
          </w:p>
        </w:tc>
        <w:tc>
          <w:tcPr>
            <w:tcW w:w="7625" w:type="dxa"/>
            <w:shd w:val="clear" w:color="auto" w:fill="auto"/>
          </w:tcPr>
          <w:p w14:paraId="0A62D51B"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59ED833" w14:textId="77777777" w:rsidTr="00123BEA">
        <w:trPr>
          <w:gridAfter w:val="1"/>
          <w:wAfter w:w="29" w:type="dxa"/>
          <w:trHeight w:val="247"/>
        </w:trPr>
        <w:tc>
          <w:tcPr>
            <w:tcW w:w="2695" w:type="dxa"/>
          </w:tcPr>
          <w:p w14:paraId="7935C199" w14:textId="77777777" w:rsidR="006E7788" w:rsidRDefault="006E7788" w:rsidP="006E7788">
            <w:pPr>
              <w:pStyle w:val="BodyText"/>
              <w:rPr>
                <w:rFonts w:ascii="Arial" w:hAnsi="Arial" w:cs="Arial"/>
                <w:b/>
                <w:bCs/>
              </w:rPr>
            </w:pPr>
            <w:r>
              <w:rPr>
                <w:rFonts w:ascii="Arial" w:hAnsi="Arial" w:cs="Arial"/>
                <w:b/>
                <w:bCs/>
              </w:rPr>
              <w:t>“Loss of Transmission Access Compensation Claim Form”</w:t>
            </w:r>
          </w:p>
        </w:tc>
        <w:tc>
          <w:tcPr>
            <w:tcW w:w="7625" w:type="dxa"/>
            <w:shd w:val="clear" w:color="auto" w:fill="auto"/>
          </w:tcPr>
          <w:p w14:paraId="1E5107A4" w14:textId="77777777" w:rsidR="006E7788" w:rsidRPr="00A24373" w:rsidRDefault="006E7788" w:rsidP="006E7788">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6E7788" w14:paraId="7E5DF67F" w14:textId="77777777" w:rsidTr="00123BEA">
        <w:trPr>
          <w:gridAfter w:val="1"/>
          <w:wAfter w:w="29" w:type="dxa"/>
        </w:trPr>
        <w:tc>
          <w:tcPr>
            <w:tcW w:w="2695" w:type="dxa"/>
          </w:tcPr>
          <w:p w14:paraId="59D8EA27" w14:textId="77777777" w:rsidR="006E7788" w:rsidRDefault="006E7788" w:rsidP="006E7788">
            <w:pPr>
              <w:pStyle w:val="BodyText"/>
              <w:rPr>
                <w:rFonts w:ascii="Arial" w:hAnsi="Arial" w:cs="Arial"/>
                <w:b/>
                <w:bCs/>
              </w:rPr>
            </w:pPr>
            <w:r>
              <w:rPr>
                <w:rFonts w:ascii="Arial" w:hAnsi="Arial" w:cs="Arial"/>
                <w:b/>
                <w:bCs/>
              </w:rPr>
              <w:t>"MCUSA"</w:t>
            </w:r>
          </w:p>
        </w:tc>
        <w:tc>
          <w:tcPr>
            <w:tcW w:w="7625" w:type="dxa"/>
          </w:tcPr>
          <w:p w14:paraId="719BBAE6"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757C2C01" w14:textId="77777777" w:rsidTr="00123BEA">
        <w:trPr>
          <w:gridAfter w:val="1"/>
          <w:wAfter w:w="29" w:type="dxa"/>
        </w:trPr>
        <w:tc>
          <w:tcPr>
            <w:tcW w:w="2695" w:type="dxa"/>
          </w:tcPr>
          <w:p w14:paraId="75C66A88" w14:textId="77777777" w:rsidR="006E7788" w:rsidRDefault="006E7788" w:rsidP="006E7788">
            <w:pPr>
              <w:pStyle w:val="BodyText"/>
              <w:rPr>
                <w:rFonts w:ascii="Arial" w:hAnsi="Arial" w:cs="Arial"/>
                <w:b/>
                <w:bCs/>
              </w:rPr>
            </w:pPr>
            <w:r>
              <w:rPr>
                <w:rFonts w:ascii="Arial" w:hAnsi="Arial" w:cs="Arial"/>
                <w:b/>
                <w:bCs/>
              </w:rPr>
              <w:t>"Main Business"</w:t>
            </w:r>
          </w:p>
        </w:tc>
        <w:tc>
          <w:tcPr>
            <w:tcW w:w="7625" w:type="dxa"/>
          </w:tcPr>
          <w:p w14:paraId="57F1E21C" w14:textId="5694388F" w:rsidR="006E7788" w:rsidRDefault="4B9E9046" w:rsidP="5659255A">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1E8715F0" w:rsidRPr="5659255A">
              <w:rPr>
                <w:rFonts w:ascii="Arial" w:hAnsi="Arial" w:cs="Arial"/>
                <w:b/>
                <w:bCs/>
              </w:rPr>
              <w:t>ESO</w:t>
            </w:r>
            <w:r w:rsidRPr="5659255A">
              <w:rPr>
                <w:rFonts w:ascii="Arial" w:hAnsi="Arial" w:cs="Arial"/>
                <w:b/>
                <w:bCs/>
              </w:rPr>
              <w:t xml:space="preserve"> Licence;</w:t>
            </w:r>
          </w:p>
        </w:tc>
      </w:tr>
      <w:tr w:rsidR="006E7788" w14:paraId="1FA421A0" w14:textId="77777777" w:rsidTr="00123BEA">
        <w:trPr>
          <w:gridAfter w:val="1"/>
          <w:wAfter w:w="29" w:type="dxa"/>
        </w:trPr>
        <w:tc>
          <w:tcPr>
            <w:tcW w:w="2695" w:type="dxa"/>
          </w:tcPr>
          <w:p w14:paraId="37B1086B" w14:textId="77777777" w:rsidR="006E7788" w:rsidRDefault="006E7788" w:rsidP="006E7788">
            <w:pPr>
              <w:pStyle w:val="BodyText"/>
              <w:rPr>
                <w:rFonts w:ascii="Arial" w:hAnsi="Arial" w:cs="Arial"/>
                <w:b/>
                <w:bCs/>
              </w:rPr>
            </w:pPr>
            <w:r>
              <w:rPr>
                <w:rFonts w:ascii="Arial" w:hAnsi="Arial" w:cs="Arial"/>
                <w:b/>
                <w:bCs/>
              </w:rPr>
              <w:t>"Main Business Person"</w:t>
            </w:r>
          </w:p>
        </w:tc>
        <w:tc>
          <w:tcPr>
            <w:tcW w:w="7625" w:type="dxa"/>
          </w:tcPr>
          <w:p w14:paraId="1D9CB3A2" w14:textId="77777777" w:rsidR="006E7788" w:rsidRDefault="006E7788" w:rsidP="006E7788">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6E7788" w14:paraId="4F0CC850" w14:textId="77777777" w:rsidTr="00123BEA">
        <w:trPr>
          <w:gridAfter w:val="1"/>
          <w:wAfter w:w="29" w:type="dxa"/>
        </w:trPr>
        <w:tc>
          <w:tcPr>
            <w:tcW w:w="2695" w:type="dxa"/>
          </w:tcPr>
          <w:p w14:paraId="76AAAD72" w14:textId="77777777" w:rsidR="006E7788" w:rsidRDefault="006E7788" w:rsidP="006E7788">
            <w:pPr>
              <w:rPr>
                <w:rFonts w:ascii="Arial" w:hAnsi="Arial" w:cs="Arial"/>
                <w:b/>
              </w:rPr>
            </w:pPr>
            <w:r>
              <w:rPr>
                <w:rFonts w:ascii="Arial" w:hAnsi="Arial" w:cs="Arial"/>
                <w:b/>
              </w:rPr>
              <w:t>“Main System Circuits”</w:t>
            </w:r>
          </w:p>
        </w:tc>
        <w:tc>
          <w:tcPr>
            <w:tcW w:w="7625" w:type="dxa"/>
          </w:tcPr>
          <w:p w14:paraId="0CCCE2B5" w14:textId="77777777" w:rsidR="006E7788" w:rsidRDefault="006E7788" w:rsidP="006E7788">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6E7788" w:rsidRDefault="006E7788" w:rsidP="006E7788">
            <w:pPr>
              <w:jc w:val="both"/>
              <w:rPr>
                <w:rFonts w:ascii="Arial" w:hAnsi="Arial" w:cs="Arial"/>
              </w:rPr>
            </w:pPr>
          </w:p>
        </w:tc>
      </w:tr>
      <w:tr w:rsidR="006E7788" w14:paraId="0C315728" w14:textId="77777777" w:rsidTr="00123BEA">
        <w:trPr>
          <w:gridAfter w:val="1"/>
          <w:wAfter w:w="29" w:type="dxa"/>
        </w:trPr>
        <w:tc>
          <w:tcPr>
            <w:tcW w:w="2695" w:type="dxa"/>
          </w:tcPr>
          <w:p w14:paraId="386D8472" w14:textId="77777777" w:rsidR="006E7788" w:rsidRDefault="006E7788" w:rsidP="006E7788">
            <w:pPr>
              <w:pStyle w:val="BodyText"/>
              <w:rPr>
                <w:rFonts w:ascii="Arial" w:hAnsi="Arial" w:cs="Arial"/>
                <w:b/>
                <w:bCs/>
              </w:rPr>
            </w:pPr>
            <w:r>
              <w:rPr>
                <w:rFonts w:ascii="Arial" w:hAnsi="Arial" w:cs="Arial"/>
                <w:b/>
                <w:bCs/>
              </w:rPr>
              <w:t>"Maintenance Reconciliation Statement"</w:t>
            </w:r>
          </w:p>
        </w:tc>
        <w:tc>
          <w:tcPr>
            <w:tcW w:w="7625" w:type="dxa"/>
          </w:tcPr>
          <w:p w14:paraId="5C7EEC05" w14:textId="77777777" w:rsidR="006E7788" w:rsidRDefault="006E7788" w:rsidP="006E7788">
            <w:pPr>
              <w:pStyle w:val="BodyText"/>
              <w:jc w:val="both"/>
              <w:rPr>
                <w:rFonts w:ascii="Arial" w:hAnsi="Arial" w:cs="Arial"/>
              </w:rPr>
            </w:pPr>
            <w:r>
              <w:rPr>
                <w:rFonts w:ascii="Arial" w:hAnsi="Arial" w:cs="Arial"/>
              </w:rPr>
              <w:t>the statement prepared in accordance with Paragraph 2.14.5 and Paragraph 9.9.5;</w:t>
            </w:r>
          </w:p>
        </w:tc>
      </w:tr>
      <w:tr w:rsidR="006E7788" w14:paraId="597D6BEF" w14:textId="77777777" w:rsidTr="00123BEA">
        <w:trPr>
          <w:gridAfter w:val="1"/>
          <w:wAfter w:w="29" w:type="dxa"/>
        </w:trPr>
        <w:tc>
          <w:tcPr>
            <w:tcW w:w="2695" w:type="dxa"/>
          </w:tcPr>
          <w:p w14:paraId="5BE95D1D" w14:textId="77777777" w:rsidR="006E7788" w:rsidRDefault="006E7788" w:rsidP="006E7788">
            <w:pPr>
              <w:pStyle w:val="BodyText"/>
              <w:rPr>
                <w:rFonts w:ascii="Arial" w:hAnsi="Arial" w:cs="Arial"/>
                <w:b/>
                <w:bCs/>
              </w:rPr>
            </w:pPr>
            <w:r>
              <w:rPr>
                <w:rFonts w:ascii="Arial" w:hAnsi="Arial" w:cs="Arial"/>
                <w:b/>
                <w:bCs/>
              </w:rPr>
              <w:t>"Mandatory Ancillary Services"</w:t>
            </w:r>
          </w:p>
        </w:tc>
        <w:tc>
          <w:tcPr>
            <w:tcW w:w="7625" w:type="dxa"/>
          </w:tcPr>
          <w:p w14:paraId="22A61B98" w14:textId="77777777" w:rsidR="006E7788" w:rsidRDefault="006E7788" w:rsidP="006E7788">
            <w:pPr>
              <w:pStyle w:val="BodyText"/>
              <w:jc w:val="both"/>
              <w:rPr>
                <w:rFonts w:ascii="Arial" w:hAnsi="Arial" w:cs="Arial"/>
              </w:rPr>
            </w:pPr>
            <w:r>
              <w:rPr>
                <w:rFonts w:ascii="Arial" w:hAnsi="Arial" w:cs="Arial"/>
                <w:b/>
              </w:rPr>
              <w:t>Part 1 System Ancillary Services</w:t>
            </w:r>
            <w:r>
              <w:rPr>
                <w:rFonts w:ascii="Arial" w:hAnsi="Arial" w:cs="Arial"/>
              </w:rPr>
              <w:t>;</w:t>
            </w:r>
          </w:p>
        </w:tc>
      </w:tr>
      <w:tr w:rsidR="006E7788" w14:paraId="7023E8BD" w14:textId="77777777" w:rsidTr="00123BEA">
        <w:trPr>
          <w:gridAfter w:val="1"/>
          <w:wAfter w:w="29" w:type="dxa"/>
        </w:trPr>
        <w:tc>
          <w:tcPr>
            <w:tcW w:w="2695" w:type="dxa"/>
          </w:tcPr>
          <w:p w14:paraId="3BA2A83C" w14:textId="77777777" w:rsidR="006E7788" w:rsidRDefault="006E7788" w:rsidP="006E7788">
            <w:pPr>
              <w:pStyle w:val="BodyText"/>
              <w:rPr>
                <w:rFonts w:ascii="Arial" w:hAnsi="Arial" w:cs="Arial"/>
                <w:b/>
                <w:bCs/>
              </w:rPr>
            </w:pPr>
            <w:r>
              <w:rPr>
                <w:rFonts w:ascii="Arial" w:hAnsi="Arial" w:cs="Arial"/>
                <w:b/>
                <w:bCs/>
              </w:rPr>
              <w:t>"Mandatory Services Agreement"</w:t>
            </w:r>
          </w:p>
        </w:tc>
        <w:tc>
          <w:tcPr>
            <w:tcW w:w="7625" w:type="dxa"/>
          </w:tcPr>
          <w:p w14:paraId="6A1CDBAA"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6E7788" w14:paraId="0E74E138" w14:textId="77777777" w:rsidTr="00123BEA">
        <w:trPr>
          <w:gridAfter w:val="1"/>
          <w:wAfter w:w="29" w:type="dxa"/>
        </w:trPr>
        <w:tc>
          <w:tcPr>
            <w:tcW w:w="2695" w:type="dxa"/>
          </w:tcPr>
          <w:p w14:paraId="2CA48EA7" w14:textId="77777777" w:rsidR="006E7788" w:rsidRDefault="006E7788" w:rsidP="006E7788">
            <w:pPr>
              <w:pStyle w:val="BodyText"/>
              <w:rPr>
                <w:rFonts w:ascii="Arial" w:hAnsi="Arial" w:cs="Arial"/>
                <w:b/>
                <w:bCs/>
              </w:rPr>
            </w:pPr>
            <w:r>
              <w:rPr>
                <w:rFonts w:ascii="Arial" w:hAnsi="Arial" w:cs="Arial"/>
                <w:b/>
                <w:bCs/>
              </w:rPr>
              <w:t>"Market Agreement"</w:t>
            </w:r>
          </w:p>
        </w:tc>
        <w:tc>
          <w:tcPr>
            <w:tcW w:w="7625" w:type="dxa"/>
          </w:tcPr>
          <w:p w14:paraId="4001570A" w14:textId="77777777" w:rsidR="006E7788" w:rsidRDefault="006E7788" w:rsidP="006E7788">
            <w:pPr>
              <w:pStyle w:val="BodyText"/>
              <w:jc w:val="both"/>
              <w:rPr>
                <w:rFonts w:ascii="Arial" w:hAnsi="Arial" w:cs="Arial"/>
                <w:b/>
              </w:rPr>
            </w:pPr>
            <w:r>
              <w:rPr>
                <w:rFonts w:ascii="Arial" w:hAnsi="Arial" w:cs="Arial"/>
              </w:rPr>
              <w:t>as defined in Paragraph 3.1 of Schedule 3, Part I;</w:t>
            </w:r>
          </w:p>
        </w:tc>
      </w:tr>
      <w:tr w:rsidR="006E7788" w14:paraId="599305DA" w14:textId="77777777" w:rsidTr="00123BEA">
        <w:trPr>
          <w:gridAfter w:val="1"/>
          <w:wAfter w:w="29" w:type="dxa"/>
        </w:trPr>
        <w:tc>
          <w:tcPr>
            <w:tcW w:w="2695" w:type="dxa"/>
          </w:tcPr>
          <w:p w14:paraId="34F0D8DE" w14:textId="77777777" w:rsidR="006E7788" w:rsidRDefault="006E7788" w:rsidP="006E7788">
            <w:pPr>
              <w:pStyle w:val="BodyText"/>
              <w:rPr>
                <w:rFonts w:ascii="Arial" w:hAnsi="Arial" w:cs="Arial"/>
                <w:b/>
                <w:bCs/>
              </w:rPr>
            </w:pPr>
            <w:r>
              <w:rPr>
                <w:rFonts w:ascii="Arial" w:hAnsi="Arial" w:cs="Arial"/>
                <w:b/>
                <w:bCs/>
              </w:rPr>
              <w:t>"Market Day"</w:t>
            </w:r>
          </w:p>
        </w:tc>
        <w:tc>
          <w:tcPr>
            <w:tcW w:w="7625" w:type="dxa"/>
          </w:tcPr>
          <w:p w14:paraId="16BC86FB" w14:textId="77777777" w:rsidR="006E7788" w:rsidRDefault="006E7788" w:rsidP="006E7788">
            <w:pPr>
              <w:pStyle w:val="BodyText"/>
              <w:jc w:val="both"/>
              <w:rPr>
                <w:rFonts w:ascii="Arial" w:hAnsi="Arial" w:cs="Arial"/>
                <w:b/>
                <w:i/>
              </w:rPr>
            </w:pPr>
            <w:r>
              <w:rPr>
                <w:rFonts w:ascii="Arial" w:hAnsi="Arial" w:cs="Arial"/>
              </w:rPr>
              <w:t xml:space="preserve">as defined in Paragraph  3.3 of Schedule 3, Part I; </w:t>
            </w:r>
          </w:p>
        </w:tc>
      </w:tr>
      <w:tr w:rsidR="006E7788" w14:paraId="7AE95070" w14:textId="77777777" w:rsidTr="00123BEA">
        <w:trPr>
          <w:gridAfter w:val="1"/>
          <w:wAfter w:w="29" w:type="dxa"/>
        </w:trPr>
        <w:tc>
          <w:tcPr>
            <w:tcW w:w="2695" w:type="dxa"/>
          </w:tcPr>
          <w:p w14:paraId="78545EA6" w14:textId="77777777" w:rsidR="006E7788" w:rsidRPr="007011A2" w:rsidRDefault="006E7788" w:rsidP="006E7788">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7625" w:type="dxa"/>
          </w:tcPr>
          <w:p w14:paraId="57BFFA11" w14:textId="77777777" w:rsidR="006E7788" w:rsidRPr="007011A2" w:rsidRDefault="006E7788" w:rsidP="006E7788">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6E7788" w14:paraId="7EF895C7" w14:textId="77777777" w:rsidTr="00123BEA">
        <w:trPr>
          <w:gridAfter w:val="1"/>
          <w:wAfter w:w="29" w:type="dxa"/>
        </w:trPr>
        <w:tc>
          <w:tcPr>
            <w:tcW w:w="2695" w:type="dxa"/>
          </w:tcPr>
          <w:p w14:paraId="63BFD8F6" w14:textId="77777777" w:rsidR="006E7788" w:rsidRDefault="006E7788" w:rsidP="006E7788">
            <w:pPr>
              <w:pStyle w:val="BodyText"/>
              <w:rPr>
                <w:rFonts w:ascii="Arial" w:hAnsi="Arial" w:cs="Arial"/>
                <w:b/>
                <w:bCs/>
              </w:rPr>
            </w:pPr>
            <w:r>
              <w:rPr>
                <w:rFonts w:ascii="Arial" w:hAnsi="Arial" w:cs="Arial"/>
                <w:b/>
                <w:bCs/>
              </w:rPr>
              <w:t>"Material Effect"</w:t>
            </w:r>
          </w:p>
        </w:tc>
        <w:tc>
          <w:tcPr>
            <w:tcW w:w="7625" w:type="dxa"/>
          </w:tcPr>
          <w:p w14:paraId="51F3545F" w14:textId="77777777" w:rsidR="006E7788" w:rsidRDefault="006E7788" w:rsidP="006E7788">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6E7788" w14:paraId="30A052DC" w14:textId="77777777" w:rsidTr="00123BEA">
        <w:trPr>
          <w:gridAfter w:val="1"/>
          <w:wAfter w:w="29" w:type="dxa"/>
        </w:trPr>
        <w:tc>
          <w:tcPr>
            <w:tcW w:w="2695" w:type="dxa"/>
          </w:tcPr>
          <w:p w14:paraId="2196E842" w14:textId="77777777" w:rsidR="006E7788" w:rsidRDefault="006E7788" w:rsidP="006E7788">
            <w:pPr>
              <w:pStyle w:val="BodyText"/>
              <w:rPr>
                <w:rFonts w:ascii="Arial" w:hAnsi="Arial" w:cs="Arial"/>
                <w:b/>
                <w:bCs/>
              </w:rPr>
            </w:pPr>
            <w:r>
              <w:rPr>
                <w:rFonts w:ascii="Arial" w:hAnsi="Arial" w:cs="Arial"/>
                <w:b/>
                <w:bCs/>
              </w:rPr>
              <w:lastRenderedPageBreak/>
              <w:t>“Materially Affected Party”</w:t>
            </w:r>
          </w:p>
        </w:tc>
        <w:tc>
          <w:tcPr>
            <w:tcW w:w="7625" w:type="dxa"/>
          </w:tcPr>
          <w:p w14:paraId="3558F449" w14:textId="77777777" w:rsidR="006E7788" w:rsidRDefault="006E7788" w:rsidP="006E7788">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6E7788" w14:paraId="2AF448FC" w14:textId="77777777" w:rsidTr="00123BEA">
        <w:trPr>
          <w:gridAfter w:val="1"/>
          <w:wAfter w:w="29" w:type="dxa"/>
        </w:trPr>
        <w:tc>
          <w:tcPr>
            <w:tcW w:w="2695" w:type="dxa"/>
          </w:tcPr>
          <w:p w14:paraId="1197A08F" w14:textId="77777777" w:rsidR="006E7788" w:rsidRDefault="006E7788" w:rsidP="006E7788">
            <w:pPr>
              <w:pStyle w:val="BodyText"/>
              <w:rPr>
                <w:rFonts w:ascii="Arial" w:hAnsi="Arial" w:cs="Arial"/>
                <w:b/>
                <w:bCs/>
              </w:rPr>
            </w:pPr>
            <w:r>
              <w:rPr>
                <w:rFonts w:ascii="Arial" w:hAnsi="Arial" w:cs="Arial"/>
                <w:b/>
                <w:bCs/>
              </w:rPr>
              <w:t>“Maximum Export Capacity”</w:t>
            </w:r>
          </w:p>
        </w:tc>
        <w:tc>
          <w:tcPr>
            <w:tcW w:w="7625" w:type="dxa"/>
          </w:tcPr>
          <w:p w14:paraId="00F751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E7788" w14:paraId="79EE52CD" w14:textId="77777777" w:rsidTr="00123BEA">
        <w:trPr>
          <w:gridAfter w:val="1"/>
          <w:wAfter w:w="29" w:type="dxa"/>
        </w:trPr>
        <w:tc>
          <w:tcPr>
            <w:tcW w:w="2695" w:type="dxa"/>
          </w:tcPr>
          <w:p w14:paraId="78A0AB62" w14:textId="77777777" w:rsidR="006E7788" w:rsidRDefault="006E7788" w:rsidP="006E7788">
            <w:pPr>
              <w:pStyle w:val="BodyText"/>
              <w:rPr>
                <w:rFonts w:ascii="Arial" w:hAnsi="Arial" w:cs="Arial"/>
                <w:b/>
                <w:bCs/>
              </w:rPr>
            </w:pPr>
            <w:r>
              <w:rPr>
                <w:rFonts w:ascii="Arial" w:hAnsi="Arial" w:cs="Arial"/>
                <w:b/>
                <w:bCs/>
              </w:rPr>
              <w:t>"Maximum Export Limit"</w:t>
            </w:r>
          </w:p>
        </w:tc>
        <w:tc>
          <w:tcPr>
            <w:tcW w:w="7625" w:type="dxa"/>
          </w:tcPr>
          <w:p w14:paraId="46DBD10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33E1050" w14:textId="77777777" w:rsidTr="00123BEA">
        <w:trPr>
          <w:gridAfter w:val="1"/>
          <w:wAfter w:w="29" w:type="dxa"/>
        </w:trPr>
        <w:tc>
          <w:tcPr>
            <w:tcW w:w="2695" w:type="dxa"/>
          </w:tcPr>
          <w:p w14:paraId="46EB8632" w14:textId="77777777" w:rsidR="006E7788" w:rsidRDefault="006E7788" w:rsidP="006E7788">
            <w:pPr>
              <w:pStyle w:val="BodyText"/>
              <w:rPr>
                <w:rFonts w:ascii="Arial" w:hAnsi="Arial" w:cs="Arial"/>
                <w:b/>
                <w:bCs/>
              </w:rPr>
            </w:pPr>
            <w:r>
              <w:rPr>
                <w:rFonts w:ascii="Arial" w:hAnsi="Arial" w:cs="Arial"/>
                <w:b/>
                <w:bCs/>
              </w:rPr>
              <w:t>"Maximum Generation"</w:t>
            </w:r>
          </w:p>
        </w:tc>
        <w:tc>
          <w:tcPr>
            <w:tcW w:w="7625" w:type="dxa"/>
          </w:tcPr>
          <w:p w14:paraId="54881297" w14:textId="77777777" w:rsidR="006E7788" w:rsidRDefault="006E7788" w:rsidP="006E7788">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6E7788" w14:paraId="0FF90996" w14:textId="77777777" w:rsidTr="00123BEA">
        <w:trPr>
          <w:gridAfter w:val="1"/>
          <w:wAfter w:w="29" w:type="dxa"/>
        </w:trPr>
        <w:tc>
          <w:tcPr>
            <w:tcW w:w="2695" w:type="dxa"/>
          </w:tcPr>
          <w:p w14:paraId="7F047E49" w14:textId="77777777" w:rsidR="006E7788" w:rsidRDefault="006E7788" w:rsidP="006E7788">
            <w:pPr>
              <w:pStyle w:val="BodyText"/>
              <w:rPr>
                <w:rFonts w:ascii="Arial" w:hAnsi="Arial" w:cs="Arial"/>
                <w:b/>
                <w:bCs/>
              </w:rPr>
            </w:pPr>
            <w:r>
              <w:rPr>
                <w:rFonts w:ascii="Arial" w:hAnsi="Arial" w:cs="Arial"/>
                <w:b/>
                <w:bCs/>
              </w:rPr>
              <w:t>"Maximum Generation BM Unit"</w:t>
            </w:r>
          </w:p>
        </w:tc>
        <w:tc>
          <w:tcPr>
            <w:tcW w:w="7625" w:type="dxa"/>
          </w:tcPr>
          <w:p w14:paraId="6A6DC3AF" w14:textId="77777777" w:rsidR="006E7788" w:rsidRDefault="006E7788" w:rsidP="006E7788">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6E7788" w14:paraId="087A4EBE" w14:textId="77777777" w:rsidTr="00123BEA">
        <w:trPr>
          <w:gridAfter w:val="1"/>
          <w:wAfter w:w="29" w:type="dxa"/>
        </w:trPr>
        <w:tc>
          <w:tcPr>
            <w:tcW w:w="2695" w:type="dxa"/>
          </w:tcPr>
          <w:p w14:paraId="5FF18061" w14:textId="77777777" w:rsidR="006E7788" w:rsidRDefault="006E7788" w:rsidP="006E7788">
            <w:pPr>
              <w:pStyle w:val="BodyText"/>
              <w:rPr>
                <w:rFonts w:ascii="Arial" w:hAnsi="Arial" w:cs="Arial"/>
                <w:b/>
                <w:bCs/>
              </w:rPr>
            </w:pPr>
            <w:r>
              <w:rPr>
                <w:rFonts w:ascii="Arial" w:hAnsi="Arial" w:cs="Arial"/>
                <w:b/>
                <w:bCs/>
              </w:rPr>
              <w:t>"Maximum Generation Energy Fee"</w:t>
            </w:r>
          </w:p>
          <w:p w14:paraId="4ED6EE9E" w14:textId="77777777" w:rsidR="006E7788" w:rsidRDefault="006E7788" w:rsidP="006E7788">
            <w:pPr>
              <w:pStyle w:val="BodyText"/>
              <w:rPr>
                <w:rFonts w:ascii="Arial" w:hAnsi="Arial" w:cs="Arial"/>
                <w:b/>
                <w:bCs/>
              </w:rPr>
            </w:pPr>
          </w:p>
        </w:tc>
        <w:tc>
          <w:tcPr>
            <w:tcW w:w="7625" w:type="dxa"/>
          </w:tcPr>
          <w:p w14:paraId="268CF406" w14:textId="77777777" w:rsidR="006E7788" w:rsidRDefault="006E7788" w:rsidP="006E7788">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6E7788" w14:paraId="222B1E1D" w14:textId="77777777" w:rsidTr="00123BEA">
        <w:trPr>
          <w:gridAfter w:val="1"/>
          <w:wAfter w:w="29" w:type="dxa"/>
        </w:trPr>
        <w:tc>
          <w:tcPr>
            <w:tcW w:w="2695" w:type="dxa"/>
          </w:tcPr>
          <w:p w14:paraId="572B8A37" w14:textId="77777777" w:rsidR="006E7788" w:rsidRDefault="006E7788" w:rsidP="006E7788">
            <w:pPr>
              <w:pStyle w:val="BodyText"/>
              <w:rPr>
                <w:rFonts w:ascii="Arial" w:hAnsi="Arial" w:cs="Arial"/>
                <w:b/>
                <w:bCs/>
              </w:rPr>
            </w:pPr>
            <w:r>
              <w:rPr>
                <w:rFonts w:ascii="Arial" w:hAnsi="Arial" w:cs="Arial"/>
                <w:b/>
                <w:bCs/>
              </w:rPr>
              <w:t>"Maximum Generation Energy Payment"</w:t>
            </w:r>
          </w:p>
        </w:tc>
        <w:tc>
          <w:tcPr>
            <w:tcW w:w="7625" w:type="dxa"/>
          </w:tcPr>
          <w:p w14:paraId="3C624CDA" w14:textId="77777777" w:rsidR="006E7788" w:rsidRDefault="006E7788" w:rsidP="006E7788">
            <w:pPr>
              <w:pStyle w:val="BodyText"/>
              <w:jc w:val="both"/>
              <w:rPr>
                <w:rFonts w:ascii="Arial" w:hAnsi="Arial" w:cs="Arial"/>
              </w:rPr>
            </w:pPr>
            <w:r>
              <w:rPr>
                <w:rFonts w:ascii="Arial" w:hAnsi="Arial" w:cs="Arial"/>
              </w:rPr>
              <w:t>has the meaning attributed to it in Paragraph 4.2.5.1;</w:t>
            </w:r>
          </w:p>
        </w:tc>
      </w:tr>
      <w:tr w:rsidR="006E7788" w14:paraId="589EB104" w14:textId="77777777" w:rsidTr="00123BEA">
        <w:trPr>
          <w:gridAfter w:val="1"/>
          <w:wAfter w:w="29" w:type="dxa"/>
        </w:trPr>
        <w:tc>
          <w:tcPr>
            <w:tcW w:w="2695" w:type="dxa"/>
          </w:tcPr>
          <w:p w14:paraId="6B2F0CFC" w14:textId="77777777" w:rsidR="006E7788" w:rsidRDefault="006E7788" w:rsidP="006E7788">
            <w:pPr>
              <w:pStyle w:val="BodyText"/>
              <w:rPr>
                <w:rFonts w:ascii="Arial" w:hAnsi="Arial" w:cs="Arial"/>
                <w:b/>
                <w:bCs/>
              </w:rPr>
            </w:pPr>
            <w:r>
              <w:rPr>
                <w:rFonts w:ascii="Arial" w:hAnsi="Arial" w:cs="Arial"/>
                <w:b/>
                <w:bCs/>
              </w:rPr>
              <w:t>"Maximum Generation Instruction"</w:t>
            </w:r>
          </w:p>
        </w:tc>
        <w:tc>
          <w:tcPr>
            <w:tcW w:w="7625" w:type="dxa"/>
          </w:tcPr>
          <w:p w14:paraId="07120035" w14:textId="77777777" w:rsidR="006E7788" w:rsidRDefault="006E7788" w:rsidP="006E7788">
            <w:pPr>
              <w:pStyle w:val="BodyTextIndent"/>
              <w:ind w:left="2"/>
              <w:jc w:val="both"/>
              <w:rPr>
                <w:rFonts w:ascii="Arial" w:hAnsi="Arial" w:cs="Arial"/>
              </w:rPr>
            </w:pPr>
            <w:r>
              <w:rPr>
                <w:rFonts w:ascii="Arial" w:hAnsi="Arial" w:cs="Arial"/>
              </w:rPr>
              <w:t>has the meaning attributed to it in Paragraph 4.2.4.1;</w:t>
            </w:r>
          </w:p>
        </w:tc>
      </w:tr>
      <w:tr w:rsidR="006E7788" w14:paraId="28FCEC82" w14:textId="77777777" w:rsidTr="00123BEA">
        <w:trPr>
          <w:gridAfter w:val="1"/>
          <w:wAfter w:w="29" w:type="dxa"/>
        </w:trPr>
        <w:tc>
          <w:tcPr>
            <w:tcW w:w="2695" w:type="dxa"/>
          </w:tcPr>
          <w:p w14:paraId="5AF9D665" w14:textId="77777777" w:rsidR="006E7788" w:rsidRDefault="006E7788" w:rsidP="006E7788">
            <w:pPr>
              <w:pStyle w:val="BodyText"/>
              <w:rPr>
                <w:rFonts w:ascii="Arial" w:hAnsi="Arial" w:cs="Arial"/>
                <w:b/>
                <w:bCs/>
              </w:rPr>
            </w:pPr>
            <w:r>
              <w:rPr>
                <w:rFonts w:ascii="Arial" w:hAnsi="Arial" w:cs="Arial"/>
                <w:b/>
                <w:bCs/>
              </w:rPr>
              <w:t>"Maximum Generation Redeclaration"</w:t>
            </w:r>
          </w:p>
        </w:tc>
        <w:tc>
          <w:tcPr>
            <w:tcW w:w="7625" w:type="dxa"/>
          </w:tcPr>
          <w:p w14:paraId="3DA2C8C4" w14:textId="77777777" w:rsidR="006E7788" w:rsidRDefault="006E7788" w:rsidP="006E7788">
            <w:pPr>
              <w:pStyle w:val="BodyText"/>
              <w:jc w:val="both"/>
              <w:rPr>
                <w:rFonts w:ascii="Arial" w:hAnsi="Arial" w:cs="Arial"/>
              </w:rPr>
            </w:pPr>
            <w:r>
              <w:rPr>
                <w:rFonts w:ascii="Arial" w:hAnsi="Arial" w:cs="Arial"/>
              </w:rPr>
              <w:t>has the meaning attributed to it in Paragraph 4.2.3.3;</w:t>
            </w:r>
          </w:p>
        </w:tc>
      </w:tr>
      <w:tr w:rsidR="006E7788" w14:paraId="2B9B27D7" w14:textId="77777777" w:rsidTr="00123BEA">
        <w:trPr>
          <w:gridAfter w:val="1"/>
          <w:wAfter w:w="29" w:type="dxa"/>
        </w:trPr>
        <w:tc>
          <w:tcPr>
            <w:tcW w:w="2695" w:type="dxa"/>
          </w:tcPr>
          <w:p w14:paraId="0A0A00E2" w14:textId="77777777" w:rsidR="006E7788" w:rsidRDefault="006E7788" w:rsidP="006E7788">
            <w:pPr>
              <w:pStyle w:val="BodyText"/>
              <w:rPr>
                <w:rFonts w:ascii="Arial" w:hAnsi="Arial" w:cs="Arial"/>
                <w:b/>
                <w:bCs/>
              </w:rPr>
            </w:pPr>
            <w:r>
              <w:rPr>
                <w:rFonts w:ascii="Arial" w:hAnsi="Arial" w:cs="Arial"/>
                <w:b/>
                <w:bCs/>
              </w:rPr>
              <w:t>"Maximum Generation Service Agreement"</w:t>
            </w:r>
          </w:p>
        </w:tc>
        <w:tc>
          <w:tcPr>
            <w:tcW w:w="7625" w:type="dxa"/>
          </w:tcPr>
          <w:p w14:paraId="3CD0A6C8"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6E7788" w14:paraId="617BCA06" w14:textId="77777777" w:rsidTr="00123BEA">
        <w:trPr>
          <w:gridAfter w:val="1"/>
          <w:wAfter w:w="29" w:type="dxa"/>
        </w:trPr>
        <w:tc>
          <w:tcPr>
            <w:tcW w:w="2695" w:type="dxa"/>
          </w:tcPr>
          <w:p w14:paraId="7A542D22" w14:textId="77777777" w:rsidR="006E7788" w:rsidRDefault="006E7788" w:rsidP="006E7788">
            <w:pPr>
              <w:pStyle w:val="BodyText"/>
              <w:rPr>
                <w:rFonts w:ascii="Arial" w:hAnsi="Arial" w:cs="Arial"/>
                <w:b/>
                <w:bCs/>
              </w:rPr>
            </w:pPr>
            <w:r>
              <w:rPr>
                <w:rFonts w:ascii="Arial" w:hAnsi="Arial" w:cs="Arial"/>
                <w:b/>
                <w:bCs/>
              </w:rPr>
              <w:t>“Maximum Import Capacity”</w:t>
            </w:r>
          </w:p>
        </w:tc>
        <w:tc>
          <w:tcPr>
            <w:tcW w:w="7625" w:type="dxa"/>
          </w:tcPr>
          <w:p w14:paraId="0A545CE1" w14:textId="1AD23206" w:rsidR="006E7788" w:rsidRDefault="006E7788" w:rsidP="006E75E8">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sidR="00473A97">
              <w:rPr>
                <w:rFonts w:ascii="Arial" w:hAnsi="Arial" w:cs="Arial"/>
              </w:rPr>
              <w:t xml:space="preserve"> in the context of the </w:t>
            </w:r>
            <w:r w:rsidR="00473A97" w:rsidRPr="006E75E8">
              <w:rPr>
                <w:rFonts w:ascii="Arial" w:hAnsi="Arial" w:cs="Arial"/>
                <w:b/>
                <w:bCs/>
              </w:rPr>
              <w:t>Charging Methodologies</w:t>
            </w:r>
            <w:r w:rsidR="00473A97">
              <w:rPr>
                <w:rFonts w:ascii="Arial" w:hAnsi="Arial" w:cs="Arial"/>
              </w:rPr>
              <w:t xml:space="preserve"> it shall mean as defined in the </w:t>
            </w:r>
            <w:r w:rsidR="00473A97" w:rsidRPr="00451A88">
              <w:rPr>
                <w:rFonts w:ascii="Arial" w:hAnsi="Arial" w:cs="Arial"/>
                <w:b/>
                <w:bCs/>
              </w:rPr>
              <w:t>Distribution Connection and</w:t>
            </w:r>
            <w:r w:rsidR="006E75E8" w:rsidRPr="00451A88">
              <w:rPr>
                <w:rFonts w:ascii="Arial" w:hAnsi="Arial" w:cs="Arial"/>
                <w:b/>
                <w:bCs/>
              </w:rPr>
              <w:t xml:space="preserve"> </w:t>
            </w:r>
            <w:r w:rsidR="00451A88">
              <w:rPr>
                <w:rFonts w:ascii="Arial" w:hAnsi="Arial" w:cs="Arial"/>
                <w:b/>
                <w:bCs/>
              </w:rPr>
              <w:t>U</w:t>
            </w:r>
            <w:r w:rsidR="00473A97" w:rsidRPr="00451A88">
              <w:rPr>
                <w:rFonts w:ascii="Arial" w:hAnsi="Arial" w:cs="Arial"/>
                <w:b/>
                <w:bCs/>
              </w:rPr>
              <w:t>se of S</w:t>
            </w:r>
            <w:r w:rsidR="006E75E8" w:rsidRPr="00451A88">
              <w:rPr>
                <w:rFonts w:ascii="Arial" w:hAnsi="Arial" w:cs="Arial"/>
                <w:b/>
                <w:bCs/>
              </w:rPr>
              <w:t>ystem Agreement</w:t>
            </w:r>
            <w:r w:rsidR="006E75E8">
              <w:rPr>
                <w:rFonts w:ascii="Arial" w:hAnsi="Arial" w:cs="Arial"/>
              </w:rPr>
              <w:t>;</w:t>
            </w:r>
            <w:r w:rsidR="00631AF2">
              <w:rPr>
                <w:rFonts w:ascii="Arial" w:hAnsi="Arial" w:cs="Arial"/>
              </w:rPr>
              <w:br/>
            </w:r>
          </w:p>
        </w:tc>
      </w:tr>
      <w:tr w:rsidR="006E7788" w14:paraId="2F9943FD" w14:textId="77777777" w:rsidTr="00123BEA">
        <w:trPr>
          <w:gridAfter w:val="1"/>
          <w:wAfter w:w="29" w:type="dxa"/>
        </w:trPr>
        <w:tc>
          <w:tcPr>
            <w:tcW w:w="2695" w:type="dxa"/>
          </w:tcPr>
          <w:p w14:paraId="65024169" w14:textId="77777777" w:rsidR="006E7788" w:rsidRDefault="006E7788" w:rsidP="006E7788">
            <w:pPr>
              <w:pStyle w:val="BodyText"/>
              <w:rPr>
                <w:rFonts w:ascii="Arial" w:hAnsi="Arial" w:cs="Arial"/>
                <w:b/>
                <w:bCs/>
              </w:rPr>
            </w:pPr>
            <w:r>
              <w:rPr>
                <w:rFonts w:ascii="Arial" w:hAnsi="Arial" w:cs="Arial"/>
                <w:b/>
                <w:bCs/>
              </w:rPr>
              <w:t>"Medium Power Station"</w:t>
            </w:r>
          </w:p>
        </w:tc>
        <w:tc>
          <w:tcPr>
            <w:tcW w:w="7625" w:type="dxa"/>
          </w:tcPr>
          <w:p w14:paraId="229455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516A16E" w14:textId="77777777" w:rsidTr="00123BEA">
        <w:trPr>
          <w:gridAfter w:val="1"/>
          <w:wAfter w:w="29" w:type="dxa"/>
        </w:trPr>
        <w:tc>
          <w:tcPr>
            <w:tcW w:w="2695" w:type="dxa"/>
          </w:tcPr>
          <w:p w14:paraId="25D212A9" w14:textId="77777777" w:rsidR="006E7788" w:rsidRDefault="006E7788" w:rsidP="006E7788">
            <w:pPr>
              <w:pStyle w:val="BodyText"/>
              <w:rPr>
                <w:rFonts w:ascii="Arial" w:hAnsi="Arial" w:cs="Arial"/>
                <w:b/>
                <w:bCs/>
              </w:rPr>
            </w:pPr>
            <w:r>
              <w:rPr>
                <w:rFonts w:ascii="Arial" w:hAnsi="Arial" w:cs="Arial"/>
                <w:b/>
                <w:bCs/>
              </w:rPr>
              <w:t>"Meters"</w:t>
            </w:r>
          </w:p>
        </w:tc>
        <w:tc>
          <w:tcPr>
            <w:tcW w:w="7625" w:type="dxa"/>
          </w:tcPr>
          <w:p w14:paraId="07229765"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93" w:name="_BPDCD_103"/>
            <w:r>
              <w:rPr>
                <w:rFonts w:ascii="Arial" w:hAnsi="Arial" w:cs="Arial"/>
                <w:color w:val="0000FF"/>
                <w:u w:val="double"/>
              </w:rPr>
              <w:t>;</w:t>
            </w:r>
            <w:bookmarkEnd w:id="93"/>
          </w:p>
        </w:tc>
      </w:tr>
      <w:tr w:rsidR="006E7788" w14:paraId="0FDF7EDD" w14:textId="77777777" w:rsidTr="00123BEA">
        <w:trPr>
          <w:gridAfter w:val="1"/>
          <w:wAfter w:w="29" w:type="dxa"/>
        </w:trPr>
        <w:tc>
          <w:tcPr>
            <w:tcW w:w="2695" w:type="dxa"/>
          </w:tcPr>
          <w:p w14:paraId="603BEB73" w14:textId="77777777" w:rsidR="006E7788" w:rsidRDefault="006E7788" w:rsidP="006E7788">
            <w:pPr>
              <w:pStyle w:val="BodyText"/>
              <w:rPr>
                <w:rFonts w:ascii="Arial" w:hAnsi="Arial" w:cs="Arial"/>
                <w:b/>
                <w:bCs/>
              </w:rPr>
            </w:pPr>
            <w:r>
              <w:rPr>
                <w:rFonts w:ascii="Arial" w:hAnsi="Arial" w:cs="Arial"/>
                <w:b/>
                <w:bCs/>
              </w:rPr>
              <w:t>"Metering Equipment"</w:t>
            </w:r>
          </w:p>
        </w:tc>
        <w:tc>
          <w:tcPr>
            <w:tcW w:w="7625" w:type="dxa"/>
          </w:tcPr>
          <w:p w14:paraId="75C48998"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1FDB78CB" w14:textId="77777777" w:rsidTr="00123BEA">
        <w:trPr>
          <w:gridAfter w:val="1"/>
          <w:wAfter w:w="29" w:type="dxa"/>
        </w:trPr>
        <w:tc>
          <w:tcPr>
            <w:tcW w:w="2695" w:type="dxa"/>
          </w:tcPr>
          <w:p w14:paraId="0C129478" w14:textId="77777777" w:rsidR="006E7788" w:rsidRDefault="006E7788" w:rsidP="006E7788">
            <w:pPr>
              <w:pStyle w:val="BodyText"/>
              <w:rPr>
                <w:rFonts w:ascii="Arial" w:hAnsi="Arial" w:cs="Arial"/>
                <w:b/>
                <w:bCs/>
              </w:rPr>
            </w:pPr>
            <w:r>
              <w:rPr>
                <w:rFonts w:ascii="Arial" w:hAnsi="Arial" w:cs="Arial"/>
                <w:b/>
                <w:bCs/>
              </w:rPr>
              <w:t>"Meter Operator Agent"</w:t>
            </w:r>
          </w:p>
        </w:tc>
        <w:tc>
          <w:tcPr>
            <w:tcW w:w="7625" w:type="dxa"/>
          </w:tcPr>
          <w:p w14:paraId="3FD66B3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9FC28A5" w14:textId="77777777" w:rsidTr="00123BEA">
        <w:trPr>
          <w:gridAfter w:val="1"/>
          <w:wAfter w:w="29" w:type="dxa"/>
        </w:trPr>
        <w:tc>
          <w:tcPr>
            <w:tcW w:w="2695" w:type="dxa"/>
          </w:tcPr>
          <w:p w14:paraId="41B5C17D" w14:textId="77777777" w:rsidR="006E7788" w:rsidRDefault="006E7788" w:rsidP="006E7788">
            <w:pPr>
              <w:pStyle w:val="BodyText"/>
              <w:rPr>
                <w:rFonts w:ascii="Arial" w:hAnsi="Arial" w:cs="Arial"/>
                <w:b/>
                <w:bCs/>
              </w:rPr>
            </w:pPr>
            <w:r>
              <w:rPr>
                <w:rFonts w:ascii="Arial" w:hAnsi="Arial" w:cs="Arial"/>
                <w:b/>
                <w:bCs/>
              </w:rPr>
              <w:lastRenderedPageBreak/>
              <w:t>"Metering System"</w:t>
            </w:r>
          </w:p>
        </w:tc>
        <w:tc>
          <w:tcPr>
            <w:tcW w:w="7625" w:type="dxa"/>
          </w:tcPr>
          <w:p w14:paraId="74CCA5A9"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422912BD" w14:textId="77777777" w:rsidTr="00123BEA">
        <w:trPr>
          <w:gridAfter w:val="1"/>
          <w:wAfter w:w="29" w:type="dxa"/>
        </w:trPr>
        <w:tc>
          <w:tcPr>
            <w:tcW w:w="2695" w:type="dxa"/>
          </w:tcPr>
          <w:p w14:paraId="3AF80740" w14:textId="48737B71" w:rsidR="001900B8" w:rsidRPr="00380A4F" w:rsidRDefault="006E7788" w:rsidP="006E7788">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1900B8" w:rsidRPr="00380A4F" w:rsidRDefault="001900B8" w:rsidP="006E7788">
            <w:pPr>
              <w:pStyle w:val="BodyText"/>
              <w:rPr>
                <w:rFonts w:ascii="Arial" w:hAnsi="Arial" w:cs="Arial"/>
                <w:b/>
                <w:bCs/>
                <w:szCs w:val="22"/>
              </w:rPr>
            </w:pPr>
          </w:p>
        </w:tc>
        <w:tc>
          <w:tcPr>
            <w:tcW w:w="7625" w:type="dxa"/>
          </w:tcPr>
          <w:p w14:paraId="4A1FD487" w14:textId="2A7E069C" w:rsidR="00B00411" w:rsidRDefault="006E7788" w:rsidP="006772B6">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6772B6" w14:paraId="7238AAA9" w14:textId="77777777" w:rsidTr="00123BEA">
        <w:trPr>
          <w:gridAfter w:val="1"/>
          <w:wAfter w:w="29" w:type="dxa"/>
        </w:trPr>
        <w:tc>
          <w:tcPr>
            <w:tcW w:w="2695" w:type="dxa"/>
          </w:tcPr>
          <w:p w14:paraId="36B002FF" w14:textId="012A61C8" w:rsidR="006772B6" w:rsidRDefault="006772B6" w:rsidP="006E7788">
            <w:pPr>
              <w:rPr>
                <w:rFonts w:ascii="Arial" w:hAnsi="Arial" w:cs="Arial"/>
                <w:b/>
              </w:rPr>
            </w:pPr>
            <w:r w:rsidRPr="00380A4F">
              <w:rPr>
                <w:rFonts w:ascii="Arial" w:hAnsi="Arial" w:cs="Arial"/>
                <w:b/>
                <w:bCs/>
                <w:szCs w:val="22"/>
              </w:rPr>
              <w:t>“Milestone Default Notice”</w:t>
            </w:r>
          </w:p>
        </w:tc>
        <w:tc>
          <w:tcPr>
            <w:tcW w:w="7625" w:type="dxa"/>
          </w:tcPr>
          <w:p w14:paraId="017DC5D0" w14:textId="77777777" w:rsidR="006772B6" w:rsidRPr="002B261B" w:rsidRDefault="006772B6" w:rsidP="006772B6">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6772B6" w:rsidRDefault="006772B6" w:rsidP="006E7788">
            <w:pPr>
              <w:jc w:val="both"/>
              <w:rPr>
                <w:rFonts w:ascii="Arial" w:hAnsi="Arial" w:cs="Arial"/>
              </w:rPr>
            </w:pPr>
          </w:p>
        </w:tc>
      </w:tr>
      <w:tr w:rsidR="5659255A" w14:paraId="2E45AFEF" w14:textId="77777777" w:rsidTr="00123BEA">
        <w:trPr>
          <w:gridAfter w:val="1"/>
          <w:wAfter w:w="29" w:type="dxa"/>
          <w:trHeight w:val="300"/>
        </w:trPr>
        <w:tc>
          <w:tcPr>
            <w:tcW w:w="2695" w:type="dxa"/>
          </w:tcPr>
          <w:p w14:paraId="3F0517C4" w14:textId="71CC1B59" w:rsidR="6CEC3DB8" w:rsidRDefault="6CEC3DB8" w:rsidP="5659255A">
            <w:pPr>
              <w:rPr>
                <w:rFonts w:ascii="Arial" w:hAnsi="Arial" w:cs="Arial"/>
                <w:b/>
                <w:bCs/>
              </w:rPr>
            </w:pPr>
            <w:r w:rsidRPr="5659255A">
              <w:rPr>
                <w:rFonts w:ascii="Arial" w:hAnsi="Arial" w:cs="Arial"/>
                <w:b/>
                <w:bCs/>
              </w:rPr>
              <w:t>“Minister of the Crown”</w:t>
            </w:r>
          </w:p>
        </w:tc>
        <w:tc>
          <w:tcPr>
            <w:tcW w:w="7625" w:type="dxa"/>
          </w:tcPr>
          <w:p w14:paraId="2C1EBF9A" w14:textId="0F4AA137" w:rsidR="6CEC3DB8" w:rsidRDefault="002C7FB4" w:rsidP="5659255A">
            <w:pPr>
              <w:jc w:val="both"/>
              <w:rPr>
                <w:rFonts w:ascii="Arial" w:hAnsi="Arial" w:cs="Arial"/>
                <w:b/>
                <w:bCs/>
              </w:rPr>
            </w:pPr>
            <w:r>
              <w:rPr>
                <w:rFonts w:ascii="Arial" w:hAnsi="Arial" w:cs="Arial"/>
              </w:rPr>
              <w:t>a</w:t>
            </w:r>
            <w:r w:rsidR="6CEC3DB8" w:rsidRPr="5659255A">
              <w:rPr>
                <w:rFonts w:ascii="Arial" w:hAnsi="Arial" w:cs="Arial"/>
              </w:rPr>
              <w:t xml:space="preserve">s defined in the </w:t>
            </w:r>
            <w:r w:rsidR="6CEC3DB8" w:rsidRPr="5659255A">
              <w:rPr>
                <w:rFonts w:ascii="Arial" w:hAnsi="Arial" w:cs="Arial"/>
                <w:b/>
                <w:bCs/>
              </w:rPr>
              <w:t>ESO Licence;</w:t>
            </w:r>
          </w:p>
          <w:p w14:paraId="0D5B85B5" w14:textId="44B64BB4" w:rsidR="002C7FB4" w:rsidRDefault="002C7FB4" w:rsidP="5659255A">
            <w:pPr>
              <w:jc w:val="both"/>
              <w:rPr>
                <w:rFonts w:ascii="Arial" w:hAnsi="Arial" w:cs="Arial"/>
              </w:rPr>
            </w:pPr>
          </w:p>
        </w:tc>
      </w:tr>
      <w:tr w:rsidR="006E7788" w14:paraId="4A9F90F3" w14:textId="77777777" w:rsidTr="00123BEA">
        <w:trPr>
          <w:gridAfter w:val="1"/>
          <w:wAfter w:w="29" w:type="dxa"/>
        </w:trPr>
        <w:tc>
          <w:tcPr>
            <w:tcW w:w="2695" w:type="dxa"/>
          </w:tcPr>
          <w:p w14:paraId="3CC0B261" w14:textId="77777777" w:rsidR="006E7788" w:rsidRDefault="006E7788" w:rsidP="006E7788">
            <w:pPr>
              <w:rPr>
                <w:rFonts w:ascii="Arial" w:hAnsi="Arial" w:cs="Arial"/>
                <w:b/>
              </w:rPr>
            </w:pPr>
            <w:r>
              <w:rPr>
                <w:rFonts w:ascii="Arial" w:hAnsi="Arial" w:cs="Arial"/>
                <w:b/>
              </w:rPr>
              <w:t>“MITS Connection Works”</w:t>
            </w:r>
          </w:p>
        </w:tc>
        <w:tc>
          <w:tcPr>
            <w:tcW w:w="7625" w:type="dxa"/>
          </w:tcPr>
          <w:p w14:paraId="47880549" w14:textId="77777777" w:rsidR="006E7788" w:rsidRDefault="006E7788" w:rsidP="006E7788">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6E7788" w:rsidRDefault="006E7788" w:rsidP="006E7788">
            <w:pPr>
              <w:jc w:val="both"/>
              <w:rPr>
                <w:rFonts w:ascii="Arial" w:hAnsi="Arial" w:cs="Arial"/>
              </w:rPr>
            </w:pPr>
          </w:p>
        </w:tc>
      </w:tr>
      <w:tr w:rsidR="006E7788" w14:paraId="6DB27F22" w14:textId="77777777" w:rsidTr="00123BEA">
        <w:trPr>
          <w:gridAfter w:val="1"/>
          <w:wAfter w:w="29" w:type="dxa"/>
        </w:trPr>
        <w:tc>
          <w:tcPr>
            <w:tcW w:w="2695" w:type="dxa"/>
          </w:tcPr>
          <w:p w14:paraId="668887E7" w14:textId="77777777" w:rsidR="006E7788" w:rsidRDefault="006E7788" w:rsidP="006E7788">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7625" w:type="dxa"/>
          </w:tcPr>
          <w:p w14:paraId="1ED289A7" w14:textId="77777777" w:rsidR="006E7788" w:rsidRDefault="006E7788" w:rsidP="006E7788">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6E7788" w:rsidRPr="0000119F" w:rsidRDefault="006E7788" w:rsidP="006E7788">
            <w:pPr>
              <w:spacing w:line="360" w:lineRule="auto"/>
              <w:jc w:val="both"/>
              <w:rPr>
                <w:rFonts w:ascii="Arial" w:hAnsi="Arial" w:cs="Arial"/>
                <w:szCs w:val="22"/>
              </w:rPr>
            </w:pPr>
          </w:p>
        </w:tc>
      </w:tr>
      <w:tr w:rsidR="006E7788" w14:paraId="24E18613" w14:textId="77777777" w:rsidTr="00123BEA">
        <w:trPr>
          <w:gridAfter w:val="1"/>
          <w:wAfter w:w="29" w:type="dxa"/>
        </w:trPr>
        <w:tc>
          <w:tcPr>
            <w:tcW w:w="2695" w:type="dxa"/>
          </w:tcPr>
          <w:p w14:paraId="33EA6A62" w14:textId="77777777" w:rsidR="006E7788" w:rsidRDefault="006E7788" w:rsidP="006E7788">
            <w:pPr>
              <w:rPr>
                <w:rFonts w:ascii="Arial" w:hAnsi="Arial" w:cs="Arial"/>
                <w:b/>
              </w:rPr>
            </w:pPr>
            <w:r>
              <w:rPr>
                <w:rFonts w:ascii="Arial" w:hAnsi="Arial" w:cs="Arial"/>
                <w:b/>
              </w:rPr>
              <w:t>“MITS Substation”</w:t>
            </w:r>
          </w:p>
          <w:p w14:paraId="72764EB9" w14:textId="77777777" w:rsidR="009D117E" w:rsidRDefault="009D117E" w:rsidP="006E7788">
            <w:pPr>
              <w:rPr>
                <w:rFonts w:ascii="Arial" w:hAnsi="Arial" w:cs="Arial"/>
                <w:b/>
              </w:rPr>
            </w:pPr>
          </w:p>
          <w:p w14:paraId="69AC655C" w14:textId="77777777" w:rsidR="009D117E" w:rsidRDefault="009D117E" w:rsidP="006E7788">
            <w:pPr>
              <w:rPr>
                <w:rFonts w:ascii="Arial" w:hAnsi="Arial" w:cs="Arial"/>
                <w:b/>
              </w:rPr>
            </w:pPr>
          </w:p>
          <w:p w14:paraId="048BA15E" w14:textId="77777777" w:rsidR="009D117E" w:rsidRDefault="009D117E" w:rsidP="006E7788">
            <w:pPr>
              <w:rPr>
                <w:rFonts w:ascii="Arial" w:hAnsi="Arial" w:cs="Arial"/>
                <w:b/>
              </w:rPr>
            </w:pPr>
          </w:p>
          <w:p w14:paraId="73C42C0A" w14:textId="34EB6881" w:rsidR="009D117E" w:rsidRDefault="009D117E" w:rsidP="006E7788">
            <w:pPr>
              <w:rPr>
                <w:rFonts w:ascii="Arial" w:hAnsi="Arial" w:cs="Arial"/>
                <w:b/>
              </w:rPr>
            </w:pPr>
          </w:p>
        </w:tc>
        <w:tc>
          <w:tcPr>
            <w:tcW w:w="7625" w:type="dxa"/>
          </w:tcPr>
          <w:p w14:paraId="47DA8307" w14:textId="70EBFD00" w:rsidR="00E729DE" w:rsidRDefault="006E7788" w:rsidP="006772B6">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6772B6" w14:paraId="147F6A0D" w14:textId="77777777" w:rsidTr="00123BEA">
        <w:trPr>
          <w:gridAfter w:val="1"/>
          <w:wAfter w:w="29" w:type="dxa"/>
        </w:trPr>
        <w:tc>
          <w:tcPr>
            <w:tcW w:w="2695" w:type="dxa"/>
          </w:tcPr>
          <w:p w14:paraId="48BAE819" w14:textId="1A121D3C" w:rsidR="006772B6" w:rsidRDefault="006772B6" w:rsidP="006E7788">
            <w:pPr>
              <w:pStyle w:val="BodyText"/>
              <w:rPr>
                <w:rFonts w:ascii="Arial" w:hAnsi="Arial" w:cs="Arial"/>
                <w:b/>
                <w:bCs/>
              </w:rPr>
            </w:pPr>
            <w:r>
              <w:rPr>
                <w:rFonts w:ascii="Arial" w:hAnsi="Arial" w:cs="Arial"/>
                <w:b/>
              </w:rPr>
              <w:t>“Mixed Demand Site”</w:t>
            </w:r>
          </w:p>
        </w:tc>
        <w:tc>
          <w:tcPr>
            <w:tcW w:w="7625" w:type="dxa"/>
          </w:tcPr>
          <w:p w14:paraId="4566D17C" w14:textId="2D0BCBB8" w:rsidR="006772B6" w:rsidRDefault="006772B6" w:rsidP="006E7788">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r w:rsidR="003448BD">
              <w:rPr>
                <w:rFonts w:ascii="Arial" w:hAnsi="Arial" w:cs="Arial"/>
                <w:b/>
                <w:bCs/>
                <w:szCs w:val="22"/>
              </w:rPr>
              <w:t>.</w:t>
            </w:r>
          </w:p>
        </w:tc>
      </w:tr>
      <w:tr w:rsidR="006E7788" w14:paraId="26E3961D" w14:textId="77777777" w:rsidTr="00123BEA">
        <w:trPr>
          <w:gridAfter w:val="1"/>
          <w:wAfter w:w="29" w:type="dxa"/>
        </w:trPr>
        <w:tc>
          <w:tcPr>
            <w:tcW w:w="2695" w:type="dxa"/>
          </w:tcPr>
          <w:p w14:paraId="7AE15B45" w14:textId="77777777" w:rsidR="006E7788" w:rsidRDefault="006E7788" w:rsidP="006E7788">
            <w:pPr>
              <w:pStyle w:val="BodyText"/>
              <w:rPr>
                <w:rFonts w:ascii="Arial" w:hAnsi="Arial" w:cs="Arial"/>
                <w:b/>
                <w:bCs/>
              </w:rPr>
            </w:pPr>
            <w:r>
              <w:rPr>
                <w:rFonts w:ascii="Arial" w:hAnsi="Arial" w:cs="Arial"/>
                <w:b/>
                <w:bCs/>
              </w:rPr>
              <w:t>"Mode A Frequency Response"</w:t>
            </w:r>
          </w:p>
        </w:tc>
        <w:tc>
          <w:tcPr>
            <w:tcW w:w="7625" w:type="dxa"/>
          </w:tcPr>
          <w:p w14:paraId="32775423" w14:textId="77777777" w:rsidR="006E7788" w:rsidRDefault="006E7788" w:rsidP="006E7788">
            <w:pPr>
              <w:pStyle w:val="BodyText"/>
              <w:jc w:val="both"/>
              <w:rPr>
                <w:rFonts w:ascii="Arial" w:hAnsi="Arial" w:cs="Arial"/>
              </w:rPr>
            </w:pPr>
            <w:r>
              <w:rPr>
                <w:rFonts w:ascii="Arial" w:hAnsi="Arial" w:cs="Arial"/>
              </w:rPr>
              <w:t>as defined in Paragraph 4.1.3.3;</w:t>
            </w:r>
          </w:p>
        </w:tc>
      </w:tr>
      <w:tr w:rsidR="006E7788" w14:paraId="005548F1" w14:textId="77777777" w:rsidTr="00123BEA">
        <w:trPr>
          <w:gridAfter w:val="1"/>
          <w:wAfter w:w="29" w:type="dxa"/>
        </w:trPr>
        <w:tc>
          <w:tcPr>
            <w:tcW w:w="2695" w:type="dxa"/>
          </w:tcPr>
          <w:p w14:paraId="04029062" w14:textId="77777777" w:rsidR="006E7788" w:rsidRDefault="006E7788" w:rsidP="006E7788">
            <w:pPr>
              <w:pStyle w:val="BodyText"/>
              <w:rPr>
                <w:rFonts w:ascii="Arial" w:hAnsi="Arial" w:cs="Arial"/>
                <w:b/>
                <w:bCs/>
              </w:rPr>
            </w:pPr>
            <w:r>
              <w:rPr>
                <w:rFonts w:ascii="Arial" w:hAnsi="Arial" w:cs="Arial"/>
                <w:b/>
                <w:bCs/>
              </w:rPr>
              <w:t>"Modification"</w:t>
            </w:r>
          </w:p>
        </w:tc>
        <w:tc>
          <w:tcPr>
            <w:tcW w:w="7625" w:type="dxa"/>
          </w:tcPr>
          <w:p w14:paraId="7169BBC4" w14:textId="77777777" w:rsidR="006E7788" w:rsidRDefault="006E7788" w:rsidP="006E7788">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6E7788" w14:paraId="689B06FF" w14:textId="77777777" w:rsidTr="00123BEA">
        <w:trPr>
          <w:gridAfter w:val="1"/>
          <w:wAfter w:w="29" w:type="dxa"/>
        </w:trPr>
        <w:tc>
          <w:tcPr>
            <w:tcW w:w="2695" w:type="dxa"/>
          </w:tcPr>
          <w:p w14:paraId="62DBE70B" w14:textId="77777777" w:rsidR="006E7788" w:rsidRDefault="006E7788" w:rsidP="006E7788">
            <w:pPr>
              <w:pStyle w:val="BodyText"/>
              <w:rPr>
                <w:rFonts w:ascii="Arial" w:hAnsi="Arial" w:cs="Arial"/>
                <w:b/>
                <w:bCs/>
              </w:rPr>
            </w:pPr>
            <w:r>
              <w:rPr>
                <w:rFonts w:ascii="Arial" w:hAnsi="Arial" w:cs="Arial"/>
                <w:b/>
                <w:bCs/>
              </w:rPr>
              <w:t>"Modification Affected User"</w:t>
            </w:r>
          </w:p>
        </w:tc>
        <w:tc>
          <w:tcPr>
            <w:tcW w:w="7625" w:type="dxa"/>
          </w:tcPr>
          <w:p w14:paraId="293B7242" w14:textId="77777777" w:rsidR="006E7788" w:rsidRDefault="006E7788" w:rsidP="006E7788">
            <w:pPr>
              <w:pStyle w:val="BodyText"/>
              <w:jc w:val="both"/>
              <w:rPr>
                <w:rFonts w:ascii="Arial" w:hAnsi="Arial" w:cs="Arial"/>
              </w:rPr>
            </w:pPr>
            <w:r>
              <w:rPr>
                <w:rFonts w:ascii="Arial" w:hAnsi="Arial" w:cs="Arial"/>
              </w:rPr>
              <w:t>as defined in Paragraph 6.9.3.2;</w:t>
            </w:r>
          </w:p>
        </w:tc>
      </w:tr>
      <w:tr w:rsidR="006E7788" w14:paraId="110211E0" w14:textId="77777777" w:rsidTr="00123BEA">
        <w:trPr>
          <w:gridAfter w:val="1"/>
          <w:wAfter w:w="29" w:type="dxa"/>
          <w:trHeight w:val="754"/>
        </w:trPr>
        <w:tc>
          <w:tcPr>
            <w:tcW w:w="2695" w:type="dxa"/>
          </w:tcPr>
          <w:p w14:paraId="1E68473F" w14:textId="77777777" w:rsidR="006E7788" w:rsidRDefault="006E7788" w:rsidP="006E7788">
            <w:pPr>
              <w:pStyle w:val="clauseindent"/>
              <w:ind w:left="0"/>
              <w:rPr>
                <w:rFonts w:ascii="Arial" w:hAnsi="Arial" w:cs="Arial"/>
                <w:b/>
                <w:bCs/>
              </w:rPr>
            </w:pPr>
            <w:r>
              <w:rPr>
                <w:rFonts w:ascii="Arial" w:hAnsi="Arial" w:cs="Arial"/>
                <w:b/>
                <w:bCs/>
              </w:rPr>
              <w:t>"Modification Application"</w:t>
            </w:r>
          </w:p>
        </w:tc>
        <w:tc>
          <w:tcPr>
            <w:tcW w:w="7625" w:type="dxa"/>
          </w:tcPr>
          <w:p w14:paraId="2181F0DD" w14:textId="77777777" w:rsidR="006E7788" w:rsidRDefault="006E7788" w:rsidP="006E7788">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6E7788" w14:paraId="1967F802" w14:textId="77777777" w:rsidTr="00123BEA">
        <w:trPr>
          <w:gridAfter w:val="1"/>
          <w:wAfter w:w="29" w:type="dxa"/>
          <w:trHeight w:val="754"/>
        </w:trPr>
        <w:tc>
          <w:tcPr>
            <w:tcW w:w="2695" w:type="dxa"/>
          </w:tcPr>
          <w:p w14:paraId="17746BB6" w14:textId="77777777" w:rsidR="006E7788" w:rsidRDefault="006E7788" w:rsidP="006E7788">
            <w:pPr>
              <w:pStyle w:val="BodyText"/>
              <w:rPr>
                <w:rFonts w:ascii="Arial" w:hAnsi="Arial" w:cs="Arial"/>
                <w:b/>
                <w:bCs/>
              </w:rPr>
            </w:pPr>
            <w:r>
              <w:rPr>
                <w:rFonts w:ascii="Arial" w:hAnsi="Arial" w:cs="Arial"/>
                <w:b/>
                <w:bCs/>
              </w:rPr>
              <w:t>"Modification Notification"</w:t>
            </w:r>
          </w:p>
        </w:tc>
        <w:tc>
          <w:tcPr>
            <w:tcW w:w="7625" w:type="dxa"/>
          </w:tcPr>
          <w:p w14:paraId="6854D478" w14:textId="77777777" w:rsidR="006E7788" w:rsidRDefault="006E7788" w:rsidP="006E7788">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6E7788" w14:paraId="23300580" w14:textId="77777777" w:rsidTr="00123BEA">
        <w:trPr>
          <w:gridAfter w:val="1"/>
          <w:wAfter w:w="29" w:type="dxa"/>
        </w:trPr>
        <w:tc>
          <w:tcPr>
            <w:tcW w:w="2695" w:type="dxa"/>
          </w:tcPr>
          <w:p w14:paraId="44A2143B" w14:textId="77777777" w:rsidR="006E7788" w:rsidRDefault="006E7788" w:rsidP="006E7788">
            <w:pPr>
              <w:pStyle w:val="BodyText"/>
              <w:rPr>
                <w:rFonts w:ascii="Arial" w:hAnsi="Arial" w:cs="Arial"/>
                <w:b/>
                <w:bCs/>
              </w:rPr>
            </w:pPr>
            <w:r>
              <w:rPr>
                <w:rFonts w:ascii="Arial" w:hAnsi="Arial" w:cs="Arial"/>
                <w:b/>
                <w:bCs/>
              </w:rPr>
              <w:t>"Modification Offer"</w:t>
            </w:r>
          </w:p>
        </w:tc>
        <w:tc>
          <w:tcPr>
            <w:tcW w:w="7625" w:type="dxa"/>
          </w:tcPr>
          <w:p w14:paraId="18EEFB6B" w14:textId="77777777" w:rsidR="006E7788" w:rsidRDefault="006E7788" w:rsidP="006E7788">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6E7788" w14:paraId="1B5EB31B" w14:textId="77777777" w:rsidTr="00123BEA">
        <w:trPr>
          <w:gridAfter w:val="1"/>
          <w:wAfter w:w="29" w:type="dxa"/>
        </w:trPr>
        <w:tc>
          <w:tcPr>
            <w:tcW w:w="2695" w:type="dxa"/>
          </w:tcPr>
          <w:p w14:paraId="044FB9E0" w14:textId="77777777" w:rsidR="006E7788" w:rsidRDefault="006E7788" w:rsidP="006E7788">
            <w:pPr>
              <w:pStyle w:val="BodyText"/>
              <w:rPr>
                <w:rFonts w:ascii="Arial" w:hAnsi="Arial" w:cs="Arial"/>
                <w:b/>
                <w:bCs/>
              </w:rPr>
            </w:pPr>
            <w:r>
              <w:rPr>
                <w:rFonts w:ascii="Arial" w:hAnsi="Arial" w:cs="Arial"/>
                <w:b/>
                <w:bCs/>
              </w:rPr>
              <w:lastRenderedPageBreak/>
              <w:t>"National Electricity Transmission System" or “NETS”</w:t>
            </w:r>
          </w:p>
        </w:tc>
        <w:tc>
          <w:tcPr>
            <w:tcW w:w="7625" w:type="dxa"/>
          </w:tcPr>
          <w:p w14:paraId="019A6699" w14:textId="77777777" w:rsidR="006E7788" w:rsidRDefault="006E7788" w:rsidP="006E7788">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6E7788" w14:paraId="67962F0C" w14:textId="77777777" w:rsidTr="00123BEA">
        <w:trPr>
          <w:gridAfter w:val="1"/>
          <w:wAfter w:w="29" w:type="dxa"/>
        </w:trPr>
        <w:tc>
          <w:tcPr>
            <w:tcW w:w="2695" w:type="dxa"/>
          </w:tcPr>
          <w:p w14:paraId="1B09DD24" w14:textId="77777777" w:rsidR="006E7788" w:rsidRDefault="006E7788" w:rsidP="006E7788">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6E7788" w:rsidRDefault="006E7788" w:rsidP="006E7788">
            <w:pPr>
              <w:pStyle w:val="BodyText"/>
              <w:rPr>
                <w:rFonts w:ascii="Arial" w:hAnsi="Arial" w:cs="Arial"/>
                <w:b/>
                <w:bCs/>
              </w:rPr>
            </w:pPr>
          </w:p>
        </w:tc>
        <w:tc>
          <w:tcPr>
            <w:tcW w:w="7625" w:type="dxa"/>
          </w:tcPr>
          <w:p w14:paraId="08F985FF" w14:textId="6EBB049F" w:rsidR="006E7788" w:rsidRDefault="4B9E9046" w:rsidP="006E7788">
            <w:pPr>
              <w:pStyle w:val="BodyText"/>
              <w:jc w:val="both"/>
              <w:rPr>
                <w:rFonts w:ascii="Arial" w:hAnsi="Arial" w:cs="Arial"/>
              </w:rPr>
            </w:pPr>
            <w:r w:rsidRPr="5659255A">
              <w:rPr>
                <w:rFonts w:ascii="Arial" w:hAnsi="Arial" w:cs="Arial"/>
              </w:rPr>
              <w:t xml:space="preserve">is the National Electricity Transmission System Security and Quality of Supply Standards </w:t>
            </w:r>
            <w:r w:rsidR="30D4DB36" w:rsidRPr="5659255A">
              <w:rPr>
                <w:rFonts w:ascii="Arial" w:hAnsi="Arial" w:cs="Arial"/>
              </w:rPr>
              <w:t xml:space="preserve"> as referred to in condition E7 of the </w:t>
            </w:r>
            <w:r w:rsidR="30D4DB36" w:rsidRPr="5659255A">
              <w:rPr>
                <w:rFonts w:ascii="Arial" w:hAnsi="Arial" w:cs="Arial"/>
                <w:b/>
                <w:bCs/>
              </w:rPr>
              <w:t>ESO Licence</w:t>
            </w:r>
            <w:r w:rsidRPr="5659255A">
              <w:rPr>
                <w:rFonts w:ascii="Arial" w:hAnsi="Arial" w:cs="Arial"/>
              </w:rPr>
              <w:t xml:space="preserve"> ;</w:t>
            </w:r>
          </w:p>
        </w:tc>
      </w:tr>
      <w:tr w:rsidR="5659255A" w14:paraId="6733222A" w14:textId="77777777" w:rsidTr="00123BEA">
        <w:trPr>
          <w:gridAfter w:val="1"/>
          <w:wAfter w:w="29" w:type="dxa"/>
          <w:trHeight w:val="300"/>
        </w:trPr>
        <w:tc>
          <w:tcPr>
            <w:tcW w:w="2695" w:type="dxa"/>
          </w:tcPr>
          <w:p w14:paraId="66359F67" w14:textId="12CE6C9B" w:rsidR="420FDA1A" w:rsidRDefault="420FDA1A" w:rsidP="00123BEA">
            <w:pPr>
              <w:pStyle w:val="BodyText"/>
              <w:rPr>
                <w:rFonts w:ascii="Arial" w:hAnsi="Arial" w:cs="Arial"/>
                <w:b/>
                <w:bCs/>
              </w:rPr>
            </w:pPr>
            <w:r w:rsidRPr="5659255A">
              <w:rPr>
                <w:rFonts w:ascii="Arial" w:hAnsi="Arial" w:cs="Arial"/>
                <w:b/>
                <w:bCs/>
              </w:rPr>
              <w:t>“National Energy System Operator or NESO”</w:t>
            </w:r>
          </w:p>
        </w:tc>
        <w:tc>
          <w:tcPr>
            <w:tcW w:w="7625" w:type="dxa"/>
          </w:tcPr>
          <w:p w14:paraId="39B59CEE" w14:textId="17AD323D" w:rsidR="420FDA1A" w:rsidRDefault="420FDA1A" w:rsidP="00123BEA">
            <w:pPr>
              <w:pStyle w:val="BodyText"/>
              <w:jc w:val="both"/>
              <w:rPr>
                <w:rFonts w:ascii="Arial" w:hAnsi="Arial" w:cs="Arial"/>
              </w:rPr>
            </w:pPr>
            <w:r w:rsidRPr="5659255A">
              <w:rPr>
                <w:rFonts w:ascii="Arial" w:hAnsi="Arial" w:cs="Arial"/>
              </w:rPr>
              <w:t xml:space="preserve">The </w:t>
            </w:r>
            <w:r w:rsidR="00AB2B9F">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1C65C705" w:rsidRPr="00123BEA">
              <w:rPr>
                <w:rFonts w:ascii="Arial" w:hAnsi="Arial" w:cs="Arial"/>
              </w:rPr>
              <w:t>.</w:t>
            </w:r>
          </w:p>
        </w:tc>
      </w:tr>
      <w:tr w:rsidR="006E7788" w14:paraId="3C339A86" w14:textId="77777777" w:rsidTr="00123BEA">
        <w:trPr>
          <w:gridAfter w:val="1"/>
          <w:wAfter w:w="29" w:type="dxa"/>
        </w:trPr>
        <w:tc>
          <w:tcPr>
            <w:tcW w:w="2695" w:type="dxa"/>
          </w:tcPr>
          <w:p w14:paraId="0797CE08" w14:textId="77777777" w:rsidR="006E7788" w:rsidRDefault="006E7788" w:rsidP="006E7788">
            <w:pPr>
              <w:pStyle w:val="BodyText"/>
              <w:rPr>
                <w:rFonts w:ascii="Arial" w:hAnsi="Arial" w:cs="Arial"/>
                <w:b/>
                <w:bCs/>
              </w:rPr>
            </w:pPr>
            <w:r>
              <w:rPr>
                <w:rFonts w:ascii="Arial" w:hAnsi="Arial" w:cs="Arial"/>
                <w:b/>
                <w:bCs/>
              </w:rPr>
              <w:t>"Natural Demand"</w:t>
            </w:r>
          </w:p>
        </w:tc>
        <w:tc>
          <w:tcPr>
            <w:tcW w:w="7625" w:type="dxa"/>
          </w:tcPr>
          <w:p w14:paraId="65C7C73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6E7788" w14:paraId="438A8536" w14:textId="77777777" w:rsidTr="00123BEA">
        <w:trPr>
          <w:gridAfter w:val="1"/>
          <w:wAfter w:w="29" w:type="dxa"/>
        </w:trPr>
        <w:tc>
          <w:tcPr>
            <w:tcW w:w="2695" w:type="dxa"/>
          </w:tcPr>
          <w:p w14:paraId="22BBC9F8" w14:textId="77777777" w:rsidR="006E7788" w:rsidRDefault="006E7788" w:rsidP="006E7788">
            <w:pPr>
              <w:pStyle w:val="BodyText"/>
              <w:rPr>
                <w:rFonts w:ascii="Arial" w:hAnsi="Arial" w:cs="Arial"/>
                <w:b/>
                <w:bCs/>
              </w:rPr>
            </w:pPr>
            <w:r>
              <w:rPr>
                <w:rFonts w:ascii="Arial" w:hAnsi="Arial" w:cs="Arial"/>
                <w:b/>
                <w:bCs/>
              </w:rPr>
              <w:t>"Net Asset Value"</w:t>
            </w:r>
          </w:p>
        </w:tc>
        <w:tc>
          <w:tcPr>
            <w:tcW w:w="7625" w:type="dxa"/>
          </w:tcPr>
          <w:p w14:paraId="193FE6E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6E7788" w14:paraId="3D55D14C" w14:textId="77777777" w:rsidTr="00123BEA">
        <w:trPr>
          <w:gridAfter w:val="1"/>
          <w:wAfter w:w="29" w:type="dxa"/>
        </w:trPr>
        <w:tc>
          <w:tcPr>
            <w:tcW w:w="2695" w:type="dxa"/>
          </w:tcPr>
          <w:p w14:paraId="3425392B" w14:textId="77777777" w:rsidR="006E7788" w:rsidRDefault="006E7788" w:rsidP="006E7788">
            <w:pPr>
              <w:pStyle w:val="BodyText"/>
              <w:rPr>
                <w:rFonts w:ascii="Arial" w:hAnsi="Arial" w:cs="Arial"/>
                <w:b/>
                <w:bCs/>
              </w:rPr>
            </w:pPr>
            <w:r>
              <w:rPr>
                <w:rFonts w:ascii="Arial" w:hAnsi="Arial" w:cs="Arial"/>
                <w:b/>
                <w:bCs/>
              </w:rPr>
              <w:t>"New Connection Site"</w:t>
            </w:r>
          </w:p>
        </w:tc>
        <w:tc>
          <w:tcPr>
            <w:tcW w:w="7625" w:type="dxa"/>
          </w:tcPr>
          <w:p w14:paraId="130EE437" w14:textId="77777777" w:rsidR="006E7788" w:rsidRDefault="006E7788" w:rsidP="006E7788">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6E7788" w14:paraId="4FA5FEEC" w14:textId="77777777" w:rsidTr="00123BEA">
        <w:trPr>
          <w:gridAfter w:val="1"/>
          <w:wAfter w:w="29" w:type="dxa"/>
        </w:trPr>
        <w:tc>
          <w:tcPr>
            <w:tcW w:w="2695" w:type="dxa"/>
          </w:tcPr>
          <w:p w14:paraId="204B16BF" w14:textId="77777777" w:rsidR="006E7788" w:rsidRDefault="006E7788" w:rsidP="006E7788">
            <w:pPr>
              <w:pStyle w:val="BodyText"/>
              <w:rPr>
                <w:rFonts w:ascii="Arial" w:hAnsi="Arial" w:cs="Arial"/>
                <w:b/>
                <w:bCs/>
              </w:rPr>
            </w:pPr>
            <w:r>
              <w:rPr>
                <w:rFonts w:ascii="Arial" w:hAnsi="Arial" w:cs="Arial"/>
                <w:b/>
                <w:bCs/>
              </w:rPr>
              <w:t>"New CUSC Party"</w:t>
            </w:r>
          </w:p>
        </w:tc>
        <w:tc>
          <w:tcPr>
            <w:tcW w:w="7625" w:type="dxa"/>
          </w:tcPr>
          <w:p w14:paraId="7BB45175" w14:textId="77777777" w:rsidR="006E7788" w:rsidRDefault="006E7788" w:rsidP="006E7788">
            <w:pPr>
              <w:pStyle w:val="BodyText"/>
              <w:jc w:val="both"/>
              <w:rPr>
                <w:rFonts w:ascii="Arial" w:hAnsi="Arial" w:cs="Arial"/>
              </w:rPr>
            </w:pPr>
            <w:r>
              <w:rPr>
                <w:rFonts w:ascii="Arial" w:hAnsi="Arial" w:cs="Arial"/>
              </w:rPr>
              <w:t>as defined in Paragraph 6.13;</w:t>
            </w:r>
          </w:p>
        </w:tc>
      </w:tr>
      <w:tr w:rsidR="006E7788" w14:paraId="7791C61A" w14:textId="77777777" w:rsidTr="00123BEA">
        <w:trPr>
          <w:gridAfter w:val="1"/>
          <w:wAfter w:w="29" w:type="dxa"/>
        </w:trPr>
        <w:tc>
          <w:tcPr>
            <w:tcW w:w="2695" w:type="dxa"/>
          </w:tcPr>
          <w:p w14:paraId="2E3182AC" w14:textId="77777777" w:rsidR="006E7788" w:rsidRDefault="006E7788" w:rsidP="006E7788">
            <w:pPr>
              <w:spacing w:after="240"/>
              <w:rPr>
                <w:rFonts w:ascii="Arial" w:hAnsi="Arial" w:cs="Arial"/>
                <w:b/>
                <w:bCs/>
              </w:rPr>
            </w:pPr>
            <w:r>
              <w:rPr>
                <w:rFonts w:ascii="Arial" w:hAnsi="Arial" w:cs="Arial"/>
                <w:b/>
                <w:bCs/>
              </w:rPr>
              <w:t>“Net Demand”</w:t>
            </w:r>
          </w:p>
          <w:p w14:paraId="3C6EB948" w14:textId="77777777" w:rsidR="006E7788" w:rsidRPr="00124F0D" w:rsidRDefault="006E7788" w:rsidP="006E7788">
            <w:pPr>
              <w:rPr>
                <w:rFonts w:ascii="Arial" w:hAnsi="Arial" w:cs="Arial"/>
              </w:rPr>
            </w:pPr>
          </w:p>
          <w:p w14:paraId="7EC6CCDA" w14:textId="77777777" w:rsidR="006E7788" w:rsidRDefault="006E7788" w:rsidP="006E7788">
            <w:pPr>
              <w:rPr>
                <w:rFonts w:ascii="Arial" w:hAnsi="Arial" w:cs="Arial"/>
              </w:rPr>
            </w:pPr>
          </w:p>
          <w:p w14:paraId="2BADD543" w14:textId="77777777" w:rsidR="006E7788" w:rsidRPr="00124F0D" w:rsidRDefault="006E7788" w:rsidP="006E7788">
            <w:pPr>
              <w:rPr>
                <w:rFonts w:ascii="Arial" w:hAnsi="Arial" w:cs="Arial"/>
                <w:b/>
              </w:rPr>
            </w:pPr>
            <w:r w:rsidRPr="00124F0D">
              <w:rPr>
                <w:rFonts w:ascii="Arial" w:hAnsi="Arial" w:cs="Arial"/>
                <w:b/>
              </w:rPr>
              <w:t>“NGET”</w:t>
            </w:r>
          </w:p>
        </w:tc>
        <w:tc>
          <w:tcPr>
            <w:tcW w:w="7625" w:type="dxa"/>
          </w:tcPr>
          <w:p w14:paraId="46DB2DCD" w14:textId="77777777" w:rsidR="006E7788" w:rsidRDefault="006E7788" w:rsidP="006E7788">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6E7788" w:rsidRDefault="006E7788" w:rsidP="006E7788">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6E7788" w14:paraId="73CB3DC7" w14:textId="77777777" w:rsidTr="00123BEA">
        <w:trPr>
          <w:gridAfter w:val="1"/>
          <w:wAfter w:w="29" w:type="dxa"/>
        </w:trPr>
        <w:tc>
          <w:tcPr>
            <w:tcW w:w="2695" w:type="dxa"/>
          </w:tcPr>
          <w:p w14:paraId="2E69C63D" w14:textId="77777777" w:rsidR="006E7788" w:rsidRDefault="006E7788" w:rsidP="006E7788">
            <w:pPr>
              <w:pStyle w:val="BodyText"/>
              <w:rPr>
                <w:rFonts w:ascii="Arial" w:hAnsi="Arial" w:cs="Arial"/>
                <w:b/>
                <w:bCs/>
              </w:rPr>
            </w:pPr>
            <w:r>
              <w:rPr>
                <w:rFonts w:ascii="Arial" w:hAnsi="Arial" w:cs="Arial"/>
                <w:b/>
                <w:bCs/>
              </w:rPr>
              <w:t>"NHH Base Percentage"</w:t>
            </w:r>
          </w:p>
        </w:tc>
        <w:tc>
          <w:tcPr>
            <w:tcW w:w="7625" w:type="dxa"/>
          </w:tcPr>
          <w:p w14:paraId="2AE6D021" w14:textId="77777777" w:rsidR="006E7788" w:rsidRDefault="006E7788" w:rsidP="006E7788">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94" w:name="_BPDCI_105"/>
            <w:r w:rsidRPr="00416BDE">
              <w:rPr>
                <w:rFonts w:ascii="Arial" w:hAnsi="Arial" w:cs="Arial"/>
              </w:rPr>
              <w:t xml:space="preserve">Section 3, </w:t>
            </w:r>
            <w:bookmarkEnd w:id="94"/>
            <w:r w:rsidRPr="00416BDE">
              <w:rPr>
                <w:rFonts w:ascii="Arial" w:hAnsi="Arial" w:cs="Arial"/>
              </w:rPr>
              <w:t>Appendix 2</w:t>
            </w:r>
            <w:bookmarkStart w:id="95" w:name="_BPDCD_106"/>
            <w:r w:rsidRPr="00416BDE">
              <w:rPr>
                <w:rFonts w:ascii="Arial" w:hAnsi="Arial" w:cs="Arial"/>
              </w:rPr>
              <w:t>;</w:t>
            </w:r>
            <w:bookmarkEnd w:id="95"/>
          </w:p>
        </w:tc>
      </w:tr>
      <w:tr w:rsidR="006E7788" w14:paraId="6E18E54D" w14:textId="77777777" w:rsidTr="00123BEA">
        <w:trPr>
          <w:gridAfter w:val="1"/>
          <w:wAfter w:w="29" w:type="dxa"/>
        </w:trPr>
        <w:tc>
          <w:tcPr>
            <w:tcW w:w="2695" w:type="dxa"/>
          </w:tcPr>
          <w:p w14:paraId="570DF98C" w14:textId="77777777" w:rsidR="006E7788" w:rsidRDefault="006E7788" w:rsidP="006E7788">
            <w:pPr>
              <w:pStyle w:val="BodyText"/>
              <w:rPr>
                <w:rFonts w:ascii="Arial" w:hAnsi="Arial" w:cs="Arial"/>
                <w:b/>
                <w:bCs/>
              </w:rPr>
            </w:pPr>
            <w:r>
              <w:rPr>
                <w:rFonts w:ascii="Arial" w:hAnsi="Arial" w:cs="Arial"/>
                <w:b/>
                <w:bCs/>
              </w:rPr>
              <w:t>"NHH Charges"</w:t>
            </w:r>
          </w:p>
        </w:tc>
        <w:tc>
          <w:tcPr>
            <w:tcW w:w="7625" w:type="dxa"/>
          </w:tcPr>
          <w:p w14:paraId="4E2B4C3F" w14:textId="77777777" w:rsidR="006E7788" w:rsidRPr="00416BDE" w:rsidRDefault="006E7788" w:rsidP="006E7788">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96" w:name="_BPDCD_107"/>
            <w:r w:rsidRPr="00416BDE">
              <w:rPr>
                <w:rFonts w:ascii="Arial" w:hAnsi="Arial" w:cs="Arial"/>
              </w:rPr>
              <w:t>;</w:t>
            </w:r>
            <w:bookmarkEnd w:id="96"/>
          </w:p>
        </w:tc>
      </w:tr>
      <w:tr w:rsidR="006E7788" w14:paraId="1591F941" w14:textId="77777777" w:rsidTr="00123BEA">
        <w:trPr>
          <w:gridAfter w:val="1"/>
          <w:wAfter w:w="29" w:type="dxa"/>
        </w:trPr>
        <w:tc>
          <w:tcPr>
            <w:tcW w:w="2695" w:type="dxa"/>
          </w:tcPr>
          <w:p w14:paraId="4C21A1B3" w14:textId="77777777" w:rsidR="006E7788" w:rsidRDefault="006E7788" w:rsidP="006E7788">
            <w:pPr>
              <w:pStyle w:val="BodyText"/>
              <w:rPr>
                <w:rFonts w:ascii="Arial" w:hAnsi="Arial" w:cs="Arial"/>
                <w:b/>
                <w:bCs/>
              </w:rPr>
            </w:pPr>
            <w:r>
              <w:rPr>
                <w:rFonts w:ascii="Arial" w:hAnsi="Arial" w:cs="Arial"/>
                <w:b/>
                <w:bCs/>
              </w:rPr>
              <w:t>"NHH Base Value at Risk"</w:t>
            </w:r>
          </w:p>
        </w:tc>
        <w:tc>
          <w:tcPr>
            <w:tcW w:w="7625" w:type="dxa"/>
          </w:tcPr>
          <w:p w14:paraId="41452B11" w14:textId="77777777" w:rsidR="006E7788" w:rsidRPr="00416BDE" w:rsidRDefault="006E7788" w:rsidP="006E7788">
            <w:pPr>
              <w:pStyle w:val="BodyText"/>
              <w:jc w:val="both"/>
              <w:rPr>
                <w:rFonts w:ascii="Arial" w:hAnsi="Arial" w:cs="Arial"/>
              </w:rPr>
            </w:pPr>
            <w:r w:rsidRPr="00416BDE">
              <w:rPr>
                <w:rFonts w:ascii="Arial" w:hAnsi="Arial" w:cs="Arial"/>
              </w:rPr>
              <w:t>the sum as calculated in accordance with Paragraph 3.22.4</w:t>
            </w:r>
            <w:bookmarkStart w:id="97" w:name="_BPDCD_108"/>
            <w:r w:rsidRPr="00416BDE">
              <w:rPr>
                <w:rFonts w:ascii="Arial" w:hAnsi="Arial" w:cs="Arial"/>
              </w:rPr>
              <w:t>;</w:t>
            </w:r>
            <w:bookmarkEnd w:id="97"/>
          </w:p>
        </w:tc>
      </w:tr>
      <w:tr w:rsidR="006E7788" w14:paraId="227144D9" w14:textId="77777777" w:rsidTr="00123BEA">
        <w:trPr>
          <w:gridAfter w:val="1"/>
          <w:wAfter w:w="29" w:type="dxa"/>
        </w:trPr>
        <w:tc>
          <w:tcPr>
            <w:tcW w:w="2695" w:type="dxa"/>
          </w:tcPr>
          <w:p w14:paraId="1C13F06F" w14:textId="77777777" w:rsidR="006E7788" w:rsidRDefault="006E7788" w:rsidP="006E7788">
            <w:pPr>
              <w:pStyle w:val="BodyText"/>
              <w:rPr>
                <w:rFonts w:ascii="Arial" w:hAnsi="Arial" w:cs="Arial"/>
                <w:b/>
                <w:bCs/>
              </w:rPr>
            </w:pPr>
            <w:r>
              <w:rPr>
                <w:rFonts w:ascii="Arial" w:hAnsi="Arial" w:cs="Arial"/>
                <w:b/>
                <w:bCs/>
                <w:color w:val="000000"/>
              </w:rPr>
              <w:lastRenderedPageBreak/>
              <w:t>"NHH Forecasting Performance Related VAR "</w:t>
            </w:r>
          </w:p>
        </w:tc>
        <w:tc>
          <w:tcPr>
            <w:tcW w:w="7625" w:type="dxa"/>
          </w:tcPr>
          <w:p w14:paraId="43FB802E" w14:textId="77777777" w:rsidR="006E7788" w:rsidRPr="00416BDE" w:rsidRDefault="006E7788" w:rsidP="006E7788">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98" w:name="_BPDCD_109"/>
            <w:r w:rsidRPr="00416BDE">
              <w:rPr>
                <w:rFonts w:ascii="Arial" w:hAnsi="Arial" w:cs="Arial"/>
              </w:rPr>
              <w:t>;</w:t>
            </w:r>
            <w:bookmarkEnd w:id="98"/>
          </w:p>
        </w:tc>
      </w:tr>
      <w:tr w:rsidR="006E7788" w14:paraId="3A82ED76" w14:textId="77777777" w:rsidTr="00123BEA">
        <w:trPr>
          <w:gridAfter w:val="1"/>
          <w:wAfter w:w="29" w:type="dxa"/>
        </w:trPr>
        <w:tc>
          <w:tcPr>
            <w:tcW w:w="2695" w:type="dxa"/>
          </w:tcPr>
          <w:p w14:paraId="6E6AEE07" w14:textId="77777777" w:rsidR="006E7788" w:rsidRDefault="006E7788" w:rsidP="006E7788">
            <w:pPr>
              <w:pStyle w:val="BodyText"/>
              <w:rPr>
                <w:rFonts w:ascii="Arial" w:hAnsi="Arial" w:cs="Arial"/>
                <w:b/>
                <w:bCs/>
                <w:color w:val="000000"/>
              </w:rPr>
            </w:pPr>
            <w:r>
              <w:rPr>
                <w:rFonts w:ascii="Arial" w:hAnsi="Arial" w:cs="Arial"/>
                <w:b/>
                <w:bCs/>
              </w:rPr>
              <w:t>"Nominated Registered Capacity"</w:t>
            </w:r>
          </w:p>
        </w:tc>
        <w:tc>
          <w:tcPr>
            <w:tcW w:w="7625" w:type="dxa"/>
          </w:tcPr>
          <w:p w14:paraId="173A8166" w14:textId="77777777" w:rsidR="006E7788" w:rsidRDefault="006E7788" w:rsidP="006E7788">
            <w:pPr>
              <w:pStyle w:val="BodyText"/>
              <w:jc w:val="both"/>
              <w:rPr>
                <w:rFonts w:ascii="Arial" w:hAnsi="Arial" w:cs="Arial"/>
                <w:color w:val="000000"/>
              </w:rPr>
            </w:pPr>
            <w:r>
              <w:rPr>
                <w:rFonts w:ascii="Arial" w:hAnsi="Arial" w:cs="Arial"/>
              </w:rPr>
              <w:t>as defined in Appendix 5 of Schedule 3, Part I;</w:t>
            </w:r>
          </w:p>
        </w:tc>
      </w:tr>
      <w:tr w:rsidR="006E7788" w14:paraId="18AF4B84" w14:textId="77777777" w:rsidTr="00123BEA">
        <w:trPr>
          <w:gridAfter w:val="1"/>
          <w:wAfter w:w="29" w:type="dxa"/>
        </w:trPr>
        <w:tc>
          <w:tcPr>
            <w:tcW w:w="2695" w:type="dxa"/>
          </w:tcPr>
          <w:p w14:paraId="4BDCA5AD" w14:textId="77777777" w:rsidR="006E7788" w:rsidRPr="000D40DF" w:rsidRDefault="006E7788" w:rsidP="006E7788">
            <w:pPr>
              <w:pStyle w:val="BodyText"/>
              <w:rPr>
                <w:rFonts w:ascii="Arial" w:hAnsi="Arial" w:cs="Arial"/>
                <w:b/>
                <w:bCs/>
              </w:rPr>
            </w:pPr>
            <w:r w:rsidRPr="000D40DF">
              <w:rPr>
                <w:rFonts w:ascii="Arial" w:hAnsi="Arial" w:cs="Arial"/>
                <w:b/>
                <w:bCs/>
                <w:color w:val="000000"/>
                <w:lang w:eastAsia="en-GB"/>
              </w:rPr>
              <w:t>“Non-Final Demand Site”</w:t>
            </w:r>
          </w:p>
        </w:tc>
        <w:tc>
          <w:tcPr>
            <w:tcW w:w="7625" w:type="dxa"/>
          </w:tcPr>
          <w:p w14:paraId="6ACCC792" w14:textId="77777777" w:rsidR="006E7788" w:rsidRPr="000D40DF" w:rsidRDefault="006E7788" w:rsidP="006E7788">
            <w:pPr>
              <w:spacing w:line="235" w:lineRule="atLeast"/>
              <w:rPr>
                <w:rFonts w:ascii="Arial" w:hAnsi="Arial" w:cs="Arial"/>
                <w:color w:val="000000"/>
                <w:lang w:eastAsia="en-GB"/>
              </w:rPr>
            </w:pPr>
            <w:r w:rsidRPr="000D40DF">
              <w:rPr>
                <w:rFonts w:ascii="Arial" w:hAnsi="Arial" w:cs="Arial"/>
                <w:color w:val="000000"/>
                <w:lang w:eastAsia="en-GB"/>
              </w:rPr>
              <w:t xml:space="preserve">Means a </w:t>
            </w:r>
            <w:r w:rsidRPr="000D40DF">
              <w:rPr>
                <w:rFonts w:ascii="Arial" w:hAnsi="Arial" w:cs="Arial"/>
                <w:b/>
                <w:color w:val="000000"/>
                <w:lang w:eastAsia="en-GB"/>
              </w:rPr>
              <w:t>Single Site</w:t>
            </w:r>
            <w:r w:rsidRPr="000D40DF">
              <w:rPr>
                <w:rFonts w:ascii="Arial" w:hAnsi="Arial" w:cs="Arial"/>
                <w:color w:val="000000"/>
                <w:lang w:eastAsia="en-GB"/>
              </w:rPr>
              <w:t xml:space="preserve"> (whether commissioning, operating, maintaining or decommissioning) which is either a;</w:t>
            </w:r>
          </w:p>
          <w:p w14:paraId="4D111131"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bCs/>
                <w:color w:val="000000"/>
                <w:lang w:eastAsia="en-GB"/>
              </w:rPr>
              <w:t>Electricity Storage</w:t>
            </w:r>
            <w:r w:rsidRPr="000D40DF">
              <w:rPr>
                <w:rFonts w:ascii="Arial" w:eastAsia="Times New Roman" w:hAnsi="Arial" w:cs="Arial"/>
                <w:b/>
                <w:color w:val="000000"/>
                <w:lang w:eastAsia="en-GB"/>
              </w:rPr>
              <w:t xml:space="preserve"> Facility</w:t>
            </w:r>
            <w:r w:rsidRPr="000D40DF">
              <w:rPr>
                <w:rFonts w:ascii="Arial" w:eastAsia="Times New Roman" w:hAnsi="Arial" w:cs="Arial"/>
                <w:color w:val="000000"/>
                <w:lang w:eastAsia="en-GB"/>
              </w:rPr>
              <w:t xml:space="preserve"> and/or an </w:t>
            </w:r>
            <w:r w:rsidRPr="000D40DF">
              <w:rPr>
                <w:rFonts w:ascii="Arial" w:eastAsia="Times New Roman" w:hAnsi="Arial" w:cs="Arial"/>
                <w:b/>
                <w:bCs/>
                <w:color w:val="000000"/>
                <w:lang w:eastAsia="en-GB"/>
              </w:rPr>
              <w:t>Electricity Generation Facility</w:t>
            </w:r>
            <w:r w:rsidRPr="000D40DF">
              <w:rPr>
                <w:rFonts w:ascii="Arial" w:eastAsia="Times New Roman" w:hAnsi="Arial" w:cs="Arial"/>
                <w:color w:val="000000"/>
                <w:lang w:eastAsia="en-GB"/>
              </w:rPr>
              <w:t xml:space="preserve"> </w:t>
            </w:r>
          </w:p>
          <w:p w14:paraId="22CD6709"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color w:val="000000"/>
                <w:lang w:eastAsia="en-GB"/>
              </w:rPr>
              <w:t>Eligible Services Facility</w:t>
            </w:r>
            <w:r w:rsidRPr="000D40DF">
              <w:rPr>
                <w:rFonts w:ascii="Arial" w:eastAsia="Times New Roman" w:hAnsi="Arial" w:cs="Arial"/>
                <w:color w:val="000000"/>
                <w:lang w:eastAsia="en-GB"/>
              </w:rPr>
              <w:t xml:space="preserve"> </w:t>
            </w:r>
          </w:p>
          <w:p w14:paraId="3CF67CC4" w14:textId="77777777" w:rsidR="006E7788" w:rsidRPr="000D40DF" w:rsidRDefault="006E7788" w:rsidP="006E7788">
            <w:pPr>
              <w:spacing w:line="235" w:lineRule="atLeast"/>
              <w:rPr>
                <w:rFonts w:ascii="Arial" w:hAnsi="Arial" w:cs="Arial"/>
                <w:color w:val="000000"/>
                <w:lang w:eastAsia="en-GB"/>
              </w:rPr>
            </w:pPr>
          </w:p>
          <w:p w14:paraId="571D4365" w14:textId="77777777" w:rsidR="006E7788" w:rsidRPr="000D40DF" w:rsidRDefault="006E7788" w:rsidP="006E7788">
            <w:pPr>
              <w:pStyle w:val="BodyText"/>
              <w:jc w:val="both"/>
              <w:rPr>
                <w:rFonts w:ascii="Arial" w:hAnsi="Arial" w:cs="Arial"/>
              </w:rPr>
            </w:pPr>
            <w:r w:rsidRPr="000D40DF">
              <w:rPr>
                <w:rFonts w:ascii="Arial" w:hAnsi="Arial" w:cs="Arial"/>
                <w:color w:val="000000"/>
                <w:lang w:eastAsia="en-GB"/>
              </w:rPr>
              <w:t xml:space="preserve">The </w:t>
            </w:r>
            <w:r w:rsidRPr="000D40DF">
              <w:rPr>
                <w:rFonts w:ascii="Arial" w:hAnsi="Arial" w:cs="Arial"/>
                <w:b/>
                <w:color w:val="000000"/>
                <w:lang w:eastAsia="en-GB"/>
              </w:rPr>
              <w:t>Non-Final Demand Site</w:t>
            </w:r>
            <w:r w:rsidRPr="000D40DF">
              <w:rPr>
                <w:rFonts w:ascii="Arial" w:hAnsi="Arial" w:cs="Arial"/>
                <w:color w:val="000000"/>
                <w:lang w:eastAsia="en-GB"/>
              </w:rPr>
              <w:t xml:space="preserve"> shall have an export </w:t>
            </w:r>
            <w:r w:rsidRPr="000D40DF">
              <w:rPr>
                <w:rFonts w:ascii="Arial" w:hAnsi="Arial" w:cs="Arial"/>
                <w:b/>
                <w:bCs/>
                <w:color w:val="000000"/>
                <w:lang w:eastAsia="en-GB"/>
              </w:rPr>
              <w:t>Metering System</w:t>
            </w:r>
            <w:r w:rsidRPr="000D40DF">
              <w:rPr>
                <w:rFonts w:ascii="Arial" w:hAnsi="Arial" w:cs="Arial"/>
                <w:color w:val="000000"/>
                <w:lang w:eastAsia="en-GB"/>
              </w:rPr>
              <w:t xml:space="preserve"> and an import </w:t>
            </w:r>
            <w:r w:rsidRPr="000D40DF">
              <w:rPr>
                <w:rFonts w:ascii="Arial" w:hAnsi="Arial" w:cs="Arial"/>
                <w:b/>
                <w:bCs/>
                <w:color w:val="000000"/>
                <w:lang w:eastAsia="en-GB"/>
              </w:rPr>
              <w:t xml:space="preserve">Metering System </w:t>
            </w:r>
            <w:r w:rsidRPr="000D40DF">
              <w:rPr>
                <w:rFonts w:ascii="Arial" w:hAnsi="Arial" w:cs="Arial"/>
                <w:color w:val="000000"/>
                <w:lang w:eastAsia="en-GB"/>
              </w:rPr>
              <w:t xml:space="preserve">with associated metering equipment which only measures export from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Electricity Storage</w:t>
            </w:r>
            <w:r w:rsidRPr="000D40DF">
              <w:rPr>
                <w:rFonts w:ascii="Arial" w:hAnsi="Arial" w:cs="Arial"/>
                <w:color w:val="000000"/>
                <w:lang w:eastAsia="en-GB"/>
              </w:rPr>
              <w:t xml:space="preserve"> or </w:t>
            </w:r>
            <w:r w:rsidRPr="000D40DF">
              <w:rPr>
                <w:rFonts w:ascii="Arial" w:hAnsi="Arial" w:cs="Arial"/>
                <w:b/>
                <w:color w:val="000000"/>
                <w:lang w:eastAsia="en-GB"/>
              </w:rPr>
              <w:t xml:space="preserve">Eligible Services </w:t>
            </w:r>
            <w:r w:rsidRPr="000D40DF">
              <w:rPr>
                <w:rFonts w:ascii="Arial" w:hAnsi="Arial" w:cs="Arial"/>
                <w:color w:val="000000"/>
                <w:lang w:eastAsia="en-GB"/>
              </w:rPr>
              <w:t xml:space="preserve">and import for, or directly relating to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 xml:space="preserve">Electricity Storage </w:t>
            </w:r>
            <w:r w:rsidRPr="000D40DF">
              <w:rPr>
                <w:rFonts w:ascii="Arial" w:hAnsi="Arial" w:cs="Arial"/>
                <w:bCs/>
                <w:color w:val="000000"/>
                <w:lang w:eastAsia="en-GB"/>
              </w:rPr>
              <w:t xml:space="preserve">or </w:t>
            </w:r>
            <w:r w:rsidRPr="000D40DF">
              <w:rPr>
                <w:rFonts w:ascii="Arial" w:hAnsi="Arial" w:cs="Arial"/>
                <w:b/>
                <w:bCs/>
                <w:color w:val="000000"/>
                <w:lang w:eastAsia="en-GB"/>
              </w:rPr>
              <w:t>Eligible Services</w:t>
            </w:r>
            <w:r w:rsidRPr="000D40DF">
              <w:rPr>
                <w:rFonts w:ascii="Arial" w:hAnsi="Arial" w:cs="Arial"/>
                <w:color w:val="000000"/>
                <w:lang w:eastAsia="en-GB"/>
              </w:rPr>
              <w:t xml:space="preserve"> (and not export from another source or import for another activity), which is subject to a </w:t>
            </w:r>
            <w:r w:rsidRPr="000D40DF">
              <w:rPr>
                <w:rFonts w:ascii="Arial" w:hAnsi="Arial" w:cs="Arial"/>
                <w:b/>
                <w:color w:val="000000"/>
                <w:lang w:eastAsia="en-GB"/>
              </w:rPr>
              <w:t>Declaration</w:t>
            </w:r>
            <w:r w:rsidRPr="000D40DF">
              <w:rPr>
                <w:rFonts w:ascii="Arial" w:hAnsi="Arial" w:cs="Arial"/>
                <w:color w:val="000000"/>
                <w:lang w:eastAsia="en-GB"/>
              </w:rPr>
              <w:t>.</w:t>
            </w:r>
          </w:p>
        </w:tc>
      </w:tr>
      <w:tr w:rsidR="006E7788" w14:paraId="230E9790" w14:textId="77777777" w:rsidTr="00123BEA">
        <w:trPr>
          <w:gridAfter w:val="1"/>
          <w:wAfter w:w="29" w:type="dxa"/>
        </w:trPr>
        <w:tc>
          <w:tcPr>
            <w:tcW w:w="2695" w:type="dxa"/>
          </w:tcPr>
          <w:p w14:paraId="17F0C7EB" w14:textId="77777777" w:rsidR="006E7788" w:rsidRDefault="006E7788" w:rsidP="006E7788">
            <w:pPr>
              <w:pStyle w:val="BodyText"/>
              <w:rPr>
                <w:rFonts w:ascii="Arial" w:hAnsi="Arial" w:cs="Arial"/>
                <w:b/>
                <w:bCs/>
              </w:rPr>
            </w:pPr>
            <w:r>
              <w:rPr>
                <w:rFonts w:ascii="Arial" w:hAnsi="Arial" w:cs="Arial"/>
                <w:b/>
                <w:bCs/>
              </w:rPr>
              <w:t>"Non- Performing Party"</w:t>
            </w:r>
          </w:p>
        </w:tc>
        <w:tc>
          <w:tcPr>
            <w:tcW w:w="7625" w:type="dxa"/>
          </w:tcPr>
          <w:p w14:paraId="0B32485C" w14:textId="77777777" w:rsidR="006E7788" w:rsidRDefault="006E7788" w:rsidP="006E7788">
            <w:pPr>
              <w:pStyle w:val="BodyText"/>
              <w:jc w:val="both"/>
              <w:rPr>
                <w:rFonts w:ascii="Arial" w:hAnsi="Arial" w:cs="Arial"/>
              </w:rPr>
            </w:pPr>
            <w:r>
              <w:rPr>
                <w:rFonts w:ascii="Arial" w:hAnsi="Arial" w:cs="Arial"/>
              </w:rPr>
              <w:t xml:space="preserve">as defined in Paragraph 6.19; </w:t>
            </w:r>
          </w:p>
        </w:tc>
      </w:tr>
      <w:tr w:rsidR="006E7788" w14:paraId="5CCC6000" w14:textId="77777777" w:rsidTr="00123BEA">
        <w:trPr>
          <w:gridAfter w:val="1"/>
          <w:wAfter w:w="29" w:type="dxa"/>
        </w:trPr>
        <w:tc>
          <w:tcPr>
            <w:tcW w:w="2695" w:type="dxa"/>
          </w:tcPr>
          <w:p w14:paraId="01D93440" w14:textId="77777777" w:rsidR="006E7788" w:rsidRDefault="006E7788" w:rsidP="006E7788">
            <w:pPr>
              <w:pStyle w:val="BodyText"/>
              <w:rPr>
                <w:rFonts w:ascii="Arial" w:hAnsi="Arial" w:cs="Arial"/>
                <w:b/>
                <w:bCs/>
              </w:rPr>
            </w:pPr>
            <w:r>
              <w:rPr>
                <w:rFonts w:ascii="Arial" w:hAnsi="Arial" w:cs="Arial"/>
                <w:b/>
                <w:bCs/>
              </w:rPr>
              <w:t>"Non-Embedded Customer"</w:t>
            </w:r>
          </w:p>
        </w:tc>
        <w:tc>
          <w:tcPr>
            <w:tcW w:w="7625" w:type="dxa"/>
          </w:tcPr>
          <w:p w14:paraId="04B632ED"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6E7788" w14:paraId="0DF38276" w14:textId="77777777" w:rsidTr="00123BEA">
        <w:trPr>
          <w:gridAfter w:val="1"/>
          <w:wAfter w:w="29" w:type="dxa"/>
        </w:trPr>
        <w:tc>
          <w:tcPr>
            <w:tcW w:w="2695" w:type="dxa"/>
          </w:tcPr>
          <w:p w14:paraId="278BCFC9" w14:textId="77777777" w:rsidR="006E7788" w:rsidRDefault="006E7788" w:rsidP="006E7788">
            <w:pPr>
              <w:pStyle w:val="BodyText"/>
              <w:rPr>
                <w:rFonts w:ascii="Arial" w:hAnsi="Arial" w:cs="Arial"/>
                <w:b/>
                <w:bCs/>
              </w:rPr>
            </w:pPr>
            <w:r>
              <w:rPr>
                <w:rFonts w:ascii="Arial" w:hAnsi="Arial" w:cs="Arial"/>
                <w:b/>
                <w:bCs/>
              </w:rPr>
              <w:t>“Non-Embedded User”</w:t>
            </w:r>
          </w:p>
        </w:tc>
        <w:tc>
          <w:tcPr>
            <w:tcW w:w="7625" w:type="dxa"/>
          </w:tcPr>
          <w:p w14:paraId="39AF1CE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6E7788" w14:paraId="0ED45F83" w14:textId="77777777" w:rsidTr="00123BEA">
        <w:trPr>
          <w:gridAfter w:val="1"/>
          <w:wAfter w:w="29" w:type="dxa"/>
        </w:trPr>
        <w:tc>
          <w:tcPr>
            <w:tcW w:w="2695" w:type="dxa"/>
          </w:tcPr>
          <w:p w14:paraId="51E0AE7A" w14:textId="77777777" w:rsidR="006E7788" w:rsidRDefault="006E7788" w:rsidP="006E7788">
            <w:pPr>
              <w:pStyle w:val="BodyText"/>
              <w:rPr>
                <w:rFonts w:ascii="Arial" w:hAnsi="Arial" w:cs="Arial"/>
                <w:b/>
                <w:bCs/>
              </w:rPr>
            </w:pPr>
            <w:r>
              <w:rPr>
                <w:rFonts w:ascii="Arial" w:hAnsi="Arial" w:cs="Arial"/>
                <w:b/>
                <w:bCs/>
              </w:rPr>
              <w:t>"Non Standard Boundary"</w:t>
            </w:r>
          </w:p>
        </w:tc>
        <w:tc>
          <w:tcPr>
            <w:tcW w:w="7625" w:type="dxa"/>
          </w:tcPr>
          <w:p w14:paraId="33924E58" w14:textId="77777777" w:rsidR="006E7788" w:rsidRDefault="006E7788" w:rsidP="006E7788">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6E7788" w14:paraId="299891D5" w14:textId="77777777" w:rsidTr="00123BEA">
        <w:trPr>
          <w:gridAfter w:val="1"/>
          <w:wAfter w:w="29" w:type="dxa"/>
        </w:trPr>
        <w:tc>
          <w:tcPr>
            <w:tcW w:w="2695" w:type="dxa"/>
          </w:tcPr>
          <w:p w14:paraId="0460DA64" w14:textId="77777777" w:rsidR="006E7788" w:rsidRDefault="006E7788" w:rsidP="006E7788">
            <w:pPr>
              <w:rPr>
                <w:rFonts w:ascii="Arial" w:hAnsi="Arial" w:cs="Arial"/>
                <w:b/>
                <w:bCs/>
              </w:rPr>
            </w:pPr>
            <w:r>
              <w:rPr>
                <w:rFonts w:ascii="Arial" w:hAnsi="Arial" w:cs="Arial"/>
                <w:b/>
                <w:bCs/>
              </w:rPr>
              <w:t>"Non-Synchronous Generating Unit"</w:t>
            </w:r>
          </w:p>
        </w:tc>
        <w:tc>
          <w:tcPr>
            <w:tcW w:w="7625" w:type="dxa"/>
          </w:tcPr>
          <w:p w14:paraId="12A6F1D7" w14:textId="77777777" w:rsidR="006E7788" w:rsidRDefault="006E7788" w:rsidP="006E7788">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AA092D7" w14:textId="77777777" w:rsidTr="00123BEA">
        <w:trPr>
          <w:gridAfter w:val="1"/>
          <w:wAfter w:w="29" w:type="dxa"/>
        </w:trPr>
        <w:tc>
          <w:tcPr>
            <w:tcW w:w="2695" w:type="dxa"/>
          </w:tcPr>
          <w:p w14:paraId="5D1F7237" w14:textId="77777777" w:rsidR="006E7788" w:rsidRDefault="006E7788" w:rsidP="006E7788">
            <w:pPr>
              <w:rPr>
                <w:rFonts w:ascii="Arial" w:hAnsi="Arial" w:cs="Arial"/>
                <w:b/>
                <w:bCs/>
              </w:rPr>
            </w:pPr>
            <w:r>
              <w:rPr>
                <w:rFonts w:ascii="Arial" w:hAnsi="Arial" w:cs="Arial"/>
                <w:b/>
                <w:bCs/>
              </w:rPr>
              <w:t>"Notice of Drawing"</w:t>
            </w:r>
          </w:p>
        </w:tc>
        <w:tc>
          <w:tcPr>
            <w:tcW w:w="7625" w:type="dxa"/>
          </w:tcPr>
          <w:p w14:paraId="1A6DA005" w14:textId="77777777" w:rsidR="006E7788" w:rsidRDefault="006E7788" w:rsidP="006E7788">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6E7788" w14:paraId="0569D2ED" w14:textId="77777777" w:rsidTr="00123BEA">
        <w:trPr>
          <w:gridAfter w:val="1"/>
          <w:wAfter w:w="29" w:type="dxa"/>
        </w:trPr>
        <w:tc>
          <w:tcPr>
            <w:tcW w:w="2695" w:type="dxa"/>
            <w:shd w:val="clear" w:color="auto" w:fill="auto"/>
          </w:tcPr>
          <w:p w14:paraId="7D2E36B1" w14:textId="4A565017" w:rsidR="006E7788" w:rsidRPr="00416BDE" w:rsidRDefault="006E7788" w:rsidP="006E7788">
            <w:pPr>
              <w:pStyle w:val="BodyText"/>
              <w:rPr>
                <w:rFonts w:ascii="Arial" w:hAnsi="Arial" w:cs="Arial"/>
                <w:b/>
                <w:bCs/>
              </w:rPr>
            </w:pPr>
            <w:bookmarkStart w:id="99" w:name="_BPDCI_110"/>
            <w:r w:rsidRPr="00416BDE">
              <w:rPr>
                <w:rFonts w:ascii="Arial" w:hAnsi="Arial" w:cs="Arial"/>
                <w:b/>
                <w:bCs/>
              </w:rPr>
              <w:t>"Notification Date"</w:t>
            </w:r>
            <w:bookmarkEnd w:id="99"/>
          </w:p>
        </w:tc>
        <w:tc>
          <w:tcPr>
            <w:tcW w:w="7625" w:type="dxa"/>
            <w:shd w:val="clear" w:color="auto" w:fill="auto"/>
          </w:tcPr>
          <w:p w14:paraId="70F5166A" w14:textId="77777777" w:rsidR="006E7788" w:rsidRPr="00416BDE" w:rsidRDefault="006E7788" w:rsidP="006E7788">
            <w:pPr>
              <w:pStyle w:val="BodyText"/>
              <w:jc w:val="both"/>
              <w:rPr>
                <w:rFonts w:ascii="Arial" w:hAnsi="Arial" w:cs="Arial"/>
              </w:rPr>
            </w:pPr>
            <w:bookmarkStart w:id="100"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100"/>
          </w:p>
        </w:tc>
      </w:tr>
      <w:tr w:rsidR="006E7788" w14:paraId="103B6615" w14:textId="77777777" w:rsidTr="00123BEA">
        <w:trPr>
          <w:gridAfter w:val="1"/>
          <w:wAfter w:w="29" w:type="dxa"/>
          <w:trHeight w:val="971"/>
        </w:trPr>
        <w:tc>
          <w:tcPr>
            <w:tcW w:w="2695" w:type="dxa"/>
          </w:tcPr>
          <w:p w14:paraId="763B93BC" w14:textId="65CA1EB2" w:rsidR="006E7788" w:rsidRDefault="006E7788" w:rsidP="006772B6">
            <w:pPr>
              <w:pStyle w:val="BodyText"/>
              <w:rPr>
                <w:rFonts w:ascii="Arial" w:hAnsi="Arial" w:cs="Arial"/>
                <w:b/>
                <w:bCs/>
                <w:strike/>
                <w:color w:val="FF0000"/>
              </w:rPr>
            </w:pPr>
            <w:r>
              <w:rPr>
                <w:rFonts w:ascii="Arial" w:hAnsi="Arial" w:cs="Arial"/>
                <w:b/>
                <w:bCs/>
              </w:rPr>
              <w:t>"Notification of Circuit Outage"</w:t>
            </w:r>
            <w:bookmarkStart w:id="101" w:name="_BPDCD_113"/>
          </w:p>
        </w:tc>
        <w:bookmarkEnd w:id="101"/>
        <w:tc>
          <w:tcPr>
            <w:tcW w:w="7625" w:type="dxa"/>
          </w:tcPr>
          <w:p w14:paraId="669F8197" w14:textId="77777777" w:rsidR="006E7788" w:rsidRDefault="006E7788" w:rsidP="006E7788">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6E7788" w14:paraId="38F10BDE" w14:textId="77777777" w:rsidTr="00123BEA">
        <w:trPr>
          <w:gridAfter w:val="1"/>
          <w:wAfter w:w="29" w:type="dxa"/>
        </w:trPr>
        <w:tc>
          <w:tcPr>
            <w:tcW w:w="2695" w:type="dxa"/>
            <w:shd w:val="clear" w:color="auto" w:fill="auto"/>
          </w:tcPr>
          <w:p w14:paraId="51C80081" w14:textId="7C0F2C26" w:rsidR="006E7788" w:rsidRPr="0019675B" w:rsidRDefault="006E7788" w:rsidP="006E7788">
            <w:pPr>
              <w:pStyle w:val="BodyText"/>
              <w:rPr>
                <w:rFonts w:ascii="Arial" w:hAnsi="Arial" w:cs="Arial"/>
                <w:b/>
                <w:bCs/>
              </w:rPr>
            </w:pPr>
            <w:bookmarkStart w:id="102" w:name="_BPDCI_115"/>
            <w:r w:rsidRPr="0019675B">
              <w:rPr>
                <w:rFonts w:ascii="Arial" w:hAnsi="Arial" w:cs="Arial"/>
                <w:b/>
                <w:bCs/>
              </w:rPr>
              <w:t>"Notification of Circuit Restriction"</w:t>
            </w:r>
            <w:bookmarkEnd w:id="102"/>
          </w:p>
          <w:p w14:paraId="00C83CA5" w14:textId="77777777" w:rsidR="006E7788" w:rsidRPr="0019675B" w:rsidRDefault="006E7788" w:rsidP="006E7788">
            <w:pPr>
              <w:pStyle w:val="BodyText"/>
              <w:rPr>
                <w:rFonts w:ascii="Arial" w:hAnsi="Arial" w:cs="Arial"/>
                <w:b/>
                <w:bCs/>
              </w:rPr>
            </w:pPr>
          </w:p>
        </w:tc>
        <w:tc>
          <w:tcPr>
            <w:tcW w:w="7625" w:type="dxa"/>
            <w:shd w:val="clear" w:color="auto" w:fill="auto"/>
          </w:tcPr>
          <w:p w14:paraId="1CCB2903" w14:textId="77777777" w:rsidR="006E7788" w:rsidRPr="0019675B" w:rsidRDefault="006E7788" w:rsidP="006E7788">
            <w:pPr>
              <w:pStyle w:val="BodyText"/>
              <w:jc w:val="both"/>
              <w:rPr>
                <w:rFonts w:ascii="Arial" w:hAnsi="Arial" w:cs="Arial"/>
                <w:b/>
              </w:rPr>
            </w:pPr>
            <w:bookmarkStart w:id="103"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103"/>
          </w:p>
        </w:tc>
      </w:tr>
      <w:tr w:rsidR="006E7788" w14:paraId="090856BC" w14:textId="77777777" w:rsidTr="00123BEA">
        <w:trPr>
          <w:gridAfter w:val="1"/>
          <w:wAfter w:w="29" w:type="dxa"/>
        </w:trPr>
        <w:tc>
          <w:tcPr>
            <w:tcW w:w="2695" w:type="dxa"/>
            <w:shd w:val="clear" w:color="auto" w:fill="auto"/>
          </w:tcPr>
          <w:p w14:paraId="12611656" w14:textId="77777777" w:rsidR="006E7788" w:rsidRDefault="006E7788" w:rsidP="006E7788">
            <w:pPr>
              <w:jc w:val="both"/>
              <w:rPr>
                <w:rFonts w:ascii="Arial" w:hAnsi="Arial" w:cs="Arial"/>
                <w:szCs w:val="22"/>
              </w:rPr>
            </w:pPr>
            <w:r>
              <w:rPr>
                <w:rFonts w:ascii="Arial" w:hAnsi="Arial" w:cs="Arial"/>
                <w:szCs w:val="22"/>
              </w:rPr>
              <w:lastRenderedPageBreak/>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7625" w:type="dxa"/>
            <w:shd w:val="clear" w:color="auto" w:fill="auto"/>
          </w:tcPr>
          <w:p w14:paraId="31A29265" w14:textId="77777777" w:rsidR="006E7788" w:rsidRDefault="006E7788" w:rsidP="006E7788">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6E7788" w:rsidRPr="0000119F" w:rsidRDefault="006E7788" w:rsidP="006E7788">
            <w:pPr>
              <w:jc w:val="both"/>
              <w:rPr>
                <w:rFonts w:ascii="Arial" w:hAnsi="Arial" w:cs="Arial"/>
                <w:szCs w:val="22"/>
              </w:rPr>
            </w:pPr>
          </w:p>
        </w:tc>
      </w:tr>
      <w:tr w:rsidR="006E7788" w14:paraId="3EC4A940" w14:textId="77777777" w:rsidTr="00123BEA">
        <w:trPr>
          <w:gridAfter w:val="1"/>
          <w:wAfter w:w="29" w:type="dxa"/>
        </w:trPr>
        <w:tc>
          <w:tcPr>
            <w:tcW w:w="2695" w:type="dxa"/>
            <w:shd w:val="clear" w:color="auto" w:fill="auto"/>
          </w:tcPr>
          <w:p w14:paraId="1FF42CE9" w14:textId="07470369" w:rsidR="006E7788" w:rsidRPr="0019675B" w:rsidRDefault="006E7788" w:rsidP="006E7788">
            <w:pPr>
              <w:pStyle w:val="BodyText"/>
              <w:rPr>
                <w:rFonts w:ascii="Arial" w:hAnsi="Arial" w:cs="Arial"/>
                <w:b/>
                <w:bCs/>
              </w:rPr>
            </w:pPr>
            <w:bookmarkStart w:id="104" w:name="_BPDCI_117"/>
            <w:r w:rsidRPr="0019675B">
              <w:rPr>
                <w:rFonts w:ascii="Arial" w:hAnsi="Arial" w:cs="Arial"/>
                <w:b/>
                <w:bCs/>
              </w:rPr>
              <w:t>"Notification of Restrictions on Availability"</w:t>
            </w:r>
            <w:bookmarkEnd w:id="104"/>
          </w:p>
        </w:tc>
        <w:tc>
          <w:tcPr>
            <w:tcW w:w="7625" w:type="dxa"/>
            <w:shd w:val="clear" w:color="auto" w:fill="auto"/>
          </w:tcPr>
          <w:p w14:paraId="756BAC7A" w14:textId="77777777" w:rsidR="006E7788" w:rsidRPr="0019675B" w:rsidRDefault="006E7788" w:rsidP="006E7788">
            <w:pPr>
              <w:pStyle w:val="BodyText"/>
              <w:jc w:val="both"/>
              <w:rPr>
                <w:rFonts w:ascii="Arial" w:hAnsi="Arial" w:cs="Arial"/>
              </w:rPr>
            </w:pPr>
            <w:bookmarkStart w:id="105"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105"/>
          </w:p>
        </w:tc>
      </w:tr>
      <w:tr w:rsidR="006E7788" w14:paraId="49C4224D" w14:textId="77777777" w:rsidTr="00123BEA">
        <w:trPr>
          <w:gridAfter w:val="1"/>
          <w:wAfter w:w="29" w:type="dxa"/>
        </w:trPr>
        <w:tc>
          <w:tcPr>
            <w:tcW w:w="2695" w:type="dxa"/>
          </w:tcPr>
          <w:p w14:paraId="199DC981" w14:textId="77777777" w:rsidR="006E7788" w:rsidRDefault="006E7788" w:rsidP="006E7788">
            <w:pPr>
              <w:pStyle w:val="BodyText"/>
              <w:rPr>
                <w:rFonts w:ascii="Arial" w:hAnsi="Arial" w:cs="Arial"/>
                <w:b/>
                <w:bCs/>
              </w:rPr>
            </w:pPr>
            <w:r>
              <w:rPr>
                <w:rFonts w:ascii="Arial" w:hAnsi="Arial" w:cs="Arial"/>
                <w:b/>
                <w:bCs/>
              </w:rPr>
              <w:t>"Notification of ET Restrictions on Availability"</w:t>
            </w:r>
          </w:p>
        </w:tc>
        <w:tc>
          <w:tcPr>
            <w:tcW w:w="7625" w:type="dxa"/>
          </w:tcPr>
          <w:p w14:paraId="554817C1" w14:textId="77777777" w:rsidR="006E7788" w:rsidRDefault="006E7788" w:rsidP="006E7788">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6E7788" w14:paraId="553A2404" w14:textId="77777777" w:rsidTr="00123BEA">
        <w:trPr>
          <w:gridAfter w:val="1"/>
          <w:wAfter w:w="29" w:type="dxa"/>
        </w:trPr>
        <w:tc>
          <w:tcPr>
            <w:tcW w:w="2695" w:type="dxa"/>
          </w:tcPr>
          <w:p w14:paraId="0464BFFD" w14:textId="77777777" w:rsidR="006E7788" w:rsidRDefault="006E7788" w:rsidP="006E7788">
            <w:pPr>
              <w:pStyle w:val="clauseindent"/>
              <w:ind w:left="0"/>
              <w:rPr>
                <w:rFonts w:ascii="Arial" w:hAnsi="Arial" w:cs="Arial"/>
                <w:b/>
                <w:bCs/>
              </w:rPr>
            </w:pPr>
            <w:r>
              <w:rPr>
                <w:rFonts w:ascii="Arial" w:hAnsi="Arial" w:cs="Arial"/>
                <w:b/>
                <w:bCs/>
              </w:rPr>
              <w:t>"Notional Amount"</w:t>
            </w:r>
          </w:p>
        </w:tc>
        <w:tc>
          <w:tcPr>
            <w:tcW w:w="7625" w:type="dxa"/>
          </w:tcPr>
          <w:p w14:paraId="2826027C" w14:textId="77777777" w:rsidR="006E7788" w:rsidRDefault="006E7788" w:rsidP="006E7788">
            <w:pPr>
              <w:pStyle w:val="clauseindent"/>
              <w:ind w:left="0"/>
              <w:jc w:val="both"/>
              <w:rPr>
                <w:rFonts w:ascii="Arial" w:hAnsi="Arial" w:cs="Arial"/>
              </w:rPr>
            </w:pPr>
            <w:r>
              <w:rPr>
                <w:rFonts w:ascii="Arial" w:hAnsi="Arial" w:cs="Arial"/>
              </w:rPr>
              <w:t>as defined in Paragraph 3.13;</w:t>
            </w:r>
          </w:p>
        </w:tc>
      </w:tr>
      <w:tr w:rsidR="006E7788" w14:paraId="70FA02DA" w14:textId="77777777" w:rsidTr="00123BEA">
        <w:trPr>
          <w:gridAfter w:val="1"/>
          <w:wAfter w:w="29" w:type="dxa"/>
        </w:trPr>
        <w:tc>
          <w:tcPr>
            <w:tcW w:w="2695" w:type="dxa"/>
          </w:tcPr>
          <w:p w14:paraId="3284868B" w14:textId="77777777" w:rsidR="006E7788" w:rsidRDefault="006E7788" w:rsidP="006E7788">
            <w:pPr>
              <w:pStyle w:val="clauseindent"/>
              <w:ind w:left="0"/>
              <w:rPr>
                <w:rFonts w:ascii="Arial" w:hAnsi="Arial" w:cs="Arial"/>
                <w:b/>
                <w:bCs/>
              </w:rPr>
            </w:pPr>
            <w:r>
              <w:rPr>
                <w:rFonts w:ascii="Arial" w:hAnsi="Arial" w:cs="Arial"/>
                <w:b/>
                <w:bCs/>
              </w:rPr>
              <w:t>"Nuclear Generator"</w:t>
            </w:r>
          </w:p>
        </w:tc>
        <w:tc>
          <w:tcPr>
            <w:tcW w:w="7625" w:type="dxa"/>
          </w:tcPr>
          <w:p w14:paraId="212A5B37" w14:textId="77777777" w:rsidR="006E7788" w:rsidRDefault="006E7788" w:rsidP="006E7788">
            <w:pPr>
              <w:jc w:val="both"/>
              <w:rPr>
                <w:rFonts w:ascii="Arial" w:hAnsi="Arial" w:cs="Arial"/>
              </w:rPr>
            </w:pPr>
            <w:r>
              <w:rPr>
                <w:rFonts w:ascii="Arial" w:hAnsi="Arial" w:cs="Arial"/>
              </w:rPr>
              <w:t>as defined in Paragraph 6.11;</w:t>
            </w:r>
          </w:p>
        </w:tc>
      </w:tr>
      <w:tr w:rsidR="006E7788" w14:paraId="21696C1E" w14:textId="77777777" w:rsidTr="00123BEA">
        <w:trPr>
          <w:gridAfter w:val="1"/>
          <w:wAfter w:w="29" w:type="dxa"/>
        </w:trPr>
        <w:tc>
          <w:tcPr>
            <w:tcW w:w="2695" w:type="dxa"/>
          </w:tcPr>
          <w:p w14:paraId="424C560A" w14:textId="77777777" w:rsidR="006E7788" w:rsidRDefault="006E7788" w:rsidP="006E7788">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7625" w:type="dxa"/>
          </w:tcPr>
          <w:p w14:paraId="058D8664" w14:textId="77777777" w:rsidR="006E7788" w:rsidRDefault="006E7788" w:rsidP="006E7788">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6E7788" w14:paraId="2ED8755B" w14:textId="77777777" w:rsidTr="00123BEA">
        <w:trPr>
          <w:gridAfter w:val="1"/>
          <w:wAfter w:w="29" w:type="dxa"/>
        </w:trPr>
        <w:tc>
          <w:tcPr>
            <w:tcW w:w="2695" w:type="dxa"/>
          </w:tcPr>
          <w:p w14:paraId="646580CE" w14:textId="77777777" w:rsidR="006E7788" w:rsidRDefault="006E7788" w:rsidP="006E7788">
            <w:pPr>
              <w:rPr>
                <w:rFonts w:ascii="Arial" w:hAnsi="Arial" w:cs="Arial"/>
                <w:b/>
                <w:bCs/>
              </w:rPr>
            </w:pPr>
            <w:r>
              <w:rPr>
                <w:rFonts w:ascii="Arial" w:hAnsi="Arial" w:cs="Arial"/>
                <w:b/>
                <w:bCs/>
              </w:rPr>
              <w:t>"Obligatory Reactive Power Service</w:t>
            </w:r>
          </w:p>
        </w:tc>
        <w:tc>
          <w:tcPr>
            <w:tcW w:w="7625" w:type="dxa"/>
          </w:tcPr>
          <w:p w14:paraId="250B4ABC" w14:textId="77777777" w:rsidR="006E7788" w:rsidRDefault="006E7788" w:rsidP="006E7788">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6E7788" w:rsidRDefault="006E7788" w:rsidP="006E7788">
            <w:pPr>
              <w:jc w:val="both"/>
              <w:rPr>
                <w:rFonts w:ascii="Arial" w:hAnsi="Arial" w:cs="Arial"/>
              </w:rPr>
            </w:pPr>
          </w:p>
        </w:tc>
      </w:tr>
      <w:tr w:rsidR="006E7788" w14:paraId="1462065E" w14:textId="77777777" w:rsidTr="00123BEA">
        <w:trPr>
          <w:gridAfter w:val="1"/>
          <w:wAfter w:w="29" w:type="dxa"/>
        </w:trPr>
        <w:tc>
          <w:tcPr>
            <w:tcW w:w="2695" w:type="dxa"/>
          </w:tcPr>
          <w:p w14:paraId="411AFFD9" w14:textId="77777777" w:rsidR="006E7788" w:rsidRDefault="006E7788" w:rsidP="006E7788">
            <w:pPr>
              <w:pStyle w:val="BodyText"/>
              <w:rPr>
                <w:rFonts w:ascii="Arial" w:hAnsi="Arial" w:cs="Arial"/>
                <w:b/>
                <w:bCs/>
              </w:rPr>
            </w:pPr>
            <w:r>
              <w:rPr>
                <w:rFonts w:ascii="Arial" w:hAnsi="Arial" w:cs="Arial"/>
                <w:b/>
                <w:bCs/>
              </w:rPr>
              <w:t>"Offer"</w:t>
            </w:r>
          </w:p>
        </w:tc>
        <w:tc>
          <w:tcPr>
            <w:tcW w:w="7625" w:type="dxa"/>
          </w:tcPr>
          <w:p w14:paraId="43D5EEDD" w14:textId="77777777" w:rsidR="006E7788" w:rsidRDefault="006E7788" w:rsidP="006E7788">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6E7788" w:rsidRDefault="006E7788" w:rsidP="006E7788">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3D5B5F" w14:paraId="5C8BD5A1" w14:textId="77777777" w:rsidTr="00123BEA">
        <w:trPr>
          <w:gridAfter w:val="1"/>
          <w:wAfter w:w="29" w:type="dxa"/>
        </w:trPr>
        <w:tc>
          <w:tcPr>
            <w:tcW w:w="2695" w:type="dxa"/>
          </w:tcPr>
          <w:p w14:paraId="74B04BA8" w14:textId="5D86F74B" w:rsidR="003D5B5F" w:rsidRPr="003D5B5F" w:rsidRDefault="003D5B5F" w:rsidP="006E7788">
            <w:pPr>
              <w:pStyle w:val="BodyText"/>
              <w:rPr>
                <w:rFonts w:ascii="Arial" w:hAnsi="Arial" w:cs="Arial"/>
                <w:b/>
                <w:bCs/>
              </w:rPr>
            </w:pPr>
            <w:r w:rsidRPr="006A0828">
              <w:rPr>
                <w:rFonts w:ascii="Arial" w:hAnsi="Arial" w:cs="Arial"/>
                <w:b/>
                <w:bCs/>
              </w:rPr>
              <w:t>“Offer Acceptance Period”</w:t>
            </w:r>
          </w:p>
        </w:tc>
        <w:tc>
          <w:tcPr>
            <w:tcW w:w="7625" w:type="dxa"/>
          </w:tcPr>
          <w:p w14:paraId="2A536664" w14:textId="4D312343" w:rsidR="003D5B5F" w:rsidRPr="006A0828" w:rsidRDefault="006A0828" w:rsidP="006E7788">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sidR="000C6BE2">
              <w:rPr>
                <w:rFonts w:ascii="Arial" w:hAnsi="Arial" w:cs="Arial"/>
              </w:rPr>
              <w:t>4</w:t>
            </w:r>
            <w:r w:rsidRPr="006A0828">
              <w:rPr>
                <w:rFonts w:ascii="Arial" w:hAnsi="Arial" w:cs="Arial"/>
              </w:rPr>
              <w:t>, 3.7.4, 6.9.2.3 and 9.17.3.</w:t>
            </w:r>
          </w:p>
        </w:tc>
      </w:tr>
      <w:tr w:rsidR="006E7788" w14:paraId="281373DF" w14:textId="77777777" w:rsidTr="00123BEA">
        <w:trPr>
          <w:gridAfter w:val="1"/>
          <w:wAfter w:w="29" w:type="dxa"/>
        </w:trPr>
        <w:tc>
          <w:tcPr>
            <w:tcW w:w="2695" w:type="dxa"/>
          </w:tcPr>
          <w:p w14:paraId="0F9B0112" w14:textId="77777777" w:rsidR="006E7788" w:rsidRDefault="006E7788" w:rsidP="006E7788">
            <w:pPr>
              <w:pStyle w:val="BodyText"/>
              <w:rPr>
                <w:rFonts w:ascii="Arial" w:hAnsi="Arial" w:cs="Arial"/>
                <w:b/>
                <w:bCs/>
              </w:rPr>
            </w:pPr>
            <w:r>
              <w:rPr>
                <w:rFonts w:ascii="Arial" w:hAnsi="Arial" w:cs="Arial"/>
                <w:b/>
                <w:bCs/>
              </w:rPr>
              <w:t>"Offshore"</w:t>
            </w:r>
          </w:p>
        </w:tc>
        <w:tc>
          <w:tcPr>
            <w:tcW w:w="7625" w:type="dxa"/>
          </w:tcPr>
          <w:p w14:paraId="4884C201" w14:textId="77777777" w:rsidR="006E7788" w:rsidRDefault="006E7788" w:rsidP="006E7788">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6E7788" w14:paraId="007510BA" w14:textId="77777777" w:rsidTr="00123BEA">
        <w:tblPrEx>
          <w:tblCellMar>
            <w:left w:w="108" w:type="dxa"/>
            <w:right w:w="108" w:type="dxa"/>
          </w:tblCellMar>
        </w:tblPrEx>
        <w:trPr>
          <w:gridAfter w:val="1"/>
          <w:wAfter w:w="29" w:type="dxa"/>
        </w:trPr>
        <w:tc>
          <w:tcPr>
            <w:tcW w:w="2695" w:type="dxa"/>
          </w:tcPr>
          <w:p w14:paraId="0D510988" w14:textId="77777777" w:rsidR="006E7788" w:rsidRDefault="006E7788" w:rsidP="006E7788">
            <w:pPr>
              <w:pStyle w:val="BodyText"/>
              <w:spacing w:before="120" w:after="120"/>
              <w:rPr>
                <w:rFonts w:ascii="Arial" w:hAnsi="Arial" w:cs="Arial"/>
                <w:b/>
                <w:bCs/>
              </w:rPr>
            </w:pPr>
            <w:r>
              <w:rPr>
                <w:rFonts w:ascii="Arial" w:hAnsi="Arial" w:cs="Arial"/>
                <w:b/>
                <w:bCs/>
              </w:rPr>
              <w:t>“Offshore Construction Works”</w:t>
            </w:r>
          </w:p>
        </w:tc>
        <w:tc>
          <w:tcPr>
            <w:tcW w:w="7625" w:type="dxa"/>
          </w:tcPr>
          <w:p w14:paraId="78E75FE0" w14:textId="77777777" w:rsidR="006E7788" w:rsidRDefault="006E7788" w:rsidP="006E7788">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6E7788" w:rsidRDefault="006E7788" w:rsidP="006E7788">
            <w:pPr>
              <w:autoSpaceDE w:val="0"/>
              <w:autoSpaceDN w:val="0"/>
              <w:adjustRightInd w:val="0"/>
              <w:rPr>
                <w:rFonts w:ascii="Arial" w:hAnsi="Arial" w:cs="Arial"/>
              </w:rPr>
            </w:pPr>
          </w:p>
        </w:tc>
      </w:tr>
      <w:tr w:rsidR="006E7788" w14:paraId="51B5B7A7" w14:textId="77777777" w:rsidTr="00123BEA">
        <w:tblPrEx>
          <w:tblCellMar>
            <w:left w:w="108" w:type="dxa"/>
            <w:right w:w="108" w:type="dxa"/>
          </w:tblCellMar>
        </w:tblPrEx>
        <w:trPr>
          <w:gridAfter w:val="1"/>
          <w:wAfter w:w="29" w:type="dxa"/>
        </w:trPr>
        <w:tc>
          <w:tcPr>
            <w:tcW w:w="2695" w:type="dxa"/>
          </w:tcPr>
          <w:p w14:paraId="260F5CFB" w14:textId="77777777" w:rsidR="006E7788" w:rsidRDefault="006E7788" w:rsidP="006E7788">
            <w:pPr>
              <w:pStyle w:val="BodyText"/>
              <w:spacing w:before="120" w:after="120"/>
              <w:rPr>
                <w:rFonts w:ascii="Arial" w:hAnsi="Arial" w:cs="Arial"/>
                <w:b/>
                <w:bCs/>
              </w:rPr>
            </w:pPr>
            <w:r>
              <w:rPr>
                <w:rFonts w:ascii="Arial" w:hAnsi="Arial" w:cs="Arial"/>
                <w:b/>
                <w:bCs/>
              </w:rPr>
              <w:t>"Offshore Grid Entry Point"</w:t>
            </w:r>
          </w:p>
        </w:tc>
        <w:tc>
          <w:tcPr>
            <w:tcW w:w="7625" w:type="dxa"/>
          </w:tcPr>
          <w:p w14:paraId="366EBF82" w14:textId="77777777" w:rsidR="006E7788" w:rsidRDefault="006E7788" w:rsidP="006E7788">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F432DDF" w14:textId="77777777" w:rsidTr="00123BEA">
        <w:tblPrEx>
          <w:tblCellMar>
            <w:left w:w="108" w:type="dxa"/>
            <w:right w:w="108" w:type="dxa"/>
          </w:tblCellMar>
        </w:tblPrEx>
        <w:trPr>
          <w:gridAfter w:val="1"/>
          <w:wAfter w:w="29" w:type="dxa"/>
        </w:trPr>
        <w:tc>
          <w:tcPr>
            <w:tcW w:w="2695" w:type="dxa"/>
          </w:tcPr>
          <w:p w14:paraId="43536686" w14:textId="77777777" w:rsidR="006E7788" w:rsidRDefault="006E7788" w:rsidP="006E7788">
            <w:pPr>
              <w:pStyle w:val="BodyText"/>
              <w:spacing w:before="120"/>
              <w:rPr>
                <w:rFonts w:ascii="Arial" w:hAnsi="Arial" w:cs="Arial"/>
                <w:b/>
                <w:bCs/>
              </w:rPr>
            </w:pPr>
            <w:r>
              <w:rPr>
                <w:rFonts w:ascii="Arial" w:hAnsi="Arial" w:cs="Arial"/>
                <w:b/>
                <w:bCs/>
              </w:rPr>
              <w:lastRenderedPageBreak/>
              <w:t>"Offshore Platform"</w:t>
            </w:r>
          </w:p>
        </w:tc>
        <w:tc>
          <w:tcPr>
            <w:tcW w:w="7625" w:type="dxa"/>
          </w:tcPr>
          <w:p w14:paraId="7190E8E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6E7788" w14:paraId="2FCF8F9B" w14:textId="77777777" w:rsidTr="00123BEA">
        <w:tblPrEx>
          <w:tblCellMar>
            <w:left w:w="108" w:type="dxa"/>
            <w:right w:w="108" w:type="dxa"/>
          </w:tblCellMar>
        </w:tblPrEx>
        <w:trPr>
          <w:gridAfter w:val="1"/>
          <w:wAfter w:w="29" w:type="dxa"/>
        </w:trPr>
        <w:tc>
          <w:tcPr>
            <w:tcW w:w="2695" w:type="dxa"/>
          </w:tcPr>
          <w:p w14:paraId="2F43A2F2" w14:textId="77777777" w:rsidR="006E7788" w:rsidRDefault="006E7788" w:rsidP="006E7788">
            <w:pPr>
              <w:pStyle w:val="BodyText"/>
              <w:rPr>
                <w:rFonts w:ascii="Arial" w:hAnsi="Arial" w:cs="Arial"/>
                <w:b/>
                <w:bCs/>
              </w:rPr>
            </w:pPr>
            <w:r>
              <w:rPr>
                <w:rFonts w:ascii="Arial" w:hAnsi="Arial" w:cs="Arial"/>
                <w:b/>
                <w:bCs/>
              </w:rPr>
              <w:t>"Offshore Standard Design"</w:t>
            </w:r>
          </w:p>
        </w:tc>
        <w:tc>
          <w:tcPr>
            <w:tcW w:w="7625" w:type="dxa"/>
          </w:tcPr>
          <w:p w14:paraId="50CEFD1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6E7788" w14:paraId="2636F577" w14:textId="77777777" w:rsidTr="00123BEA">
        <w:tblPrEx>
          <w:tblCellMar>
            <w:left w:w="108" w:type="dxa"/>
            <w:right w:w="108" w:type="dxa"/>
          </w:tblCellMar>
        </w:tblPrEx>
        <w:trPr>
          <w:gridAfter w:val="1"/>
          <w:wAfter w:w="29" w:type="dxa"/>
        </w:trPr>
        <w:tc>
          <w:tcPr>
            <w:tcW w:w="2695" w:type="dxa"/>
          </w:tcPr>
          <w:p w14:paraId="48C4EEA5" w14:textId="77777777" w:rsidR="006E7788" w:rsidRDefault="006E7788" w:rsidP="006E7788">
            <w:pPr>
              <w:pStyle w:val="BodyText"/>
              <w:rPr>
                <w:rFonts w:ascii="Arial" w:hAnsi="Arial" w:cs="Arial"/>
                <w:b/>
                <w:bCs/>
              </w:rPr>
            </w:pPr>
            <w:r>
              <w:rPr>
                <w:rFonts w:ascii="Arial" w:hAnsi="Arial" w:cs="Arial"/>
                <w:b/>
                <w:bCs/>
              </w:rPr>
              <w:t>"Offshore Tender Process"</w:t>
            </w:r>
          </w:p>
        </w:tc>
        <w:tc>
          <w:tcPr>
            <w:tcW w:w="7625" w:type="dxa"/>
          </w:tcPr>
          <w:p w14:paraId="460418C4" w14:textId="77777777" w:rsidR="006E7788" w:rsidRDefault="006E7788" w:rsidP="006E7788">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6E7788" w14:paraId="743804C6" w14:textId="77777777" w:rsidTr="00123BEA">
        <w:tblPrEx>
          <w:tblCellMar>
            <w:left w:w="108" w:type="dxa"/>
            <w:right w:w="108" w:type="dxa"/>
          </w:tblCellMar>
        </w:tblPrEx>
        <w:trPr>
          <w:gridAfter w:val="1"/>
          <w:wAfter w:w="29" w:type="dxa"/>
        </w:trPr>
        <w:tc>
          <w:tcPr>
            <w:tcW w:w="2695" w:type="dxa"/>
          </w:tcPr>
          <w:p w14:paraId="25739D0A" w14:textId="77777777" w:rsidR="006E7788" w:rsidRDefault="006E7788" w:rsidP="006E7788">
            <w:pPr>
              <w:pStyle w:val="BodyText"/>
              <w:rPr>
                <w:rFonts w:ascii="Arial" w:hAnsi="Arial" w:cs="Arial"/>
                <w:b/>
                <w:bCs/>
              </w:rPr>
            </w:pPr>
            <w:r>
              <w:rPr>
                <w:rFonts w:ascii="Arial" w:hAnsi="Arial" w:cs="Arial"/>
                <w:b/>
                <w:bCs/>
              </w:rPr>
              <w:t>"Offshore Tender Regulations"</w:t>
            </w:r>
          </w:p>
        </w:tc>
        <w:tc>
          <w:tcPr>
            <w:tcW w:w="7625" w:type="dxa"/>
          </w:tcPr>
          <w:p w14:paraId="5F5C550F" w14:textId="77777777" w:rsidR="006E7788" w:rsidRDefault="006E7788" w:rsidP="006E7788">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6E7788" w14:paraId="678E8B2C" w14:textId="77777777" w:rsidTr="00123BEA">
        <w:tblPrEx>
          <w:tblCellMar>
            <w:left w:w="108" w:type="dxa"/>
            <w:right w:w="108" w:type="dxa"/>
          </w:tblCellMar>
        </w:tblPrEx>
        <w:trPr>
          <w:gridAfter w:val="1"/>
          <w:wAfter w:w="29" w:type="dxa"/>
        </w:trPr>
        <w:tc>
          <w:tcPr>
            <w:tcW w:w="2695" w:type="dxa"/>
          </w:tcPr>
          <w:p w14:paraId="241C2873" w14:textId="77777777" w:rsidR="006E7788" w:rsidRDefault="006E7788" w:rsidP="006E7788">
            <w:pPr>
              <w:pStyle w:val="BodyText"/>
              <w:rPr>
                <w:rFonts w:ascii="Arial" w:hAnsi="Arial" w:cs="Arial"/>
                <w:b/>
                <w:bCs/>
              </w:rPr>
            </w:pPr>
            <w:r>
              <w:rPr>
                <w:rFonts w:ascii="Arial" w:hAnsi="Arial" w:cs="Arial"/>
                <w:b/>
                <w:bCs/>
              </w:rPr>
              <w:t>“Offshore Transmission”</w:t>
            </w:r>
          </w:p>
        </w:tc>
        <w:tc>
          <w:tcPr>
            <w:tcW w:w="7625" w:type="dxa"/>
          </w:tcPr>
          <w:p w14:paraId="67489BD1" w14:textId="77777777" w:rsidR="006E7788" w:rsidRDefault="006E7788" w:rsidP="006E7788">
            <w:pPr>
              <w:pStyle w:val="BodyText"/>
              <w:jc w:val="both"/>
              <w:rPr>
                <w:rFonts w:ascii="Arial" w:hAnsi="Arial" w:cs="Arial"/>
              </w:rPr>
            </w:pPr>
            <w:r>
              <w:rPr>
                <w:rFonts w:ascii="Arial" w:hAnsi="Arial" w:cs="Arial"/>
              </w:rPr>
              <w:t>means as defined in the Energy Act 2004;</w:t>
            </w:r>
          </w:p>
        </w:tc>
      </w:tr>
      <w:tr w:rsidR="006E7788" w14:paraId="031EC8F9" w14:textId="77777777" w:rsidTr="00123BEA">
        <w:tblPrEx>
          <w:tblCellMar>
            <w:left w:w="108" w:type="dxa"/>
            <w:right w:w="108" w:type="dxa"/>
          </w:tblCellMar>
        </w:tblPrEx>
        <w:trPr>
          <w:gridAfter w:val="1"/>
          <w:wAfter w:w="29" w:type="dxa"/>
        </w:trPr>
        <w:tc>
          <w:tcPr>
            <w:tcW w:w="2695" w:type="dxa"/>
            <w:shd w:val="clear" w:color="auto" w:fill="auto"/>
          </w:tcPr>
          <w:p w14:paraId="627E068D" w14:textId="77777777" w:rsidR="006E7788" w:rsidRDefault="006E7788" w:rsidP="006E7788">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6E7788" w:rsidRDefault="006E7788" w:rsidP="006E7788">
            <w:pPr>
              <w:pStyle w:val="BodyText"/>
              <w:tabs>
                <w:tab w:val="center" w:pos="4513"/>
              </w:tabs>
              <w:spacing w:after="0"/>
              <w:rPr>
                <w:rFonts w:ascii="Arial" w:hAnsi="Arial" w:cs="Arial"/>
                <w:strike/>
                <w:color w:val="FF0000"/>
              </w:rPr>
            </w:pPr>
          </w:p>
        </w:tc>
        <w:tc>
          <w:tcPr>
            <w:tcW w:w="7625" w:type="dxa"/>
          </w:tcPr>
          <w:p w14:paraId="5DB35DD5" w14:textId="77777777" w:rsidR="006E7788" w:rsidRPr="0019675B" w:rsidRDefault="006E7788" w:rsidP="006E7788">
            <w:pPr>
              <w:pStyle w:val="BodyText"/>
              <w:tabs>
                <w:tab w:val="center" w:pos="4513"/>
              </w:tabs>
              <w:spacing w:after="0"/>
              <w:rPr>
                <w:rFonts w:ascii="Arial" w:hAnsi="Arial" w:cs="Arial"/>
              </w:rPr>
            </w:pPr>
            <w:bookmarkStart w:id="106"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106"/>
          </w:p>
          <w:p w14:paraId="4523A286" w14:textId="77777777" w:rsidR="006E7788" w:rsidRDefault="006E7788" w:rsidP="006E7788">
            <w:pPr>
              <w:pStyle w:val="BodyText"/>
              <w:jc w:val="both"/>
              <w:rPr>
                <w:rFonts w:ascii="Arial" w:hAnsi="Arial" w:cs="Arial"/>
              </w:rPr>
            </w:pPr>
          </w:p>
        </w:tc>
      </w:tr>
      <w:tr w:rsidR="006E7788" w14:paraId="07D8066C" w14:textId="77777777" w:rsidTr="00123BEA">
        <w:tblPrEx>
          <w:tblCellMar>
            <w:left w:w="108" w:type="dxa"/>
            <w:right w:w="108" w:type="dxa"/>
          </w:tblCellMar>
        </w:tblPrEx>
        <w:trPr>
          <w:gridAfter w:val="1"/>
          <w:wAfter w:w="29" w:type="dxa"/>
        </w:trPr>
        <w:tc>
          <w:tcPr>
            <w:tcW w:w="2695" w:type="dxa"/>
          </w:tcPr>
          <w:p w14:paraId="4F10A736" w14:textId="77777777" w:rsidR="006E7788" w:rsidRDefault="006E7788" w:rsidP="006E7788">
            <w:pPr>
              <w:pStyle w:val="BodyText"/>
              <w:rPr>
                <w:rFonts w:ascii="Arial" w:hAnsi="Arial" w:cs="Arial"/>
                <w:b/>
                <w:bCs/>
              </w:rPr>
            </w:pPr>
            <w:r>
              <w:rPr>
                <w:rFonts w:ascii="Arial" w:hAnsi="Arial" w:cs="Arial"/>
                <w:b/>
                <w:bCs/>
              </w:rPr>
              <w:t>"Offshore Transmission Licensee"</w:t>
            </w:r>
          </w:p>
        </w:tc>
        <w:tc>
          <w:tcPr>
            <w:tcW w:w="7625" w:type="dxa"/>
          </w:tcPr>
          <w:p w14:paraId="4CEBA9A5" w14:textId="77777777" w:rsidR="006E7788" w:rsidRDefault="006E7788" w:rsidP="006E7788">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6E7788" w14:paraId="7CDA5C68" w14:textId="77777777" w:rsidTr="00123BEA">
        <w:tblPrEx>
          <w:tblCellMar>
            <w:left w:w="108" w:type="dxa"/>
            <w:right w:w="108" w:type="dxa"/>
          </w:tblCellMar>
        </w:tblPrEx>
        <w:trPr>
          <w:gridAfter w:val="1"/>
          <w:wAfter w:w="29" w:type="dxa"/>
        </w:trPr>
        <w:tc>
          <w:tcPr>
            <w:tcW w:w="2695" w:type="dxa"/>
          </w:tcPr>
          <w:p w14:paraId="057B0ACB" w14:textId="77777777" w:rsidR="006E7788" w:rsidRDefault="006E7788" w:rsidP="006E7788">
            <w:pPr>
              <w:pStyle w:val="BodyText"/>
              <w:rPr>
                <w:rFonts w:ascii="Arial" w:hAnsi="Arial" w:cs="Arial"/>
                <w:b/>
                <w:bCs/>
              </w:rPr>
            </w:pPr>
            <w:r>
              <w:rPr>
                <w:rFonts w:ascii="Arial" w:hAnsi="Arial" w:cs="Arial"/>
                <w:b/>
                <w:bCs/>
              </w:rPr>
              <w:t>“Offshore Transmission Owner”</w:t>
            </w:r>
          </w:p>
        </w:tc>
        <w:tc>
          <w:tcPr>
            <w:tcW w:w="7625" w:type="dxa"/>
          </w:tcPr>
          <w:p w14:paraId="5C59D201" w14:textId="77777777" w:rsidR="006E7788" w:rsidRDefault="006E7788" w:rsidP="006E7788">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6E7788" w14:paraId="0AB84FC3" w14:textId="77777777" w:rsidTr="00123BEA">
        <w:tblPrEx>
          <w:tblCellMar>
            <w:left w:w="108" w:type="dxa"/>
            <w:right w:w="108" w:type="dxa"/>
          </w:tblCellMar>
        </w:tblPrEx>
        <w:trPr>
          <w:gridAfter w:val="1"/>
          <w:wAfter w:w="29" w:type="dxa"/>
        </w:trPr>
        <w:tc>
          <w:tcPr>
            <w:tcW w:w="2695" w:type="dxa"/>
          </w:tcPr>
          <w:p w14:paraId="6017FF22" w14:textId="77777777" w:rsidR="006E7788" w:rsidRDefault="006E7788" w:rsidP="006E7788">
            <w:pPr>
              <w:rPr>
                <w:rFonts w:ascii="Arial" w:hAnsi="Arial"/>
                <w:b/>
              </w:rPr>
            </w:pPr>
            <w:r>
              <w:rPr>
                <w:rFonts w:ascii="Arial" w:hAnsi="Arial"/>
                <w:b/>
              </w:rPr>
              <w:t>“Offshore Transmission Reinforcement Works”</w:t>
            </w:r>
          </w:p>
        </w:tc>
        <w:tc>
          <w:tcPr>
            <w:tcW w:w="7625" w:type="dxa"/>
          </w:tcPr>
          <w:p w14:paraId="13A3B736" w14:textId="77777777" w:rsidR="006E7788" w:rsidRPr="00736B31" w:rsidRDefault="006E7788" w:rsidP="006E7788">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6E7788" w14:paraId="11C5C43B" w14:textId="77777777" w:rsidTr="00123BEA">
        <w:tblPrEx>
          <w:tblCellMar>
            <w:left w:w="108" w:type="dxa"/>
            <w:right w:w="108" w:type="dxa"/>
          </w:tblCellMar>
        </w:tblPrEx>
        <w:trPr>
          <w:gridAfter w:val="1"/>
          <w:wAfter w:w="29" w:type="dxa"/>
        </w:trPr>
        <w:tc>
          <w:tcPr>
            <w:tcW w:w="2695" w:type="dxa"/>
          </w:tcPr>
          <w:p w14:paraId="5BD8A7B5" w14:textId="77777777" w:rsidR="006E7788" w:rsidRDefault="006E7788" w:rsidP="006E7788">
            <w:pPr>
              <w:pStyle w:val="BodyText"/>
              <w:rPr>
                <w:rFonts w:ascii="Arial" w:hAnsi="Arial" w:cs="Arial"/>
                <w:b/>
                <w:bCs/>
              </w:rPr>
            </w:pPr>
            <w:r>
              <w:rPr>
                <w:rFonts w:ascii="Arial" w:hAnsi="Arial" w:cs="Arial"/>
                <w:b/>
                <w:bCs/>
              </w:rPr>
              <w:t>"Offshore Transmission System"</w:t>
            </w:r>
          </w:p>
        </w:tc>
        <w:tc>
          <w:tcPr>
            <w:tcW w:w="7625" w:type="dxa"/>
          </w:tcPr>
          <w:p w14:paraId="21A6A99E" w14:textId="77777777" w:rsidR="006E7788" w:rsidRDefault="006E7788" w:rsidP="006E7788">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6E7788" w14:paraId="4F985853" w14:textId="77777777" w:rsidTr="00123BEA">
        <w:tblPrEx>
          <w:tblCellMar>
            <w:left w:w="108" w:type="dxa"/>
            <w:right w:w="108" w:type="dxa"/>
          </w:tblCellMar>
        </w:tblPrEx>
        <w:trPr>
          <w:gridAfter w:val="1"/>
          <w:wAfter w:w="29" w:type="dxa"/>
        </w:trPr>
        <w:tc>
          <w:tcPr>
            <w:tcW w:w="2695" w:type="dxa"/>
          </w:tcPr>
          <w:p w14:paraId="6B05B6E4" w14:textId="77777777" w:rsidR="006E7788" w:rsidRDefault="006E7788" w:rsidP="006E7788">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7625" w:type="dxa"/>
          </w:tcPr>
          <w:p w14:paraId="55463027" w14:textId="77777777" w:rsidR="006E7788" w:rsidRDefault="006E7788" w:rsidP="006E7788">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6E7788" w:rsidRDefault="006E7788" w:rsidP="006E7788"/>
        </w:tc>
      </w:tr>
      <w:tr w:rsidR="006E7788" w14:paraId="3C39500E" w14:textId="77777777" w:rsidTr="00123BEA">
        <w:tblPrEx>
          <w:tblCellMar>
            <w:left w:w="108" w:type="dxa"/>
            <w:right w:w="108" w:type="dxa"/>
          </w:tblCellMar>
        </w:tblPrEx>
        <w:trPr>
          <w:gridAfter w:val="1"/>
          <w:wAfter w:w="29" w:type="dxa"/>
        </w:trPr>
        <w:tc>
          <w:tcPr>
            <w:tcW w:w="2695" w:type="dxa"/>
          </w:tcPr>
          <w:p w14:paraId="22814F55" w14:textId="77777777" w:rsidR="006E7788" w:rsidRDefault="006E7788" w:rsidP="006E7788">
            <w:pPr>
              <w:pStyle w:val="BodyText"/>
              <w:rPr>
                <w:rFonts w:ascii="Arial" w:hAnsi="Arial" w:cs="Arial"/>
                <w:b/>
              </w:rPr>
            </w:pPr>
            <w:r>
              <w:rPr>
                <w:rFonts w:ascii="Arial" w:hAnsi="Arial" w:cs="Arial"/>
                <w:b/>
              </w:rPr>
              <w:t>"</w:t>
            </w:r>
            <w:r>
              <w:rPr>
                <w:rFonts w:ascii="Arial" w:hAnsi="Arial" w:cs="Arial"/>
                <w:b/>
                <w:bCs/>
              </w:rPr>
              <w:t xml:space="preserve">Offshore Transmission System </w:t>
            </w:r>
            <w:r>
              <w:rPr>
                <w:rFonts w:ascii="Arial" w:hAnsi="Arial" w:cs="Arial"/>
                <w:b/>
                <w:bCs/>
              </w:rPr>
              <w:lastRenderedPageBreak/>
              <w:t>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7625" w:type="dxa"/>
          </w:tcPr>
          <w:p w14:paraId="55CD3363" w14:textId="77777777" w:rsidR="006E7788" w:rsidRDefault="006E7788" w:rsidP="006E7788">
            <w:pPr>
              <w:pStyle w:val="BodyText"/>
              <w:jc w:val="both"/>
              <w:rPr>
                <w:rFonts w:ascii="Arial" w:hAnsi="Arial"/>
              </w:rPr>
            </w:pPr>
            <w:r>
              <w:rPr>
                <w:rFonts w:ascii="Arial" w:hAnsi="Arial" w:cs="Arial"/>
              </w:rPr>
              <w:lastRenderedPageBreak/>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w:t>
            </w:r>
            <w:r>
              <w:rPr>
                <w:rStyle w:val="DeltaViewInsertion"/>
                <w:rFonts w:ascii="Arial" w:hAnsi="Arial"/>
                <w:bCs/>
                <w:color w:val="auto"/>
                <w:u w:val="none"/>
              </w:rPr>
              <w:lastRenderedPageBreak/>
              <w:t xml:space="preserve">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6E7788" w14:paraId="615BD21B" w14:textId="77777777" w:rsidTr="00123BEA">
        <w:tblPrEx>
          <w:tblCellMar>
            <w:left w:w="108" w:type="dxa"/>
            <w:right w:w="108" w:type="dxa"/>
          </w:tblCellMar>
        </w:tblPrEx>
        <w:trPr>
          <w:gridAfter w:val="1"/>
          <w:wAfter w:w="29" w:type="dxa"/>
        </w:trPr>
        <w:tc>
          <w:tcPr>
            <w:tcW w:w="2695" w:type="dxa"/>
          </w:tcPr>
          <w:p w14:paraId="7DC102EC" w14:textId="77777777" w:rsidR="006E7788" w:rsidRDefault="006E7788" w:rsidP="006E7788">
            <w:pPr>
              <w:pStyle w:val="BodyText"/>
              <w:rPr>
                <w:rFonts w:ascii="Arial" w:hAnsi="Arial" w:cs="Arial"/>
                <w:b/>
                <w:bCs/>
              </w:rPr>
            </w:pPr>
            <w:r>
              <w:rPr>
                <w:rFonts w:ascii="Arial" w:hAnsi="Arial" w:cs="Arial"/>
                <w:b/>
                <w:bCs/>
              </w:rPr>
              <w:lastRenderedPageBreak/>
              <w:t>"Offshore Waters"</w:t>
            </w:r>
          </w:p>
        </w:tc>
        <w:tc>
          <w:tcPr>
            <w:tcW w:w="7625" w:type="dxa"/>
          </w:tcPr>
          <w:p w14:paraId="709A0FC4" w14:textId="77777777" w:rsidR="006E7788" w:rsidRDefault="006E7788" w:rsidP="006E7788">
            <w:pPr>
              <w:pStyle w:val="BodyText"/>
              <w:jc w:val="both"/>
              <w:rPr>
                <w:rFonts w:ascii="Arial" w:hAnsi="Arial" w:cs="Arial"/>
              </w:rPr>
            </w:pPr>
            <w:r>
              <w:rPr>
                <w:rFonts w:ascii="Arial" w:hAnsi="Arial" w:cs="Arial"/>
              </w:rPr>
              <w:t>has the meaning given to "offshore waters" in Section 90(9) of the Energy Act 2004;</w:t>
            </w:r>
          </w:p>
        </w:tc>
      </w:tr>
      <w:tr w:rsidR="006E7788" w14:paraId="2626C0B6" w14:textId="77777777" w:rsidTr="00123BEA">
        <w:trPr>
          <w:gridAfter w:val="1"/>
          <w:wAfter w:w="29" w:type="dxa"/>
        </w:trPr>
        <w:tc>
          <w:tcPr>
            <w:tcW w:w="2695" w:type="dxa"/>
          </w:tcPr>
          <w:p w14:paraId="1A98320C" w14:textId="77777777" w:rsidR="006E7788" w:rsidRDefault="006E7788" w:rsidP="006E7788">
            <w:pPr>
              <w:pStyle w:val="BodyText"/>
              <w:rPr>
                <w:rFonts w:ascii="Arial" w:hAnsi="Arial" w:cs="Arial"/>
                <w:b/>
                <w:bCs/>
              </w:rPr>
            </w:pPr>
            <w:r>
              <w:rPr>
                <w:rFonts w:ascii="Arial" w:hAnsi="Arial" w:cs="Arial"/>
                <w:b/>
                <w:bCs/>
              </w:rPr>
              <w:t>“Offtaking”</w:t>
            </w:r>
          </w:p>
        </w:tc>
        <w:tc>
          <w:tcPr>
            <w:tcW w:w="7625" w:type="dxa"/>
          </w:tcPr>
          <w:p w14:paraId="5BC4C0D6"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54DA56B1" w14:textId="77777777" w:rsidTr="00123BEA">
        <w:trPr>
          <w:gridAfter w:val="1"/>
          <w:wAfter w:w="29" w:type="dxa"/>
        </w:trPr>
        <w:tc>
          <w:tcPr>
            <w:tcW w:w="2695" w:type="dxa"/>
          </w:tcPr>
          <w:p w14:paraId="37BBE055" w14:textId="77777777" w:rsidR="006E7788" w:rsidRDefault="006E7788" w:rsidP="006E7788">
            <w:pPr>
              <w:pStyle w:val="BodyText"/>
              <w:rPr>
                <w:rFonts w:ascii="Arial" w:hAnsi="Arial" w:cs="Arial"/>
                <w:b/>
                <w:bCs/>
              </w:rPr>
            </w:pPr>
            <w:r>
              <w:rPr>
                <w:rFonts w:ascii="Arial" w:hAnsi="Arial" w:cs="Arial"/>
                <w:b/>
                <w:bCs/>
              </w:rPr>
              <w:t>"One Off Charge"</w:t>
            </w:r>
          </w:p>
        </w:tc>
        <w:tc>
          <w:tcPr>
            <w:tcW w:w="7625" w:type="dxa"/>
          </w:tcPr>
          <w:p w14:paraId="3D99EB08" w14:textId="77777777" w:rsidR="006E7788" w:rsidRDefault="006E7788" w:rsidP="006E7788">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4647855A" w14:textId="77777777" w:rsidTr="00123BEA">
        <w:trPr>
          <w:gridAfter w:val="1"/>
          <w:wAfter w:w="29" w:type="dxa"/>
        </w:trPr>
        <w:tc>
          <w:tcPr>
            <w:tcW w:w="2695" w:type="dxa"/>
          </w:tcPr>
          <w:p w14:paraId="573C9466" w14:textId="77777777" w:rsidR="006E7788" w:rsidRDefault="006E7788" w:rsidP="006E7788">
            <w:pPr>
              <w:pStyle w:val="BodyText"/>
              <w:rPr>
                <w:rFonts w:ascii="Arial" w:hAnsi="Arial" w:cs="Arial"/>
                <w:b/>
                <w:bCs/>
              </w:rPr>
            </w:pPr>
            <w:r>
              <w:rPr>
                <w:rFonts w:ascii="Arial" w:hAnsi="Arial" w:cs="Arial"/>
                <w:b/>
                <w:bCs/>
              </w:rPr>
              <w:t>"One Off Works"</w:t>
            </w:r>
          </w:p>
        </w:tc>
        <w:tc>
          <w:tcPr>
            <w:tcW w:w="7625" w:type="dxa"/>
          </w:tcPr>
          <w:p w14:paraId="4A15ED90" w14:textId="77777777" w:rsidR="006E7788" w:rsidRDefault="006E7788" w:rsidP="006E7788">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7B42E2CF" w14:textId="77777777" w:rsidTr="00123BEA">
        <w:tblPrEx>
          <w:tblCellMar>
            <w:left w:w="108" w:type="dxa"/>
            <w:right w:w="108" w:type="dxa"/>
          </w:tblCellMar>
        </w:tblPrEx>
        <w:trPr>
          <w:gridAfter w:val="1"/>
          <w:wAfter w:w="29" w:type="dxa"/>
          <w:trHeight w:val="964"/>
        </w:trPr>
        <w:tc>
          <w:tcPr>
            <w:tcW w:w="2695" w:type="dxa"/>
          </w:tcPr>
          <w:p w14:paraId="40D3B7F2" w14:textId="77777777" w:rsidR="006E7788" w:rsidRDefault="006E7788" w:rsidP="006E7788">
            <w:pPr>
              <w:pStyle w:val="BodyText"/>
              <w:rPr>
                <w:rFonts w:ascii="Arial" w:hAnsi="Arial" w:cs="Arial"/>
                <w:b/>
                <w:bCs/>
              </w:rPr>
            </w:pPr>
            <w:r>
              <w:rPr>
                <w:rFonts w:ascii="Arial" w:hAnsi="Arial" w:cs="Arial"/>
                <w:b/>
                <w:bCs/>
              </w:rPr>
              <w:t>“Onshore”</w:t>
            </w:r>
          </w:p>
          <w:p w14:paraId="1544881F" w14:textId="77777777" w:rsidR="006E7788" w:rsidRPr="00CE24D1" w:rsidRDefault="006E7788" w:rsidP="006E7788"/>
          <w:p w14:paraId="0126D280" w14:textId="77777777" w:rsidR="006E7788" w:rsidRPr="00CE24D1" w:rsidRDefault="006E7788" w:rsidP="006E7788">
            <w:pPr>
              <w:rPr>
                <w:b/>
              </w:rPr>
            </w:pPr>
          </w:p>
          <w:p w14:paraId="496625AE" w14:textId="1D6DC3A8" w:rsidR="006E7788" w:rsidRPr="00CE24D1" w:rsidRDefault="006E7788" w:rsidP="006E7788">
            <w:pPr>
              <w:rPr>
                <w:rFonts w:ascii="Arial" w:hAnsi="Arial" w:cs="Arial"/>
              </w:rPr>
            </w:pPr>
          </w:p>
        </w:tc>
        <w:tc>
          <w:tcPr>
            <w:tcW w:w="7625" w:type="dxa"/>
          </w:tcPr>
          <w:p w14:paraId="67EFF2CF" w14:textId="6895BDD7" w:rsidR="006E7788" w:rsidRDefault="006E7788" w:rsidP="006772B6">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6772B6" w14:paraId="2D0352EC" w14:textId="77777777" w:rsidTr="00123BEA">
        <w:trPr>
          <w:gridAfter w:val="1"/>
          <w:wAfter w:w="29" w:type="dxa"/>
        </w:trPr>
        <w:tc>
          <w:tcPr>
            <w:tcW w:w="2695" w:type="dxa"/>
          </w:tcPr>
          <w:p w14:paraId="48B7CD04" w14:textId="41FDBB49" w:rsidR="006772B6" w:rsidRDefault="006772B6" w:rsidP="006E7788">
            <w:pPr>
              <w:pStyle w:val="BodyText"/>
              <w:spacing w:before="120" w:after="120"/>
              <w:rPr>
                <w:rFonts w:ascii="Arial" w:hAnsi="Arial"/>
                <w:b/>
              </w:rPr>
            </w:pPr>
            <w:r w:rsidRPr="00CE24D1">
              <w:rPr>
                <w:rFonts w:ascii="Arial" w:hAnsi="Arial" w:cs="Arial"/>
                <w:b/>
              </w:rPr>
              <w:t>“Onshore Transmission Licensee”</w:t>
            </w:r>
          </w:p>
        </w:tc>
        <w:tc>
          <w:tcPr>
            <w:tcW w:w="7625" w:type="dxa"/>
          </w:tcPr>
          <w:p w14:paraId="4E40F4FC" w14:textId="5FCBCC82" w:rsidR="006772B6" w:rsidRDefault="006772B6" w:rsidP="006E7788">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6E7788" w14:paraId="7BABB093" w14:textId="77777777" w:rsidTr="00123BEA">
        <w:trPr>
          <w:gridAfter w:val="1"/>
          <w:wAfter w:w="29" w:type="dxa"/>
        </w:trPr>
        <w:tc>
          <w:tcPr>
            <w:tcW w:w="2695" w:type="dxa"/>
          </w:tcPr>
          <w:p w14:paraId="500429D1" w14:textId="6C5C5D2B" w:rsidR="006E7788" w:rsidRDefault="00B75C44" w:rsidP="006E7788">
            <w:pPr>
              <w:pStyle w:val="BodyText"/>
              <w:spacing w:before="120" w:after="120"/>
              <w:rPr>
                <w:rFonts w:ascii="Arial" w:hAnsi="Arial"/>
                <w:b/>
              </w:rPr>
            </w:pPr>
            <w:r>
              <w:rPr>
                <w:rFonts w:ascii="Arial" w:hAnsi="Arial"/>
                <w:b/>
              </w:rPr>
              <w:t>“</w:t>
            </w:r>
            <w:r w:rsidR="006E7788">
              <w:rPr>
                <w:rFonts w:ascii="Arial" w:hAnsi="Arial"/>
                <w:b/>
              </w:rPr>
              <w:t>Onshore Transmission System</w:t>
            </w:r>
            <w:r>
              <w:rPr>
                <w:rFonts w:ascii="Arial" w:hAnsi="Arial"/>
                <w:b/>
              </w:rPr>
              <w:t>”</w:t>
            </w:r>
          </w:p>
        </w:tc>
        <w:tc>
          <w:tcPr>
            <w:tcW w:w="7625" w:type="dxa"/>
          </w:tcPr>
          <w:p w14:paraId="4AC51243" w14:textId="77777777" w:rsidR="006E7788" w:rsidRPr="002C7E03" w:rsidRDefault="006E7788" w:rsidP="006E7788">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107" w:name="_BPDCI_125"/>
            <w:r w:rsidRPr="002C7E03">
              <w:rPr>
                <w:rFonts w:ascii="Arial" w:hAnsi="Arial" w:cs="Arial"/>
                <w:szCs w:val="22"/>
              </w:rPr>
              <w:t>;</w:t>
            </w:r>
            <w:bookmarkEnd w:id="107"/>
          </w:p>
          <w:p w14:paraId="055A7E4B" w14:textId="77777777" w:rsidR="006E7788" w:rsidRDefault="006E7788" w:rsidP="006E7788">
            <w:pPr>
              <w:rPr>
                <w:rFonts w:ascii="Arial" w:hAnsi="Arial"/>
              </w:rPr>
            </w:pPr>
          </w:p>
        </w:tc>
      </w:tr>
      <w:tr w:rsidR="006E7788" w14:paraId="1F51A497" w14:textId="77777777" w:rsidTr="00123BEA">
        <w:trPr>
          <w:gridAfter w:val="1"/>
          <w:wAfter w:w="29" w:type="dxa"/>
        </w:trPr>
        <w:tc>
          <w:tcPr>
            <w:tcW w:w="2695" w:type="dxa"/>
          </w:tcPr>
          <w:p w14:paraId="04A1F37D" w14:textId="77777777" w:rsidR="006E7788" w:rsidRDefault="006E7788" w:rsidP="006E7788">
            <w:pPr>
              <w:pStyle w:val="BodyText"/>
              <w:rPr>
                <w:rFonts w:ascii="Arial" w:hAnsi="Arial" w:cs="Arial"/>
                <w:b/>
                <w:bCs/>
              </w:rPr>
            </w:pPr>
            <w:r>
              <w:rPr>
                <w:rFonts w:ascii="Arial" w:hAnsi="Arial" w:cs="Arial"/>
                <w:b/>
                <w:bCs/>
              </w:rPr>
              <w:t>“Onshore Construction Works”</w:t>
            </w:r>
          </w:p>
        </w:tc>
        <w:tc>
          <w:tcPr>
            <w:tcW w:w="7625" w:type="dxa"/>
          </w:tcPr>
          <w:p w14:paraId="5406AE18"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3185A3A6" w14:textId="77777777" w:rsidTr="00123BEA">
        <w:trPr>
          <w:gridAfter w:val="1"/>
          <w:wAfter w:w="29" w:type="dxa"/>
        </w:trPr>
        <w:tc>
          <w:tcPr>
            <w:tcW w:w="2695" w:type="dxa"/>
          </w:tcPr>
          <w:p w14:paraId="1A23EE7A" w14:textId="77777777" w:rsidR="006E7788" w:rsidRDefault="006E7788" w:rsidP="006E7788">
            <w:pPr>
              <w:rPr>
                <w:rFonts w:ascii="Arial" w:hAnsi="Arial"/>
                <w:b/>
              </w:rPr>
            </w:pPr>
            <w:r>
              <w:rPr>
                <w:rFonts w:ascii="Arial" w:hAnsi="Arial"/>
                <w:b/>
              </w:rPr>
              <w:t>“Onshore Transmission Reinforcement Works”</w:t>
            </w:r>
          </w:p>
        </w:tc>
        <w:tc>
          <w:tcPr>
            <w:tcW w:w="7625" w:type="dxa"/>
          </w:tcPr>
          <w:p w14:paraId="6F808BF2" w14:textId="77777777" w:rsidR="006E7788" w:rsidRDefault="006E7788" w:rsidP="006E7788">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108" w:name="_BPDCD_126"/>
            <w:r w:rsidRPr="002C7E03">
              <w:rPr>
                <w:rFonts w:ascii="Arial" w:hAnsi="Arial" w:cs="Arial"/>
                <w:szCs w:val="22"/>
              </w:rPr>
              <w:t>;</w:t>
            </w:r>
            <w:bookmarkEnd w:id="108"/>
          </w:p>
        </w:tc>
      </w:tr>
      <w:tr w:rsidR="006E7788" w14:paraId="0D065011" w14:textId="77777777" w:rsidTr="00123BEA">
        <w:trPr>
          <w:gridAfter w:val="1"/>
          <w:wAfter w:w="29" w:type="dxa"/>
        </w:trPr>
        <w:tc>
          <w:tcPr>
            <w:tcW w:w="2695" w:type="dxa"/>
          </w:tcPr>
          <w:p w14:paraId="6EE3DDF6" w14:textId="77777777" w:rsidR="006E7788" w:rsidRDefault="006E7788" w:rsidP="006E7788">
            <w:pPr>
              <w:pStyle w:val="BodyText"/>
              <w:rPr>
                <w:rFonts w:ascii="Arial" w:hAnsi="Arial" w:cs="Arial"/>
                <w:b/>
                <w:bCs/>
              </w:rPr>
            </w:pPr>
            <w:r>
              <w:rPr>
                <w:rFonts w:ascii="Arial" w:hAnsi="Arial" w:cs="Arial"/>
                <w:b/>
                <w:bCs/>
              </w:rPr>
              <w:t>"Operating Agreement(s)"</w:t>
            </w:r>
          </w:p>
        </w:tc>
        <w:tc>
          <w:tcPr>
            <w:tcW w:w="7625" w:type="dxa"/>
          </w:tcPr>
          <w:p w14:paraId="36C70B39" w14:textId="77777777" w:rsidR="006E7788" w:rsidRDefault="006E7788" w:rsidP="006E7788">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6E7788" w14:paraId="57F5189D" w14:textId="77777777" w:rsidTr="00123BEA">
        <w:trPr>
          <w:gridAfter w:val="1"/>
          <w:wAfter w:w="29" w:type="dxa"/>
        </w:trPr>
        <w:tc>
          <w:tcPr>
            <w:tcW w:w="2695" w:type="dxa"/>
          </w:tcPr>
          <w:p w14:paraId="463A6528" w14:textId="77777777" w:rsidR="006E7788" w:rsidRDefault="006E7788" w:rsidP="006E7788">
            <w:pPr>
              <w:pStyle w:val="BodyText"/>
              <w:rPr>
                <w:rFonts w:ascii="Arial" w:hAnsi="Arial" w:cs="Arial"/>
                <w:b/>
                <w:bCs/>
              </w:rPr>
            </w:pPr>
            <w:r>
              <w:rPr>
                <w:rFonts w:ascii="Arial" w:hAnsi="Arial" w:cs="Arial"/>
                <w:b/>
                <w:bCs/>
              </w:rPr>
              <w:t>"Operating Code" or "OC"</w:t>
            </w:r>
          </w:p>
        </w:tc>
        <w:tc>
          <w:tcPr>
            <w:tcW w:w="7625" w:type="dxa"/>
          </w:tcPr>
          <w:p w14:paraId="49478639" w14:textId="77777777" w:rsidR="006E7788" w:rsidRDefault="006E7788" w:rsidP="006E7788">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6E7788" w14:paraId="68FD58E8" w14:textId="77777777" w:rsidTr="00123BEA">
        <w:trPr>
          <w:gridAfter w:val="1"/>
          <w:wAfter w:w="29" w:type="dxa"/>
        </w:trPr>
        <w:tc>
          <w:tcPr>
            <w:tcW w:w="2695" w:type="dxa"/>
          </w:tcPr>
          <w:p w14:paraId="70BE2C0E" w14:textId="77777777" w:rsidR="006E7788" w:rsidRDefault="006E7788" w:rsidP="006E7788">
            <w:pPr>
              <w:pStyle w:val="BodyText"/>
              <w:rPr>
                <w:rFonts w:ascii="Arial" w:hAnsi="Arial" w:cs="Arial"/>
                <w:b/>
                <w:bCs/>
              </w:rPr>
            </w:pPr>
            <w:r>
              <w:rPr>
                <w:rFonts w:ascii="Arial" w:hAnsi="Arial" w:cs="Arial"/>
                <w:b/>
                <w:bCs/>
              </w:rPr>
              <w:t>"Operation Diagrams"</w:t>
            </w:r>
          </w:p>
        </w:tc>
        <w:tc>
          <w:tcPr>
            <w:tcW w:w="7625" w:type="dxa"/>
          </w:tcPr>
          <w:p w14:paraId="4AACF9F0"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CB904D6" w14:textId="77777777" w:rsidTr="00123BEA">
        <w:trPr>
          <w:gridAfter w:val="1"/>
          <w:wAfter w:w="29" w:type="dxa"/>
        </w:trPr>
        <w:tc>
          <w:tcPr>
            <w:tcW w:w="2695" w:type="dxa"/>
          </w:tcPr>
          <w:p w14:paraId="5A48ABA0" w14:textId="77777777" w:rsidR="006E7788" w:rsidRDefault="006E7788" w:rsidP="006E7788">
            <w:pPr>
              <w:pStyle w:val="BodyText"/>
              <w:rPr>
                <w:rFonts w:ascii="Arial" w:hAnsi="Arial" w:cs="Arial"/>
                <w:b/>
                <w:bCs/>
              </w:rPr>
            </w:pPr>
            <w:r>
              <w:rPr>
                <w:rFonts w:ascii="Arial" w:hAnsi="Arial" w:cs="Arial"/>
                <w:b/>
                <w:bCs/>
              </w:rPr>
              <w:t>"Operational"</w:t>
            </w:r>
          </w:p>
        </w:tc>
        <w:tc>
          <w:tcPr>
            <w:tcW w:w="7625" w:type="dxa"/>
          </w:tcPr>
          <w:p w14:paraId="30ECEFD1"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w:t>
            </w:r>
            <w:r w:rsidRPr="0056290A">
              <w:rPr>
                <w:rFonts w:ascii="Arial" w:hAnsi="Arial" w:cs="Arial"/>
                <w:szCs w:val="22"/>
              </w:rPr>
              <w:lastRenderedPageBreak/>
              <w:t xml:space="preserve">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6E7788" w14:paraId="5384B5DA" w14:textId="77777777" w:rsidTr="00123BEA">
        <w:trPr>
          <w:gridAfter w:val="1"/>
          <w:wAfter w:w="29" w:type="dxa"/>
        </w:trPr>
        <w:tc>
          <w:tcPr>
            <w:tcW w:w="2695" w:type="dxa"/>
          </w:tcPr>
          <w:p w14:paraId="30FB4C67" w14:textId="77777777" w:rsidR="006E7788" w:rsidRDefault="006E7788" w:rsidP="006E7788">
            <w:pPr>
              <w:pStyle w:val="BodyText"/>
              <w:rPr>
                <w:rFonts w:ascii="Arial" w:hAnsi="Arial" w:cs="Arial"/>
                <w:b/>
                <w:bCs/>
              </w:rPr>
            </w:pPr>
            <w:r>
              <w:rPr>
                <w:rFonts w:ascii="Arial" w:hAnsi="Arial" w:cs="Arial"/>
                <w:b/>
                <w:bCs/>
              </w:rPr>
              <w:lastRenderedPageBreak/>
              <w:t>"Operational Date"</w:t>
            </w:r>
          </w:p>
        </w:tc>
        <w:tc>
          <w:tcPr>
            <w:tcW w:w="7625" w:type="dxa"/>
          </w:tcPr>
          <w:p w14:paraId="33AEC9E9" w14:textId="77777777" w:rsidR="006E7788" w:rsidRDefault="006E7788" w:rsidP="006E7788">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6E7788" w14:paraId="3647F5E6" w14:textId="77777777" w:rsidTr="00123BEA">
        <w:trPr>
          <w:gridAfter w:val="1"/>
          <w:wAfter w:w="29" w:type="dxa"/>
        </w:trPr>
        <w:tc>
          <w:tcPr>
            <w:tcW w:w="2695" w:type="dxa"/>
          </w:tcPr>
          <w:p w14:paraId="25414D9B" w14:textId="77777777" w:rsidR="006E7788" w:rsidRDefault="006E7788" w:rsidP="006E7788">
            <w:pPr>
              <w:pStyle w:val="BodyText"/>
              <w:rPr>
                <w:rFonts w:ascii="Arial" w:hAnsi="Arial" w:cs="Arial"/>
                <w:b/>
                <w:bCs/>
              </w:rPr>
            </w:pPr>
            <w:r>
              <w:rPr>
                <w:rFonts w:ascii="Arial" w:hAnsi="Arial" w:cs="Arial"/>
                <w:b/>
                <w:bCs/>
              </w:rPr>
              <w:t>"Operational Effect"</w:t>
            </w:r>
          </w:p>
        </w:tc>
        <w:tc>
          <w:tcPr>
            <w:tcW w:w="7625" w:type="dxa"/>
          </w:tcPr>
          <w:p w14:paraId="554AEBE1" w14:textId="77777777" w:rsidR="006E7788" w:rsidRDefault="006E7788" w:rsidP="006E7788">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6E7788" w14:paraId="3DAECCE4" w14:textId="77777777" w:rsidTr="00123BEA">
        <w:trPr>
          <w:gridAfter w:val="1"/>
          <w:wAfter w:w="29" w:type="dxa"/>
        </w:trPr>
        <w:tc>
          <w:tcPr>
            <w:tcW w:w="2695" w:type="dxa"/>
          </w:tcPr>
          <w:p w14:paraId="01B14642" w14:textId="77777777" w:rsidR="006E7788" w:rsidRDefault="006E7788" w:rsidP="006E7788">
            <w:pPr>
              <w:pStyle w:val="BodyText"/>
              <w:rPr>
                <w:rFonts w:ascii="Arial" w:hAnsi="Arial" w:cs="Arial"/>
                <w:b/>
                <w:bCs/>
              </w:rPr>
            </w:pPr>
            <w:r>
              <w:rPr>
                <w:rFonts w:ascii="Arial" w:hAnsi="Arial" w:cs="Arial"/>
                <w:b/>
                <w:bCs/>
              </w:rPr>
              <w:t>"Operational Intertripping"</w:t>
            </w:r>
          </w:p>
        </w:tc>
        <w:tc>
          <w:tcPr>
            <w:tcW w:w="7625" w:type="dxa"/>
          </w:tcPr>
          <w:p w14:paraId="08E11351" w14:textId="77777777" w:rsidR="006E7788" w:rsidRDefault="006E7788" w:rsidP="006E7788">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6E7788" w14:paraId="2C9E2CEA" w14:textId="77777777" w:rsidTr="00123BEA">
        <w:trPr>
          <w:gridAfter w:val="1"/>
          <w:wAfter w:w="29" w:type="dxa"/>
        </w:trPr>
        <w:tc>
          <w:tcPr>
            <w:tcW w:w="2695" w:type="dxa"/>
          </w:tcPr>
          <w:p w14:paraId="75F715B7" w14:textId="77777777" w:rsidR="006E7788" w:rsidRDefault="006E7788" w:rsidP="006E7788">
            <w:pPr>
              <w:pStyle w:val="BodyText"/>
              <w:rPr>
                <w:rFonts w:ascii="Arial" w:hAnsi="Arial" w:cs="Arial"/>
                <w:b/>
                <w:bCs/>
              </w:rPr>
            </w:pPr>
            <w:r>
              <w:rPr>
                <w:rFonts w:ascii="Arial" w:hAnsi="Arial" w:cs="Arial"/>
                <w:b/>
                <w:bCs/>
              </w:rPr>
              <w:t>"Operational Metering Equipment"</w:t>
            </w:r>
          </w:p>
        </w:tc>
        <w:tc>
          <w:tcPr>
            <w:tcW w:w="7625" w:type="dxa"/>
          </w:tcPr>
          <w:p w14:paraId="230908AA" w14:textId="77777777" w:rsidR="006E7788" w:rsidRDefault="006E7788" w:rsidP="006E7788">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6E7788" w14:paraId="188185D9" w14:textId="77777777" w:rsidTr="00123BEA">
        <w:trPr>
          <w:gridAfter w:val="1"/>
          <w:wAfter w:w="29" w:type="dxa"/>
        </w:trPr>
        <w:tc>
          <w:tcPr>
            <w:tcW w:w="2695" w:type="dxa"/>
          </w:tcPr>
          <w:p w14:paraId="4B2DC79A" w14:textId="77777777" w:rsidR="006E7788" w:rsidRDefault="006E7788" w:rsidP="006E7788">
            <w:pPr>
              <w:pStyle w:val="BodyText"/>
              <w:rPr>
                <w:rFonts w:ascii="Arial" w:hAnsi="Arial" w:cs="Arial"/>
                <w:b/>
                <w:bCs/>
              </w:rPr>
            </w:pPr>
            <w:r>
              <w:rPr>
                <w:rFonts w:ascii="Arial" w:hAnsi="Arial" w:cs="Arial"/>
                <w:b/>
                <w:bCs/>
              </w:rPr>
              <w:t>"Operational Notification"</w:t>
            </w:r>
          </w:p>
        </w:tc>
        <w:tc>
          <w:tcPr>
            <w:tcW w:w="7625" w:type="dxa"/>
          </w:tcPr>
          <w:p w14:paraId="364F3A6F" w14:textId="77777777" w:rsidR="006E7788" w:rsidRDefault="006E7788" w:rsidP="006E7788">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6E7788" w14:paraId="3E4D0BEA" w14:textId="77777777" w:rsidTr="00123BEA">
        <w:trPr>
          <w:gridAfter w:val="1"/>
          <w:wAfter w:w="29" w:type="dxa"/>
        </w:trPr>
        <w:tc>
          <w:tcPr>
            <w:tcW w:w="2695" w:type="dxa"/>
          </w:tcPr>
          <w:p w14:paraId="3BF8A149" w14:textId="77777777" w:rsidR="006E7788" w:rsidRDefault="006E7788" w:rsidP="006E7788">
            <w:pPr>
              <w:pStyle w:val="BodyText"/>
              <w:rPr>
                <w:rFonts w:ascii="Arial" w:hAnsi="Arial" w:cs="Arial"/>
                <w:b/>
                <w:bCs/>
              </w:rPr>
            </w:pPr>
            <w:r>
              <w:rPr>
                <w:rFonts w:ascii="Arial" w:hAnsi="Arial" w:cs="Arial"/>
                <w:b/>
                <w:bCs/>
              </w:rPr>
              <w:t>"Original Party"</w:t>
            </w:r>
          </w:p>
        </w:tc>
        <w:tc>
          <w:tcPr>
            <w:tcW w:w="7625" w:type="dxa"/>
          </w:tcPr>
          <w:p w14:paraId="4C5043F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49CEB934" w14:textId="77777777" w:rsidTr="00123BEA">
        <w:trPr>
          <w:gridAfter w:val="1"/>
          <w:wAfter w:w="29" w:type="dxa"/>
        </w:trPr>
        <w:tc>
          <w:tcPr>
            <w:tcW w:w="2695" w:type="dxa"/>
          </w:tcPr>
          <w:p w14:paraId="2CCEE308" w14:textId="77777777" w:rsidR="006E7788" w:rsidRDefault="006E7788" w:rsidP="006E7788">
            <w:pPr>
              <w:pStyle w:val="BodyText"/>
              <w:rPr>
                <w:rFonts w:ascii="Arial" w:hAnsi="Arial" w:cs="Arial"/>
                <w:b/>
                <w:bCs/>
              </w:rPr>
            </w:pPr>
            <w:r>
              <w:rPr>
                <w:rFonts w:ascii="Arial" w:hAnsi="Arial" w:cs="Arial"/>
                <w:b/>
                <w:bCs/>
              </w:rPr>
              <w:t>"Other Dispute"</w:t>
            </w:r>
          </w:p>
        </w:tc>
        <w:tc>
          <w:tcPr>
            <w:tcW w:w="7625" w:type="dxa"/>
          </w:tcPr>
          <w:p w14:paraId="17E86746" w14:textId="77777777" w:rsidR="006E7788" w:rsidRDefault="006E7788" w:rsidP="006E7788">
            <w:pPr>
              <w:pStyle w:val="BodyText"/>
              <w:jc w:val="both"/>
              <w:rPr>
                <w:rFonts w:ascii="Arial" w:hAnsi="Arial" w:cs="Arial"/>
                <w:i/>
              </w:rPr>
            </w:pPr>
            <w:r>
              <w:rPr>
                <w:rFonts w:ascii="Arial" w:hAnsi="Arial" w:cs="Arial"/>
              </w:rPr>
              <w:t>as defined in Paragraph 7.2.3;</w:t>
            </w:r>
          </w:p>
        </w:tc>
      </w:tr>
      <w:tr w:rsidR="006E7788" w14:paraId="1ACA066A" w14:textId="77777777" w:rsidTr="00123BEA">
        <w:trPr>
          <w:gridAfter w:val="1"/>
          <w:wAfter w:w="29" w:type="dxa"/>
        </w:trPr>
        <w:tc>
          <w:tcPr>
            <w:tcW w:w="2695" w:type="dxa"/>
          </w:tcPr>
          <w:p w14:paraId="1AA3D264" w14:textId="77777777" w:rsidR="006E7788" w:rsidRDefault="006E7788" w:rsidP="006E7788">
            <w:pPr>
              <w:pStyle w:val="BodyText"/>
              <w:rPr>
                <w:rFonts w:ascii="Arial" w:hAnsi="Arial" w:cs="Arial"/>
                <w:b/>
                <w:bCs/>
              </w:rPr>
            </w:pPr>
            <w:r>
              <w:rPr>
                <w:rFonts w:ascii="Arial" w:hAnsi="Arial" w:cs="Arial"/>
                <w:b/>
                <w:bCs/>
              </w:rPr>
              <w:t>"Other Party"</w:t>
            </w:r>
          </w:p>
        </w:tc>
        <w:tc>
          <w:tcPr>
            <w:tcW w:w="7625" w:type="dxa"/>
          </w:tcPr>
          <w:p w14:paraId="19CAF948" w14:textId="77777777" w:rsidR="006E7788" w:rsidRDefault="006E7788" w:rsidP="006E7788">
            <w:pPr>
              <w:pStyle w:val="BodyText"/>
              <w:jc w:val="both"/>
              <w:rPr>
                <w:rFonts w:ascii="Arial" w:hAnsi="Arial" w:cs="Arial"/>
              </w:rPr>
            </w:pPr>
            <w:r>
              <w:rPr>
                <w:rFonts w:ascii="Arial" w:hAnsi="Arial" w:cs="Arial"/>
              </w:rPr>
              <w:t>as defined in Paragraph 7.5.1;</w:t>
            </w:r>
          </w:p>
        </w:tc>
      </w:tr>
      <w:tr w:rsidR="006E7788" w14:paraId="1BE63E4C" w14:textId="77777777" w:rsidTr="00123BEA">
        <w:trPr>
          <w:gridAfter w:val="1"/>
          <w:wAfter w:w="29" w:type="dxa"/>
        </w:trPr>
        <w:tc>
          <w:tcPr>
            <w:tcW w:w="2695" w:type="dxa"/>
          </w:tcPr>
          <w:p w14:paraId="5364E061" w14:textId="731894D6" w:rsidR="00B57FD0" w:rsidRDefault="006E7788" w:rsidP="006E7788">
            <w:pPr>
              <w:pStyle w:val="BodyText"/>
              <w:rPr>
                <w:rFonts w:ascii="Arial" w:hAnsi="Arial" w:cs="Arial"/>
                <w:b/>
                <w:bCs/>
              </w:rPr>
            </w:pPr>
            <w:r>
              <w:rPr>
                <w:rFonts w:ascii="Arial" w:hAnsi="Arial" w:cs="Arial"/>
                <w:b/>
                <w:bCs/>
              </w:rPr>
              <w:t>"Other User"</w:t>
            </w:r>
          </w:p>
        </w:tc>
        <w:tc>
          <w:tcPr>
            <w:tcW w:w="7625" w:type="dxa"/>
          </w:tcPr>
          <w:p w14:paraId="6000DB34" w14:textId="2274BA37" w:rsidR="00B57FD0" w:rsidRPr="00865203" w:rsidRDefault="006E7788" w:rsidP="006E7788">
            <w:pPr>
              <w:pStyle w:val="BodyText"/>
              <w:jc w:val="both"/>
              <w:rPr>
                <w:rFonts w:ascii="Arial" w:hAnsi="Arial" w:cs="Arial"/>
              </w:rPr>
            </w:pPr>
            <w:r>
              <w:rPr>
                <w:rFonts w:ascii="Arial" w:hAnsi="Arial" w:cs="Arial"/>
              </w:rPr>
              <w:t>as defined in Paragraph 6.10.3;</w:t>
            </w:r>
          </w:p>
        </w:tc>
      </w:tr>
      <w:tr w:rsidR="006E7788" w14:paraId="723F82FD" w14:textId="77777777" w:rsidTr="00123BEA">
        <w:trPr>
          <w:gridAfter w:val="1"/>
          <w:wAfter w:w="29" w:type="dxa"/>
        </w:trPr>
        <w:tc>
          <w:tcPr>
            <w:tcW w:w="2695" w:type="dxa"/>
          </w:tcPr>
          <w:p w14:paraId="6AF0AC5E" w14:textId="77777777" w:rsidR="006E7788" w:rsidRDefault="006E7788" w:rsidP="006E7788">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7625" w:type="dxa"/>
          </w:tcPr>
          <w:p w14:paraId="2E118C48" w14:textId="77777777" w:rsidR="006E7788" w:rsidRDefault="006E7788" w:rsidP="006E7788">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6E7788" w14:paraId="3FB9E16C" w14:textId="77777777" w:rsidTr="00123BEA">
        <w:trPr>
          <w:gridAfter w:val="1"/>
          <w:wAfter w:w="29" w:type="dxa"/>
        </w:trPr>
        <w:tc>
          <w:tcPr>
            <w:tcW w:w="2695" w:type="dxa"/>
          </w:tcPr>
          <w:p w14:paraId="09912624" w14:textId="77777777" w:rsidR="006E7788" w:rsidRPr="00BA5C7B" w:rsidRDefault="006E7788" w:rsidP="006E7788">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7625" w:type="dxa"/>
          </w:tcPr>
          <w:p w14:paraId="2070DADE"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6E7788" w:rsidRPr="00BA5C7B" w:rsidRDefault="006E7788" w:rsidP="006E7788">
            <w:pPr>
              <w:jc w:val="both"/>
              <w:rPr>
                <w:rFonts w:ascii="Arial" w:hAnsi="Arial" w:cs="Arial"/>
                <w:szCs w:val="22"/>
              </w:rPr>
            </w:pPr>
          </w:p>
        </w:tc>
      </w:tr>
      <w:tr w:rsidR="006E7788" w14:paraId="014DD406" w14:textId="77777777" w:rsidTr="00123BEA">
        <w:trPr>
          <w:gridAfter w:val="1"/>
          <w:wAfter w:w="29" w:type="dxa"/>
        </w:trPr>
        <w:tc>
          <w:tcPr>
            <w:tcW w:w="2695" w:type="dxa"/>
          </w:tcPr>
          <w:p w14:paraId="5909CCBE" w14:textId="77777777" w:rsidR="006E7788" w:rsidRPr="00BA5C7B" w:rsidRDefault="006E7788" w:rsidP="006E7788">
            <w:pPr>
              <w:rPr>
                <w:rFonts w:ascii="Arial" w:hAnsi="Arial" w:cs="Arial"/>
                <w:b/>
                <w:szCs w:val="22"/>
              </w:rPr>
            </w:pPr>
            <w:r w:rsidRPr="00BA5C7B">
              <w:rPr>
                <w:rFonts w:ascii="Arial" w:hAnsi="Arial" w:cs="Arial"/>
                <w:b/>
                <w:bCs/>
                <w:szCs w:val="22"/>
              </w:rPr>
              <w:t xml:space="preserve">“OTSDUW Staged Build” </w:t>
            </w:r>
          </w:p>
        </w:tc>
        <w:tc>
          <w:tcPr>
            <w:tcW w:w="7625" w:type="dxa"/>
          </w:tcPr>
          <w:p w14:paraId="68006D10" w14:textId="77777777" w:rsidR="006E7788" w:rsidRPr="00BA5C7B" w:rsidRDefault="006E7788" w:rsidP="006E7788">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6E7788" w:rsidRPr="00BA5C7B" w:rsidRDefault="006E7788" w:rsidP="006E7788">
            <w:pPr>
              <w:jc w:val="both"/>
              <w:rPr>
                <w:rFonts w:ascii="Arial" w:hAnsi="Arial" w:cs="Arial"/>
                <w:b/>
                <w:szCs w:val="22"/>
              </w:rPr>
            </w:pPr>
          </w:p>
        </w:tc>
      </w:tr>
      <w:tr w:rsidR="006E7788" w14:paraId="5DD5F478" w14:textId="77777777" w:rsidTr="00123BEA">
        <w:trPr>
          <w:gridAfter w:val="1"/>
          <w:wAfter w:w="29" w:type="dxa"/>
        </w:trPr>
        <w:tc>
          <w:tcPr>
            <w:tcW w:w="2695" w:type="dxa"/>
          </w:tcPr>
          <w:p w14:paraId="21CB8921"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w:t>
            </w:r>
          </w:p>
        </w:tc>
        <w:tc>
          <w:tcPr>
            <w:tcW w:w="7625" w:type="dxa"/>
          </w:tcPr>
          <w:p w14:paraId="18586B24" w14:textId="77777777" w:rsidR="006E7788" w:rsidRPr="00BA5C7B" w:rsidRDefault="006E7788" w:rsidP="006E7788">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6E7788" w:rsidRPr="00BA5C7B" w:rsidRDefault="006E7788" w:rsidP="006E7788">
            <w:pPr>
              <w:jc w:val="both"/>
              <w:rPr>
                <w:rFonts w:ascii="Arial" w:hAnsi="Arial" w:cs="Arial"/>
                <w:szCs w:val="22"/>
              </w:rPr>
            </w:pPr>
          </w:p>
        </w:tc>
      </w:tr>
      <w:tr w:rsidR="006E7788" w14:paraId="7AF83256" w14:textId="77777777" w:rsidTr="00123BEA">
        <w:trPr>
          <w:gridAfter w:val="1"/>
          <w:wAfter w:w="29" w:type="dxa"/>
        </w:trPr>
        <w:tc>
          <w:tcPr>
            <w:tcW w:w="2695" w:type="dxa"/>
          </w:tcPr>
          <w:p w14:paraId="741097F7"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 Effective Date”</w:t>
            </w:r>
          </w:p>
        </w:tc>
        <w:tc>
          <w:tcPr>
            <w:tcW w:w="7625" w:type="dxa"/>
          </w:tcPr>
          <w:p w14:paraId="3BA2C455"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6E7788" w:rsidRPr="00BA5C7B" w:rsidRDefault="006E7788" w:rsidP="006E7788">
            <w:pPr>
              <w:jc w:val="both"/>
              <w:rPr>
                <w:rFonts w:ascii="Arial" w:hAnsi="Arial" w:cs="Arial"/>
                <w:szCs w:val="22"/>
              </w:rPr>
            </w:pPr>
            <w:r w:rsidRPr="00BA5C7B">
              <w:rPr>
                <w:rFonts w:ascii="Arial" w:hAnsi="Arial" w:cs="Arial"/>
                <w:szCs w:val="22"/>
              </w:rPr>
              <w:t xml:space="preserve"> </w:t>
            </w:r>
          </w:p>
        </w:tc>
      </w:tr>
      <w:tr w:rsidR="006E7788" w14:paraId="6120910C" w14:textId="77777777" w:rsidTr="00123BEA">
        <w:trPr>
          <w:gridAfter w:val="1"/>
          <w:wAfter w:w="29" w:type="dxa"/>
        </w:trPr>
        <w:tc>
          <w:tcPr>
            <w:tcW w:w="2695" w:type="dxa"/>
          </w:tcPr>
          <w:p w14:paraId="1EB01670" w14:textId="77777777" w:rsidR="006E7788" w:rsidRPr="00BA5C7B" w:rsidRDefault="006E7788" w:rsidP="006E7788">
            <w:pPr>
              <w:rPr>
                <w:rFonts w:ascii="Arial" w:hAnsi="Arial" w:cs="Arial"/>
                <w:b/>
                <w:szCs w:val="22"/>
              </w:rPr>
            </w:pPr>
            <w:r w:rsidRPr="00BA5C7B">
              <w:rPr>
                <w:rFonts w:ascii="Arial" w:hAnsi="Arial" w:cs="Arial"/>
                <w:b/>
                <w:szCs w:val="22"/>
              </w:rPr>
              <w:lastRenderedPageBreak/>
              <w:t>“OTSUA Completion Notice”</w:t>
            </w:r>
          </w:p>
        </w:tc>
        <w:tc>
          <w:tcPr>
            <w:tcW w:w="7625" w:type="dxa"/>
          </w:tcPr>
          <w:p w14:paraId="645990A4" w14:textId="534A9E52" w:rsidR="006E7788" w:rsidRPr="00BA5C7B" w:rsidRDefault="4B9E9046" w:rsidP="5659255A">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w:t>
            </w:r>
            <w:r w:rsidR="5410F779" w:rsidRPr="5659255A">
              <w:rPr>
                <w:rFonts w:ascii="Arial" w:hAnsi="Arial" w:cs="Arial"/>
              </w:rPr>
              <w:t>c</w:t>
            </w:r>
            <w:r w:rsidRPr="5659255A">
              <w:rPr>
                <w:rFonts w:ascii="Arial" w:hAnsi="Arial" w:cs="Arial"/>
              </w:rPr>
              <w:t xml:space="preserve">ondition </w:t>
            </w:r>
            <w:r w:rsidR="4F51AEBC" w:rsidRPr="5659255A">
              <w:rPr>
                <w:rFonts w:ascii="Arial" w:hAnsi="Arial" w:cs="Arial"/>
              </w:rPr>
              <w:t>D4</w:t>
            </w:r>
            <w:r w:rsidRPr="5659255A">
              <w:rPr>
                <w:rFonts w:ascii="Arial" w:hAnsi="Arial" w:cs="Arial"/>
              </w:rPr>
              <w:t xml:space="preserve"> of the </w:t>
            </w:r>
            <w:r w:rsidR="2FA3E8E9" w:rsidRPr="5659255A">
              <w:rPr>
                <w:rFonts w:ascii="Arial" w:hAnsi="Arial" w:cs="Arial"/>
                <w:b/>
                <w:bCs/>
              </w:rPr>
              <w:t>ESO</w:t>
            </w:r>
            <w:r w:rsidRPr="5659255A">
              <w:rPr>
                <w:rFonts w:ascii="Arial" w:hAnsi="Arial" w:cs="Arial"/>
                <w:b/>
                <w:bCs/>
              </w:rPr>
              <w:t xml:space="preserve"> Licence </w:t>
            </w:r>
            <w:r w:rsidRPr="5659255A">
              <w:rPr>
                <w:rFonts w:ascii="Arial" w:hAnsi="Arial" w:cs="Arial"/>
              </w:rPr>
              <w:t>and Section 6G of the</w:t>
            </w:r>
            <w:r w:rsidRPr="5659255A">
              <w:rPr>
                <w:rFonts w:ascii="Arial" w:hAnsi="Arial" w:cs="Arial"/>
                <w:b/>
                <w:bCs/>
              </w:rPr>
              <w:t xml:space="preserve"> Act</w:t>
            </w:r>
            <w:r w:rsidRPr="5659255A">
              <w:rPr>
                <w:rFonts w:ascii="Arial" w:hAnsi="Arial" w:cs="Arial"/>
              </w:rPr>
              <w:t>;</w:t>
            </w:r>
          </w:p>
          <w:p w14:paraId="5B0EC821" w14:textId="77777777" w:rsidR="006E7788" w:rsidRPr="00BA5C7B" w:rsidRDefault="006E7788" w:rsidP="006E7788">
            <w:pPr>
              <w:jc w:val="both"/>
              <w:rPr>
                <w:rFonts w:ascii="Arial" w:hAnsi="Arial" w:cs="Arial"/>
                <w:szCs w:val="22"/>
              </w:rPr>
            </w:pPr>
          </w:p>
        </w:tc>
      </w:tr>
      <w:tr w:rsidR="006E7788" w14:paraId="24DB5430" w14:textId="77777777" w:rsidTr="00123BEA">
        <w:trPr>
          <w:gridAfter w:val="1"/>
          <w:wAfter w:w="29" w:type="dxa"/>
        </w:trPr>
        <w:tc>
          <w:tcPr>
            <w:tcW w:w="2695" w:type="dxa"/>
          </w:tcPr>
          <w:p w14:paraId="39696B40" w14:textId="77777777" w:rsidR="006E7788" w:rsidRPr="00BA5C7B" w:rsidRDefault="006E7788" w:rsidP="006E7788">
            <w:pPr>
              <w:rPr>
                <w:rFonts w:ascii="Arial" w:hAnsi="Arial" w:cs="Arial"/>
                <w:b/>
                <w:szCs w:val="22"/>
              </w:rPr>
            </w:pPr>
            <w:r w:rsidRPr="00BA5C7B">
              <w:rPr>
                <w:rFonts w:ascii="Arial" w:hAnsi="Arial" w:cs="Arial"/>
                <w:b/>
                <w:bCs/>
                <w:szCs w:val="22"/>
              </w:rPr>
              <w:t>“OTSUA Completion Notice Trigger Date”</w:t>
            </w:r>
          </w:p>
        </w:tc>
        <w:tc>
          <w:tcPr>
            <w:tcW w:w="7625" w:type="dxa"/>
          </w:tcPr>
          <w:p w14:paraId="1C4453B0" w14:textId="77777777" w:rsidR="006E7788" w:rsidRPr="00BA5C7B" w:rsidRDefault="006E7788" w:rsidP="006E7788">
            <w:pPr>
              <w:jc w:val="both"/>
              <w:rPr>
                <w:rFonts w:ascii="Arial" w:hAnsi="Arial" w:cs="Arial"/>
                <w:bCs/>
                <w:szCs w:val="22"/>
              </w:rPr>
            </w:pPr>
            <w:r w:rsidRPr="00BA5C7B">
              <w:rPr>
                <w:rFonts w:ascii="Arial" w:hAnsi="Arial" w:cs="Arial"/>
                <w:bCs/>
                <w:szCs w:val="22"/>
              </w:rPr>
              <w:t>means:</w:t>
            </w:r>
          </w:p>
          <w:p w14:paraId="044B4DD3" w14:textId="77777777" w:rsidR="006E7788" w:rsidRPr="00BA5C7B" w:rsidRDefault="006E7788" w:rsidP="006E7788">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6E7788" w:rsidRPr="00BA5C7B" w:rsidRDefault="006E7788" w:rsidP="006772B6">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6E7788" w14:paraId="5BA6363B" w14:textId="77777777" w:rsidTr="00123BEA">
        <w:trPr>
          <w:gridAfter w:val="1"/>
          <w:wAfter w:w="29" w:type="dxa"/>
        </w:trPr>
        <w:tc>
          <w:tcPr>
            <w:tcW w:w="2695" w:type="dxa"/>
          </w:tcPr>
          <w:p w14:paraId="0D3989E3"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7625" w:type="dxa"/>
          </w:tcPr>
          <w:p w14:paraId="736B71C6"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6E7788" w:rsidRPr="00BA5C7B" w:rsidRDefault="006E7788" w:rsidP="006E7788">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6E7788" w:rsidRPr="00BA5C7B" w:rsidRDefault="006E7788" w:rsidP="006E7788">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6E7788" w14:paraId="2DB740E9" w14:textId="77777777" w:rsidTr="00123BEA">
        <w:trPr>
          <w:gridAfter w:val="1"/>
          <w:wAfter w:w="29" w:type="dxa"/>
        </w:trPr>
        <w:tc>
          <w:tcPr>
            <w:tcW w:w="2695" w:type="dxa"/>
          </w:tcPr>
          <w:p w14:paraId="127B6528" w14:textId="77777777" w:rsidR="006E7788" w:rsidRPr="00BA5C7B" w:rsidRDefault="006E7788" w:rsidP="006E7788">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7625" w:type="dxa"/>
          </w:tcPr>
          <w:p w14:paraId="22E45C57" w14:textId="77777777" w:rsidR="006E7788" w:rsidRPr="00BA5C7B" w:rsidRDefault="006E7788" w:rsidP="006E7788">
            <w:pPr>
              <w:pStyle w:val="BodyText"/>
              <w:jc w:val="both"/>
              <w:rPr>
                <w:rFonts w:ascii="Arial" w:hAnsi="Arial" w:cs="Arial"/>
                <w:iCs/>
                <w:szCs w:val="22"/>
              </w:rPr>
            </w:pPr>
            <w:bookmarkStart w:id="109"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109"/>
          </w:p>
        </w:tc>
      </w:tr>
      <w:tr w:rsidR="006E7788" w14:paraId="43F4117D" w14:textId="77777777" w:rsidTr="00123BEA">
        <w:trPr>
          <w:gridAfter w:val="1"/>
          <w:wAfter w:w="29" w:type="dxa"/>
        </w:trPr>
        <w:tc>
          <w:tcPr>
            <w:tcW w:w="2695" w:type="dxa"/>
          </w:tcPr>
          <w:p w14:paraId="6A41F32C"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w:t>
            </w:r>
          </w:p>
        </w:tc>
        <w:tc>
          <w:tcPr>
            <w:tcW w:w="7625" w:type="dxa"/>
          </w:tcPr>
          <w:p w14:paraId="7F1AD897" w14:textId="77777777" w:rsidR="006E7788" w:rsidRPr="00BA5C7B" w:rsidRDefault="006E7788" w:rsidP="006E7788">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6E7788" w14:paraId="4853A032" w14:textId="77777777" w:rsidTr="00123BEA">
        <w:tblPrEx>
          <w:tblCellMar>
            <w:left w:w="108" w:type="dxa"/>
            <w:right w:w="108" w:type="dxa"/>
          </w:tblCellMar>
        </w:tblPrEx>
        <w:trPr>
          <w:gridAfter w:val="1"/>
          <w:wAfter w:w="29" w:type="dxa"/>
        </w:trPr>
        <w:tc>
          <w:tcPr>
            <w:tcW w:w="2695" w:type="dxa"/>
          </w:tcPr>
          <w:p w14:paraId="054FD35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 Useable"</w:t>
            </w:r>
          </w:p>
        </w:tc>
        <w:tc>
          <w:tcPr>
            <w:tcW w:w="7625" w:type="dxa"/>
          </w:tcPr>
          <w:p w14:paraId="626B456F" w14:textId="77777777" w:rsidR="006E7788" w:rsidRPr="00BA5C7B" w:rsidRDefault="006E7788" w:rsidP="006E7788">
            <w:pPr>
              <w:pStyle w:val="BodyText"/>
              <w:jc w:val="both"/>
              <w:rPr>
                <w:rFonts w:ascii="Arial" w:hAnsi="Arial" w:cs="Arial"/>
                <w:szCs w:val="22"/>
              </w:rPr>
            </w:pPr>
            <w:bookmarkStart w:id="110" w:name="_BPDCD_127"/>
            <w:r w:rsidRPr="00BA5C7B">
              <w:rPr>
                <w:rFonts w:ascii="Arial" w:hAnsi="Arial" w:cs="Arial"/>
                <w:szCs w:val="22"/>
              </w:rPr>
              <w:t xml:space="preserve">shall </w:t>
            </w:r>
            <w:bookmarkEnd w:id="110"/>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6E7788" w14:paraId="1D6D60ED" w14:textId="77777777" w:rsidTr="00123BEA">
        <w:trPr>
          <w:gridAfter w:val="1"/>
          <w:wAfter w:w="29" w:type="dxa"/>
        </w:trPr>
        <w:tc>
          <w:tcPr>
            <w:tcW w:w="2695" w:type="dxa"/>
          </w:tcPr>
          <w:p w14:paraId="4B357515" w14:textId="1464E271" w:rsidR="006E7788" w:rsidRPr="00BA5C7B" w:rsidRDefault="006E7788" w:rsidP="006E7788">
            <w:pPr>
              <w:pStyle w:val="BodyText"/>
              <w:rPr>
                <w:rFonts w:ascii="Arial" w:hAnsi="Arial" w:cs="Arial"/>
                <w:b/>
                <w:bCs/>
                <w:szCs w:val="22"/>
              </w:rPr>
            </w:pPr>
            <w:r w:rsidRPr="00BA5C7B">
              <w:rPr>
                <w:rFonts w:ascii="Arial" w:hAnsi="Arial" w:cs="Arial"/>
                <w:b/>
                <w:bCs/>
                <w:szCs w:val="22"/>
              </w:rPr>
              <w:t xml:space="preserve"> "Panel Chair</w:t>
            </w:r>
            <w:r w:rsidR="0090418F">
              <w:rPr>
                <w:rFonts w:ascii="Arial" w:hAnsi="Arial" w:cs="Arial"/>
                <w:b/>
                <w:bCs/>
                <w:szCs w:val="22"/>
              </w:rPr>
              <w:t>person</w:t>
            </w:r>
            <w:r w:rsidRPr="00BA5C7B">
              <w:rPr>
                <w:rFonts w:ascii="Arial" w:hAnsi="Arial" w:cs="Arial"/>
                <w:b/>
                <w:bCs/>
                <w:szCs w:val="22"/>
              </w:rPr>
              <w:t>"</w:t>
            </w:r>
          </w:p>
        </w:tc>
        <w:tc>
          <w:tcPr>
            <w:tcW w:w="7625" w:type="dxa"/>
          </w:tcPr>
          <w:p w14:paraId="5CD975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6E7788" w14:paraId="0C169895" w14:textId="77777777" w:rsidTr="00123BEA">
        <w:trPr>
          <w:gridAfter w:val="1"/>
          <w:wAfter w:w="29" w:type="dxa"/>
        </w:trPr>
        <w:tc>
          <w:tcPr>
            <w:tcW w:w="2695" w:type="dxa"/>
          </w:tcPr>
          <w:p w14:paraId="082C23B7"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lastRenderedPageBreak/>
              <w:t>"Panel Member"</w:t>
            </w:r>
          </w:p>
        </w:tc>
        <w:tc>
          <w:tcPr>
            <w:tcW w:w="7625" w:type="dxa"/>
          </w:tcPr>
          <w:p w14:paraId="2062DF20"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any of the persons listed in Paragraph 8.3.1(b);</w:t>
            </w:r>
          </w:p>
        </w:tc>
      </w:tr>
      <w:tr w:rsidR="006E7788" w14:paraId="791E12EF" w14:textId="77777777" w:rsidTr="00123BEA">
        <w:trPr>
          <w:gridAfter w:val="1"/>
          <w:wAfter w:w="29" w:type="dxa"/>
        </w:trPr>
        <w:tc>
          <w:tcPr>
            <w:tcW w:w="2695" w:type="dxa"/>
          </w:tcPr>
          <w:p w14:paraId="59E84A51"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 Interim Vacancies"</w:t>
            </w:r>
          </w:p>
        </w:tc>
        <w:tc>
          <w:tcPr>
            <w:tcW w:w="7625" w:type="dxa"/>
          </w:tcPr>
          <w:p w14:paraId="3F77FC7D"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 Paragraph 8A.4.3.3;</w:t>
            </w:r>
          </w:p>
        </w:tc>
      </w:tr>
      <w:tr w:rsidR="006E7788" w14:paraId="2F90EAFE" w14:textId="77777777" w:rsidTr="00123BEA">
        <w:trPr>
          <w:gridAfter w:val="1"/>
          <w:wAfter w:w="29" w:type="dxa"/>
        </w:trPr>
        <w:tc>
          <w:tcPr>
            <w:tcW w:w="2695" w:type="dxa"/>
          </w:tcPr>
          <w:p w14:paraId="11C95EA0"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Members’ Recommendation”</w:t>
            </w:r>
          </w:p>
        </w:tc>
        <w:tc>
          <w:tcPr>
            <w:tcW w:w="7625" w:type="dxa"/>
          </w:tcPr>
          <w:p w14:paraId="753FE7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6E7788" w14:paraId="4FBA9525" w14:textId="77777777" w:rsidTr="00123BEA">
        <w:trPr>
          <w:gridAfter w:val="1"/>
          <w:wAfter w:w="29" w:type="dxa"/>
        </w:trPr>
        <w:tc>
          <w:tcPr>
            <w:tcW w:w="2695" w:type="dxa"/>
          </w:tcPr>
          <w:p w14:paraId="6593EE8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Secretary"</w:t>
            </w:r>
          </w:p>
        </w:tc>
        <w:tc>
          <w:tcPr>
            <w:tcW w:w="7625" w:type="dxa"/>
          </w:tcPr>
          <w:p w14:paraId="7731E21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6E7788" w14:paraId="5C779EBF" w14:textId="77777777" w:rsidTr="00123BEA">
        <w:trPr>
          <w:gridAfter w:val="1"/>
          <w:wAfter w:w="29" w:type="dxa"/>
        </w:trPr>
        <w:tc>
          <w:tcPr>
            <w:tcW w:w="2695" w:type="dxa"/>
          </w:tcPr>
          <w:p w14:paraId="43F886B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1 System Ancillary Services"</w:t>
            </w:r>
          </w:p>
        </w:tc>
        <w:tc>
          <w:tcPr>
            <w:tcW w:w="7625" w:type="dxa"/>
          </w:tcPr>
          <w:p w14:paraId="3055890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6E7788" w14:paraId="0C62B72E" w14:textId="77777777" w:rsidTr="00123BEA">
        <w:trPr>
          <w:gridAfter w:val="1"/>
          <w:wAfter w:w="29" w:type="dxa"/>
        </w:trPr>
        <w:tc>
          <w:tcPr>
            <w:tcW w:w="2695" w:type="dxa"/>
          </w:tcPr>
          <w:p w14:paraId="7411FC38"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2 System Ancillary Services"</w:t>
            </w:r>
          </w:p>
        </w:tc>
        <w:tc>
          <w:tcPr>
            <w:tcW w:w="7625" w:type="dxa"/>
          </w:tcPr>
          <w:p w14:paraId="7105F3B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6E7788" w14:paraId="496C1496" w14:textId="77777777" w:rsidTr="00123BEA">
        <w:trPr>
          <w:gridAfter w:val="1"/>
          <w:wAfter w:w="29" w:type="dxa"/>
        </w:trPr>
        <w:tc>
          <w:tcPr>
            <w:tcW w:w="2695" w:type="dxa"/>
          </w:tcPr>
          <w:p w14:paraId="421A062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"Partial Shutdown "</w:t>
            </w:r>
          </w:p>
        </w:tc>
        <w:tc>
          <w:tcPr>
            <w:tcW w:w="7625" w:type="dxa"/>
          </w:tcPr>
          <w:p w14:paraId="7B6AC09C"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6E7788" w14:paraId="28FBE89D" w14:textId="77777777" w:rsidTr="00123BEA">
        <w:trPr>
          <w:gridAfter w:val="1"/>
          <w:wAfter w:w="29" w:type="dxa"/>
        </w:trPr>
        <w:tc>
          <w:tcPr>
            <w:tcW w:w="2695" w:type="dxa"/>
          </w:tcPr>
          <w:p w14:paraId="525E9855"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"Party Liable"</w:t>
            </w:r>
          </w:p>
        </w:tc>
        <w:tc>
          <w:tcPr>
            <w:tcW w:w="7625" w:type="dxa"/>
          </w:tcPr>
          <w:p w14:paraId="1206C68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Paragraph 6.12.1; </w:t>
            </w:r>
          </w:p>
        </w:tc>
      </w:tr>
      <w:tr w:rsidR="006E7788" w14:paraId="359367B2" w14:textId="77777777" w:rsidTr="00123BEA">
        <w:trPr>
          <w:gridAfter w:val="1"/>
          <w:wAfter w:w="29" w:type="dxa"/>
        </w:trPr>
        <w:tc>
          <w:tcPr>
            <w:tcW w:w="2695" w:type="dxa"/>
          </w:tcPr>
          <w:p w14:paraId="63179D4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Date"</w:t>
            </w:r>
          </w:p>
        </w:tc>
        <w:tc>
          <w:tcPr>
            <w:tcW w:w="7625" w:type="dxa"/>
          </w:tcPr>
          <w:p w14:paraId="1BF8DF18"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6E7788" w14:paraId="4C9D49E2" w14:textId="77777777" w:rsidTr="00123BEA">
        <w:trPr>
          <w:gridAfter w:val="1"/>
          <w:wAfter w:w="29" w:type="dxa"/>
        </w:trPr>
        <w:tc>
          <w:tcPr>
            <w:tcW w:w="2695" w:type="dxa"/>
          </w:tcPr>
          <w:p w14:paraId="72FDF88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Record Sum"</w:t>
            </w:r>
          </w:p>
        </w:tc>
        <w:tc>
          <w:tcPr>
            <w:tcW w:w="7625" w:type="dxa"/>
          </w:tcPr>
          <w:p w14:paraId="1434E762"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111" w:name="_BPDCD_128"/>
            <w:r w:rsidRPr="00BA5C7B">
              <w:rPr>
                <w:rFonts w:ascii="Arial" w:hAnsi="Arial" w:cs="Arial"/>
                <w:b/>
                <w:bCs/>
                <w:szCs w:val="22"/>
              </w:rPr>
              <w:t>The Company</w:t>
            </w:r>
            <w:r w:rsidRPr="00BA5C7B">
              <w:rPr>
                <w:rFonts w:ascii="Arial" w:hAnsi="Arial" w:cs="Arial"/>
                <w:szCs w:val="22"/>
              </w:rPr>
              <w:t xml:space="preserve"> </w:t>
            </w:r>
            <w:bookmarkEnd w:id="111"/>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6E7788" w14:paraId="4C09D6A3" w14:textId="77777777" w:rsidTr="00123BEA">
        <w:trPr>
          <w:gridAfter w:val="1"/>
          <w:wAfter w:w="29" w:type="dxa"/>
        </w:trPr>
        <w:tc>
          <w:tcPr>
            <w:tcW w:w="2695" w:type="dxa"/>
          </w:tcPr>
          <w:p w14:paraId="49282E2E"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"Pending CUSC Modification Proposal"</w:t>
            </w:r>
          </w:p>
        </w:tc>
        <w:tc>
          <w:tcPr>
            <w:tcW w:w="7625" w:type="dxa"/>
          </w:tcPr>
          <w:p w14:paraId="258074B4" w14:textId="0F94960E" w:rsidR="006E7788" w:rsidRPr="00BA5C7B" w:rsidRDefault="4B9E9046" w:rsidP="5659255A">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made a decision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3CB47645"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(whether or 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6E7788" w14:paraId="0A79DF8D" w14:textId="77777777" w:rsidTr="00123BEA">
        <w:trPr>
          <w:gridAfter w:val="1"/>
          <w:wAfter w:w="29" w:type="dxa"/>
        </w:trPr>
        <w:tc>
          <w:tcPr>
            <w:tcW w:w="2695" w:type="dxa"/>
          </w:tcPr>
          <w:p w14:paraId="307BFC5D" w14:textId="77777777" w:rsidR="006E7788" w:rsidRDefault="006E7788" w:rsidP="006E7788">
            <w:pPr>
              <w:pStyle w:val="BodyText"/>
              <w:rPr>
                <w:rFonts w:ascii="Arial" w:hAnsi="Arial" w:cs="Arial"/>
                <w:b/>
                <w:bCs/>
              </w:rPr>
            </w:pPr>
            <w:r>
              <w:rPr>
                <w:rFonts w:ascii="Arial" w:hAnsi="Arial" w:cs="Arial"/>
                <w:b/>
                <w:bCs/>
              </w:rPr>
              <w:t>"Performance Bond"</w:t>
            </w:r>
          </w:p>
        </w:tc>
        <w:tc>
          <w:tcPr>
            <w:tcW w:w="7625" w:type="dxa"/>
          </w:tcPr>
          <w:p w14:paraId="1F8D4AC3" w14:textId="77777777" w:rsidR="006E7788" w:rsidRDefault="006E7788" w:rsidP="006E7788">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6E7788" w14:paraId="031099D3" w14:textId="77777777" w:rsidTr="00123BEA">
        <w:trPr>
          <w:gridAfter w:val="1"/>
          <w:wAfter w:w="29" w:type="dxa"/>
        </w:trPr>
        <w:tc>
          <w:tcPr>
            <w:tcW w:w="2695" w:type="dxa"/>
          </w:tcPr>
          <w:p w14:paraId="0081ED5B" w14:textId="77777777" w:rsidR="006E7788" w:rsidRDefault="006E7788" w:rsidP="006E7788">
            <w:pPr>
              <w:pStyle w:val="BodyText"/>
              <w:rPr>
                <w:rFonts w:ascii="Arial" w:hAnsi="Arial" w:cs="Arial"/>
                <w:b/>
                <w:bCs/>
              </w:rPr>
            </w:pPr>
            <w:r>
              <w:rPr>
                <w:rFonts w:ascii="Arial" w:hAnsi="Arial" w:cs="Arial"/>
                <w:b/>
                <w:bCs/>
              </w:rPr>
              <w:t>"Permitted Activities"</w:t>
            </w:r>
          </w:p>
        </w:tc>
        <w:tc>
          <w:tcPr>
            <w:tcW w:w="7625" w:type="dxa"/>
          </w:tcPr>
          <w:p w14:paraId="137B7A54" w14:textId="77777777" w:rsidR="006E7788" w:rsidRDefault="006E7788" w:rsidP="006E7788">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6E7788" w14:paraId="194C36E7" w14:textId="77777777" w:rsidTr="00123BEA">
        <w:trPr>
          <w:gridAfter w:val="1"/>
          <w:wAfter w:w="29" w:type="dxa"/>
        </w:trPr>
        <w:tc>
          <w:tcPr>
            <w:tcW w:w="2695" w:type="dxa"/>
          </w:tcPr>
          <w:p w14:paraId="2EE9E033" w14:textId="77777777" w:rsidR="006E7788" w:rsidRDefault="006E7788" w:rsidP="006E7788">
            <w:pPr>
              <w:pStyle w:val="BodyText"/>
              <w:rPr>
                <w:rFonts w:ascii="Arial" w:hAnsi="Arial" w:cs="Arial"/>
                <w:b/>
                <w:bCs/>
              </w:rPr>
            </w:pPr>
            <w:r>
              <w:rPr>
                <w:rFonts w:ascii="Arial" w:hAnsi="Arial" w:cs="Arial"/>
                <w:b/>
                <w:bCs/>
              </w:rPr>
              <w:t>"Physical Notification"</w:t>
            </w:r>
          </w:p>
        </w:tc>
        <w:tc>
          <w:tcPr>
            <w:tcW w:w="7625" w:type="dxa"/>
          </w:tcPr>
          <w:p w14:paraId="5D4ACAA0"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1F7EF704" w14:textId="77777777" w:rsidTr="00123BEA">
        <w:trPr>
          <w:gridAfter w:val="1"/>
          <w:wAfter w:w="29" w:type="dxa"/>
        </w:trPr>
        <w:tc>
          <w:tcPr>
            <w:tcW w:w="2695" w:type="dxa"/>
          </w:tcPr>
          <w:p w14:paraId="1BE304C0" w14:textId="77777777" w:rsidR="006E7788" w:rsidRDefault="006E7788" w:rsidP="006E7788">
            <w:pPr>
              <w:pStyle w:val="BodyText"/>
              <w:rPr>
                <w:rFonts w:ascii="Arial" w:hAnsi="Arial" w:cs="Arial"/>
                <w:b/>
                <w:bCs/>
              </w:rPr>
            </w:pPr>
            <w:r>
              <w:rPr>
                <w:rFonts w:ascii="Arial" w:hAnsi="Arial" w:cs="Arial"/>
                <w:b/>
                <w:bCs/>
              </w:rPr>
              <w:t xml:space="preserve">"Planned Outage" </w:t>
            </w:r>
          </w:p>
        </w:tc>
        <w:tc>
          <w:tcPr>
            <w:tcW w:w="7625" w:type="dxa"/>
          </w:tcPr>
          <w:p w14:paraId="6F3A028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84D11A1" w14:textId="77777777" w:rsidTr="00123BEA">
        <w:trPr>
          <w:gridAfter w:val="1"/>
          <w:wAfter w:w="29" w:type="dxa"/>
        </w:trPr>
        <w:tc>
          <w:tcPr>
            <w:tcW w:w="2695" w:type="dxa"/>
          </w:tcPr>
          <w:p w14:paraId="64D71A82" w14:textId="77777777" w:rsidR="006E7788" w:rsidRDefault="006E7788" w:rsidP="006E7788">
            <w:pPr>
              <w:pStyle w:val="BodyText"/>
              <w:rPr>
                <w:rFonts w:ascii="Arial" w:hAnsi="Arial" w:cs="Arial"/>
                <w:b/>
                <w:bCs/>
              </w:rPr>
            </w:pPr>
            <w:r>
              <w:rPr>
                <w:rFonts w:ascii="Arial" w:hAnsi="Arial" w:cs="Arial"/>
                <w:b/>
                <w:bCs/>
              </w:rPr>
              <w:t>"Planning Code" or PC</w:t>
            </w:r>
          </w:p>
        </w:tc>
        <w:tc>
          <w:tcPr>
            <w:tcW w:w="7625" w:type="dxa"/>
          </w:tcPr>
          <w:p w14:paraId="2B20E710" w14:textId="77777777" w:rsidR="006E7788" w:rsidRDefault="006E7788" w:rsidP="006E7788">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6E7788" w14:paraId="1715E524" w14:textId="77777777" w:rsidTr="00123BEA">
        <w:trPr>
          <w:gridAfter w:val="1"/>
          <w:wAfter w:w="29" w:type="dxa"/>
        </w:trPr>
        <w:tc>
          <w:tcPr>
            <w:tcW w:w="2695" w:type="dxa"/>
          </w:tcPr>
          <w:p w14:paraId="2FAA0589" w14:textId="77777777" w:rsidR="006E7788" w:rsidRDefault="006E7788" w:rsidP="006E7788">
            <w:pPr>
              <w:pStyle w:val="BodyText"/>
              <w:rPr>
                <w:rFonts w:ascii="Arial" w:hAnsi="Arial" w:cs="Arial"/>
                <w:b/>
                <w:bCs/>
              </w:rPr>
            </w:pPr>
            <w:r>
              <w:rPr>
                <w:rFonts w:ascii="Arial" w:hAnsi="Arial" w:cs="Arial"/>
                <w:b/>
                <w:bCs/>
              </w:rPr>
              <w:t>"Plant"</w:t>
            </w:r>
          </w:p>
        </w:tc>
        <w:tc>
          <w:tcPr>
            <w:tcW w:w="7625" w:type="dxa"/>
          </w:tcPr>
          <w:p w14:paraId="28A32D84" w14:textId="77777777" w:rsidR="006E7788" w:rsidRPr="00736B31" w:rsidRDefault="006E7788" w:rsidP="006E7788">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6E7788" w14:paraId="75B42EF6" w14:textId="77777777" w:rsidTr="00123BEA">
        <w:trPr>
          <w:gridAfter w:val="1"/>
          <w:wAfter w:w="29" w:type="dxa"/>
        </w:trPr>
        <w:tc>
          <w:tcPr>
            <w:tcW w:w="2695" w:type="dxa"/>
          </w:tcPr>
          <w:p w14:paraId="3E0454CB" w14:textId="77777777" w:rsidR="006E7788" w:rsidRDefault="006E7788" w:rsidP="006E7788">
            <w:pPr>
              <w:pStyle w:val="BodyText"/>
              <w:rPr>
                <w:rFonts w:ascii="Arial" w:hAnsi="Arial" w:cs="Arial"/>
                <w:b/>
                <w:bCs/>
              </w:rPr>
            </w:pPr>
            <w:r>
              <w:rPr>
                <w:rFonts w:ascii="Arial" w:hAnsi="Arial" w:cs="Arial"/>
                <w:b/>
                <w:bCs/>
              </w:rPr>
              <w:t>"Pool Member"</w:t>
            </w:r>
          </w:p>
        </w:tc>
        <w:tc>
          <w:tcPr>
            <w:tcW w:w="7625" w:type="dxa"/>
          </w:tcPr>
          <w:p w14:paraId="4735CADC"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6E7788" w14:paraId="65CD492C" w14:textId="77777777" w:rsidTr="00123BEA">
        <w:trPr>
          <w:gridAfter w:val="1"/>
          <w:wAfter w:w="29" w:type="dxa"/>
        </w:trPr>
        <w:tc>
          <w:tcPr>
            <w:tcW w:w="2695" w:type="dxa"/>
          </w:tcPr>
          <w:p w14:paraId="1C7A99CB" w14:textId="77777777" w:rsidR="006E7788" w:rsidRDefault="006E7788" w:rsidP="006E7788">
            <w:pPr>
              <w:pStyle w:val="BodyText"/>
              <w:rPr>
                <w:rFonts w:ascii="Arial" w:hAnsi="Arial" w:cs="Arial"/>
                <w:b/>
                <w:bCs/>
              </w:rPr>
            </w:pPr>
            <w:r>
              <w:rPr>
                <w:rFonts w:ascii="Arial" w:hAnsi="Arial" w:cs="Arial"/>
                <w:b/>
                <w:bCs/>
              </w:rPr>
              <w:lastRenderedPageBreak/>
              <w:t>"Pooling and Settlement Agreement"</w:t>
            </w:r>
          </w:p>
        </w:tc>
        <w:tc>
          <w:tcPr>
            <w:tcW w:w="7625" w:type="dxa"/>
          </w:tcPr>
          <w:p w14:paraId="266AAF21"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4DB2B25" w14:textId="77777777" w:rsidTr="00123BEA">
        <w:trPr>
          <w:gridAfter w:val="1"/>
          <w:wAfter w:w="29" w:type="dxa"/>
        </w:trPr>
        <w:tc>
          <w:tcPr>
            <w:tcW w:w="2695" w:type="dxa"/>
          </w:tcPr>
          <w:p w14:paraId="0F7D0211" w14:textId="77777777" w:rsidR="006E7788" w:rsidRDefault="006E7788" w:rsidP="006E7788">
            <w:pPr>
              <w:pStyle w:val="BodyText"/>
              <w:rPr>
                <w:rFonts w:ascii="Arial" w:hAnsi="Arial" w:cs="Arial"/>
                <w:b/>
                <w:bCs/>
              </w:rPr>
            </w:pPr>
            <w:r>
              <w:rPr>
                <w:rFonts w:ascii="Arial" w:hAnsi="Arial" w:cs="Arial"/>
                <w:b/>
                <w:bCs/>
              </w:rPr>
              <w:t>"Power Park Module"</w:t>
            </w:r>
          </w:p>
        </w:tc>
        <w:tc>
          <w:tcPr>
            <w:tcW w:w="7625" w:type="dxa"/>
          </w:tcPr>
          <w:p w14:paraId="49C4FAED" w14:textId="77777777" w:rsidR="006E7788" w:rsidRPr="00736B31"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BA49E50" w14:textId="77777777" w:rsidTr="00123BEA">
        <w:trPr>
          <w:gridAfter w:val="1"/>
          <w:wAfter w:w="29" w:type="dxa"/>
        </w:trPr>
        <w:tc>
          <w:tcPr>
            <w:tcW w:w="2695" w:type="dxa"/>
          </w:tcPr>
          <w:p w14:paraId="0712E424" w14:textId="77777777" w:rsidR="006E7788" w:rsidRDefault="006E7788" w:rsidP="006E7788">
            <w:pPr>
              <w:pStyle w:val="BodyText"/>
              <w:rPr>
                <w:rFonts w:ascii="Arial" w:hAnsi="Arial" w:cs="Arial"/>
                <w:b/>
                <w:bCs/>
              </w:rPr>
            </w:pPr>
            <w:r>
              <w:rPr>
                <w:rFonts w:ascii="Arial" w:hAnsi="Arial" w:cs="Arial"/>
                <w:b/>
                <w:bCs/>
              </w:rPr>
              <w:t>“Power Park Unit”</w:t>
            </w:r>
          </w:p>
        </w:tc>
        <w:tc>
          <w:tcPr>
            <w:tcW w:w="7625" w:type="dxa"/>
          </w:tcPr>
          <w:p w14:paraId="7AC6E7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EADACCC" w14:textId="77777777" w:rsidTr="00123BEA">
        <w:trPr>
          <w:gridAfter w:val="1"/>
          <w:wAfter w:w="29" w:type="dxa"/>
        </w:trPr>
        <w:tc>
          <w:tcPr>
            <w:tcW w:w="2695" w:type="dxa"/>
          </w:tcPr>
          <w:p w14:paraId="355A2A05" w14:textId="77777777" w:rsidR="006E7788" w:rsidRDefault="006E7788" w:rsidP="006E7788">
            <w:pPr>
              <w:pStyle w:val="BodyText"/>
              <w:rPr>
                <w:rFonts w:ascii="Arial" w:hAnsi="Arial" w:cs="Arial"/>
                <w:b/>
                <w:bCs/>
              </w:rPr>
            </w:pPr>
            <w:r>
              <w:rPr>
                <w:rFonts w:ascii="Arial" w:hAnsi="Arial" w:cs="Arial"/>
                <w:b/>
                <w:bCs/>
              </w:rPr>
              <w:t>"Power Station"</w:t>
            </w:r>
          </w:p>
        </w:tc>
        <w:tc>
          <w:tcPr>
            <w:tcW w:w="7625" w:type="dxa"/>
          </w:tcPr>
          <w:p w14:paraId="5F0ADC2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DF81E70" w14:textId="77777777" w:rsidTr="00123BEA">
        <w:trPr>
          <w:gridAfter w:val="1"/>
          <w:wAfter w:w="29" w:type="dxa"/>
        </w:trPr>
        <w:tc>
          <w:tcPr>
            <w:tcW w:w="2695" w:type="dxa"/>
          </w:tcPr>
          <w:p w14:paraId="27CAF104" w14:textId="77777777" w:rsidR="006E7788" w:rsidRDefault="006E7788" w:rsidP="006E7788">
            <w:pPr>
              <w:pStyle w:val="BodyText"/>
              <w:rPr>
                <w:rFonts w:ascii="Arial" w:hAnsi="Arial" w:cs="Arial"/>
                <w:b/>
                <w:bCs/>
              </w:rPr>
            </w:pPr>
            <w:r>
              <w:rPr>
                <w:rFonts w:ascii="Arial" w:hAnsi="Arial" w:cs="Arial"/>
                <w:b/>
                <w:bCs/>
              </w:rPr>
              <w:t>"Practical Completion Date"</w:t>
            </w:r>
          </w:p>
        </w:tc>
        <w:tc>
          <w:tcPr>
            <w:tcW w:w="7625" w:type="dxa"/>
          </w:tcPr>
          <w:p w14:paraId="2F8CF74D" w14:textId="77777777" w:rsidR="006E7788" w:rsidRDefault="006E7788" w:rsidP="006E7788">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112" w:name="_BPDCD_131"/>
            <w:r w:rsidRPr="0019675B">
              <w:rPr>
                <w:rFonts w:ascii="Arial" w:hAnsi="Arial" w:cs="Arial"/>
              </w:rPr>
              <w:t>;</w:t>
            </w:r>
            <w:bookmarkEnd w:id="112"/>
          </w:p>
        </w:tc>
      </w:tr>
      <w:tr w:rsidR="006E7788" w14:paraId="490AC4A6" w14:textId="77777777" w:rsidTr="00123BEA">
        <w:trPr>
          <w:gridAfter w:val="1"/>
          <w:wAfter w:w="29" w:type="dxa"/>
        </w:trPr>
        <w:tc>
          <w:tcPr>
            <w:tcW w:w="2695" w:type="dxa"/>
          </w:tcPr>
          <w:p w14:paraId="42B483E2" w14:textId="77777777" w:rsidR="006E7788" w:rsidRDefault="006E7788" w:rsidP="006E7788">
            <w:pPr>
              <w:pStyle w:val="BodyText"/>
              <w:rPr>
                <w:rFonts w:ascii="Arial" w:hAnsi="Arial" w:cs="Arial"/>
                <w:b/>
                <w:bCs/>
              </w:rPr>
            </w:pPr>
            <w:r>
              <w:rPr>
                <w:rFonts w:ascii="Arial" w:hAnsi="Arial" w:cs="Arial"/>
                <w:b/>
                <w:bCs/>
              </w:rPr>
              <w:t>"Preference Votes"</w:t>
            </w:r>
          </w:p>
        </w:tc>
        <w:tc>
          <w:tcPr>
            <w:tcW w:w="7625" w:type="dxa"/>
          </w:tcPr>
          <w:p w14:paraId="22343CBC" w14:textId="77777777" w:rsidR="006E7788" w:rsidRDefault="006E7788" w:rsidP="006E7788">
            <w:pPr>
              <w:pStyle w:val="BodyText"/>
              <w:jc w:val="both"/>
              <w:rPr>
                <w:rFonts w:ascii="Arial" w:hAnsi="Arial" w:cs="Arial"/>
                <w:i/>
              </w:rPr>
            </w:pPr>
            <w:r>
              <w:rPr>
                <w:rFonts w:ascii="Arial" w:hAnsi="Arial" w:cs="Arial"/>
              </w:rPr>
              <w:t>as defined in Paragraph 8A.3.2.1;</w:t>
            </w:r>
          </w:p>
        </w:tc>
      </w:tr>
      <w:tr w:rsidR="006E7788" w14:paraId="3CBF49C9" w14:textId="77777777" w:rsidTr="00123BEA">
        <w:trPr>
          <w:gridAfter w:val="1"/>
          <w:wAfter w:w="29" w:type="dxa"/>
        </w:trPr>
        <w:tc>
          <w:tcPr>
            <w:tcW w:w="2695" w:type="dxa"/>
          </w:tcPr>
          <w:p w14:paraId="3D26F1AA" w14:textId="77777777" w:rsidR="006E7788" w:rsidRDefault="006E7788" w:rsidP="006E7788">
            <w:pPr>
              <w:pStyle w:val="BodyText"/>
              <w:rPr>
                <w:rFonts w:ascii="Arial" w:hAnsi="Arial" w:cs="Arial"/>
                <w:b/>
                <w:bCs/>
              </w:rPr>
            </w:pPr>
            <w:r>
              <w:rPr>
                <w:rFonts w:ascii="Arial" w:hAnsi="Arial" w:cs="Arial"/>
                <w:b/>
                <w:bCs/>
              </w:rPr>
              <w:t>"Prescribed Rate"</w:t>
            </w:r>
          </w:p>
        </w:tc>
        <w:tc>
          <w:tcPr>
            <w:tcW w:w="7625" w:type="dxa"/>
          </w:tcPr>
          <w:p w14:paraId="1A11ED0A" w14:textId="77777777" w:rsidR="006E7788" w:rsidRDefault="006E7788" w:rsidP="006E7788">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6E7788" w14:paraId="1426A11F" w14:textId="77777777" w:rsidTr="00123BEA">
        <w:trPr>
          <w:gridAfter w:val="1"/>
          <w:wAfter w:w="29" w:type="dxa"/>
        </w:trPr>
        <w:tc>
          <w:tcPr>
            <w:tcW w:w="2695" w:type="dxa"/>
          </w:tcPr>
          <w:p w14:paraId="117E83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7625" w:type="dxa"/>
          </w:tcPr>
          <w:p w14:paraId="3D952840" w14:textId="77777777" w:rsidR="006E7788" w:rsidRDefault="006E7788" w:rsidP="006E778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6E7788" w:rsidRDefault="006E7788" w:rsidP="006E7788">
            <w:pPr>
              <w:jc w:val="both"/>
              <w:rPr>
                <w:rFonts w:ascii="Arial" w:hAnsi="Arial" w:cs="Arial"/>
                <w:szCs w:val="22"/>
              </w:rPr>
            </w:pPr>
          </w:p>
        </w:tc>
      </w:tr>
      <w:tr w:rsidR="006E7788" w14:paraId="51381F16" w14:textId="77777777" w:rsidTr="00123BEA">
        <w:trPr>
          <w:gridAfter w:val="1"/>
          <w:wAfter w:w="29" w:type="dxa"/>
        </w:trPr>
        <w:tc>
          <w:tcPr>
            <w:tcW w:w="2695" w:type="dxa"/>
            <w:shd w:val="clear" w:color="auto" w:fill="auto"/>
          </w:tcPr>
          <w:p w14:paraId="28FFE0D4" w14:textId="3432EEB3" w:rsidR="006E7788" w:rsidRPr="0019675B" w:rsidRDefault="006E7788" w:rsidP="006E7788">
            <w:pPr>
              <w:pStyle w:val="BodyText"/>
              <w:rPr>
                <w:rFonts w:ascii="Arial" w:hAnsi="Arial" w:cs="Arial"/>
                <w:b/>
                <w:bCs/>
              </w:rPr>
            </w:pPr>
            <w:bookmarkStart w:id="113" w:name="_BPDCI_132"/>
            <w:r w:rsidRPr="0019675B">
              <w:rPr>
                <w:rFonts w:ascii="Arial" w:hAnsi="Arial" w:cs="Arial"/>
                <w:b/>
                <w:bCs/>
              </w:rPr>
              <w:t>"Primary Response"</w:t>
            </w:r>
            <w:bookmarkEnd w:id="113"/>
          </w:p>
        </w:tc>
        <w:tc>
          <w:tcPr>
            <w:tcW w:w="7625" w:type="dxa"/>
            <w:shd w:val="clear" w:color="auto" w:fill="auto"/>
          </w:tcPr>
          <w:p w14:paraId="7B60F230" w14:textId="77777777" w:rsidR="006E7788" w:rsidRPr="0019675B" w:rsidRDefault="006E7788" w:rsidP="006E7788">
            <w:pPr>
              <w:pStyle w:val="BodyText"/>
              <w:jc w:val="both"/>
              <w:rPr>
                <w:rFonts w:ascii="Arial" w:hAnsi="Arial" w:cs="Arial"/>
              </w:rPr>
            </w:pPr>
            <w:bookmarkStart w:id="114"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114"/>
          </w:p>
        </w:tc>
      </w:tr>
      <w:tr w:rsidR="006E7788" w14:paraId="4006B906" w14:textId="77777777" w:rsidTr="00123BEA">
        <w:trPr>
          <w:gridAfter w:val="1"/>
          <w:wAfter w:w="29" w:type="dxa"/>
        </w:trPr>
        <w:tc>
          <w:tcPr>
            <w:tcW w:w="2695" w:type="dxa"/>
          </w:tcPr>
          <w:p w14:paraId="710D6E60" w14:textId="77777777" w:rsidR="006E7788" w:rsidRDefault="006E7788" w:rsidP="006E7788">
            <w:pPr>
              <w:pStyle w:val="BodyText"/>
              <w:rPr>
                <w:rFonts w:ascii="Arial" w:hAnsi="Arial" w:cs="Arial"/>
                <w:b/>
                <w:bCs/>
              </w:rPr>
            </w:pPr>
            <w:r>
              <w:rPr>
                <w:rFonts w:ascii="Arial" w:hAnsi="Arial" w:cs="Arial"/>
                <w:b/>
                <w:bCs/>
              </w:rPr>
              <w:t>"Proceedings"</w:t>
            </w:r>
          </w:p>
        </w:tc>
        <w:tc>
          <w:tcPr>
            <w:tcW w:w="7625" w:type="dxa"/>
          </w:tcPr>
          <w:p w14:paraId="2B503B7B" w14:textId="77777777" w:rsidR="006E7788" w:rsidRDefault="006E7788" w:rsidP="006E7788">
            <w:pPr>
              <w:pStyle w:val="BodyText"/>
              <w:jc w:val="both"/>
              <w:rPr>
                <w:rFonts w:ascii="Arial" w:hAnsi="Arial" w:cs="Arial"/>
              </w:rPr>
            </w:pPr>
            <w:r>
              <w:rPr>
                <w:rFonts w:ascii="Arial" w:hAnsi="Arial" w:cs="Arial"/>
              </w:rPr>
              <w:t>as defined in Paragraph 6.23.1;</w:t>
            </w:r>
          </w:p>
        </w:tc>
      </w:tr>
      <w:tr w:rsidR="006E7788" w14:paraId="2317C546" w14:textId="77777777" w:rsidTr="00123BEA">
        <w:trPr>
          <w:gridAfter w:val="1"/>
          <w:wAfter w:w="29" w:type="dxa"/>
        </w:trPr>
        <w:tc>
          <w:tcPr>
            <w:tcW w:w="2695" w:type="dxa"/>
          </w:tcPr>
          <w:p w14:paraId="14269825" w14:textId="77777777" w:rsidR="006E7788" w:rsidRDefault="006E7788" w:rsidP="002B1EE8">
            <w:pPr>
              <w:rPr>
                <w:rFonts w:ascii="Arial" w:hAnsi="Arial" w:cs="Arial"/>
                <w:b/>
                <w:bCs/>
              </w:rPr>
            </w:pPr>
            <w:r>
              <w:rPr>
                <w:rFonts w:ascii="Arial" w:hAnsi="Arial" w:cs="Arial"/>
                <w:b/>
                <w:bCs/>
              </w:rPr>
              <w:t>“Production”</w:t>
            </w:r>
          </w:p>
          <w:p w14:paraId="5CFD38E3" w14:textId="77777777" w:rsidR="001D72CA" w:rsidRDefault="001D72CA" w:rsidP="002B1EE8">
            <w:pPr>
              <w:rPr>
                <w:rFonts w:ascii="Arial" w:hAnsi="Arial" w:cs="Arial"/>
                <w:b/>
                <w:bCs/>
              </w:rPr>
            </w:pPr>
          </w:p>
          <w:p w14:paraId="5CF4DEC3" w14:textId="6A3C5717" w:rsidR="001D72CA" w:rsidRDefault="001D72CA" w:rsidP="002B1EE8">
            <w:pPr>
              <w:rPr>
                <w:rFonts w:ascii="Arial" w:hAnsi="Arial" w:cs="Arial"/>
                <w:b/>
                <w:bCs/>
              </w:rPr>
            </w:pPr>
          </w:p>
        </w:tc>
        <w:tc>
          <w:tcPr>
            <w:tcW w:w="7625" w:type="dxa"/>
          </w:tcPr>
          <w:p w14:paraId="30D02823" w14:textId="77777777" w:rsidR="006E7788" w:rsidRDefault="006E7788" w:rsidP="002B1EE8">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1D72CA" w:rsidRDefault="001D72CA" w:rsidP="002B1EE8">
            <w:pPr>
              <w:jc w:val="both"/>
              <w:rPr>
                <w:rFonts w:ascii="Arial" w:hAnsi="Arial" w:cs="Arial"/>
              </w:rPr>
            </w:pPr>
          </w:p>
        </w:tc>
      </w:tr>
      <w:tr w:rsidR="006772B6" w14:paraId="4905CC44" w14:textId="77777777" w:rsidTr="00123BEA">
        <w:trPr>
          <w:gridAfter w:val="1"/>
          <w:wAfter w:w="29" w:type="dxa"/>
        </w:trPr>
        <w:tc>
          <w:tcPr>
            <w:tcW w:w="2695" w:type="dxa"/>
          </w:tcPr>
          <w:p w14:paraId="696C3CB2" w14:textId="23BEE125" w:rsidR="006772B6" w:rsidRDefault="006772B6" w:rsidP="006E7788">
            <w:pPr>
              <w:spacing w:after="240"/>
              <w:rPr>
                <w:rFonts w:ascii="Arial" w:hAnsi="Arial" w:cs="Arial"/>
                <w:b/>
                <w:bCs/>
              </w:rPr>
            </w:pPr>
            <w:r>
              <w:rPr>
                <w:rFonts w:ascii="Arial" w:hAnsi="Arial" w:cs="Arial"/>
                <w:b/>
                <w:bCs/>
              </w:rPr>
              <w:t>“Profiled Unmetered Supply”</w:t>
            </w:r>
          </w:p>
        </w:tc>
        <w:tc>
          <w:tcPr>
            <w:tcW w:w="7625" w:type="dxa"/>
          </w:tcPr>
          <w:p w14:paraId="786154F9" w14:textId="68570712" w:rsidR="006772B6" w:rsidRDefault="006772B6" w:rsidP="006E7788">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6E7788" w14:paraId="1FD4D76C" w14:textId="77777777" w:rsidTr="00123BEA">
        <w:trPr>
          <w:gridAfter w:val="1"/>
          <w:wAfter w:w="29" w:type="dxa"/>
        </w:trPr>
        <w:tc>
          <w:tcPr>
            <w:tcW w:w="2695" w:type="dxa"/>
          </w:tcPr>
          <w:p w14:paraId="54453AFF" w14:textId="77777777" w:rsidR="006E7788" w:rsidRDefault="006E7788" w:rsidP="006E7788">
            <w:pPr>
              <w:spacing w:after="240"/>
              <w:rPr>
                <w:rFonts w:ascii="Arial" w:hAnsi="Arial" w:cs="Arial"/>
                <w:b/>
                <w:bCs/>
              </w:rPr>
            </w:pPr>
            <w:r>
              <w:rPr>
                <w:rFonts w:ascii="Arial" w:hAnsi="Arial" w:cs="Arial"/>
                <w:b/>
                <w:bCs/>
              </w:rPr>
              <w:t>"Progress Report"</w:t>
            </w:r>
          </w:p>
          <w:p w14:paraId="61F7E079" w14:textId="1341094E" w:rsidR="00B00411" w:rsidRPr="004C08E0" w:rsidRDefault="00EF502A" w:rsidP="006E7788">
            <w:pPr>
              <w:spacing w:after="240"/>
              <w:rPr>
                <w:rFonts w:ascii="Arial" w:hAnsi="Arial" w:cs="Arial"/>
                <w:b/>
                <w:bCs/>
                <w:szCs w:val="22"/>
              </w:rPr>
            </w:pPr>
            <w:r w:rsidRPr="004C08E0">
              <w:rPr>
                <w:rFonts w:ascii="Arial" w:hAnsi="Arial" w:cs="Arial"/>
                <w:b/>
                <w:bCs/>
                <w:szCs w:val="22"/>
              </w:rPr>
              <w:t>“Project Milestone Remedy Period”</w:t>
            </w:r>
          </w:p>
        </w:tc>
        <w:tc>
          <w:tcPr>
            <w:tcW w:w="7625" w:type="dxa"/>
          </w:tcPr>
          <w:p w14:paraId="09DE939B" w14:textId="77777777" w:rsidR="006E7788" w:rsidRDefault="006E7788" w:rsidP="006E7788">
            <w:pPr>
              <w:spacing w:after="240"/>
              <w:jc w:val="both"/>
              <w:rPr>
                <w:rFonts w:ascii="Arial" w:hAnsi="Arial" w:cs="Arial"/>
              </w:rPr>
            </w:pPr>
            <w:r>
              <w:rPr>
                <w:rFonts w:ascii="Arial" w:hAnsi="Arial" w:cs="Arial"/>
              </w:rPr>
              <w:t>as defined in Paragraph 8.14;</w:t>
            </w:r>
          </w:p>
          <w:p w14:paraId="2E3D7F48" w14:textId="77777777" w:rsidR="000567DD" w:rsidRDefault="000567DD" w:rsidP="004C08E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p w14:paraId="7D6B7E2F" w14:textId="40483C48" w:rsidR="004C08E0" w:rsidRDefault="004C08E0" w:rsidP="004C08E0">
            <w:pPr>
              <w:jc w:val="both"/>
              <w:rPr>
                <w:rFonts w:ascii="Arial" w:hAnsi="Arial" w:cs="Arial"/>
              </w:rPr>
            </w:pPr>
          </w:p>
        </w:tc>
      </w:tr>
      <w:tr w:rsidR="006E7788" w14:paraId="0711E482" w14:textId="77777777" w:rsidTr="00123BEA">
        <w:trPr>
          <w:gridAfter w:val="1"/>
          <w:wAfter w:w="29" w:type="dxa"/>
        </w:trPr>
        <w:tc>
          <w:tcPr>
            <w:tcW w:w="2695" w:type="dxa"/>
          </w:tcPr>
          <w:p w14:paraId="435917EF" w14:textId="77777777" w:rsidR="006E7788" w:rsidRDefault="006E7788" w:rsidP="006E7788">
            <w:pPr>
              <w:pStyle w:val="BodyText"/>
              <w:rPr>
                <w:rFonts w:ascii="Arial" w:hAnsi="Arial" w:cs="Arial"/>
                <w:b/>
                <w:bCs/>
              </w:rPr>
            </w:pPr>
            <w:r>
              <w:rPr>
                <w:rFonts w:ascii="Arial" w:hAnsi="Arial" w:cs="Arial"/>
                <w:b/>
                <w:bCs/>
              </w:rPr>
              <w:t>"Proposed Implementation Date"</w:t>
            </w:r>
          </w:p>
        </w:tc>
        <w:tc>
          <w:tcPr>
            <w:tcW w:w="7625" w:type="dxa"/>
          </w:tcPr>
          <w:p w14:paraId="4BF81386" w14:textId="77777777" w:rsidR="006E7788" w:rsidRDefault="006E7788" w:rsidP="006E7788">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6E7788" w14:paraId="3493F7C1" w14:textId="77777777" w:rsidTr="00123BEA">
        <w:trPr>
          <w:gridAfter w:val="1"/>
          <w:wAfter w:w="29" w:type="dxa"/>
        </w:trPr>
        <w:tc>
          <w:tcPr>
            <w:tcW w:w="2695" w:type="dxa"/>
          </w:tcPr>
          <w:p w14:paraId="5478071F" w14:textId="77777777" w:rsidR="006E7788" w:rsidRDefault="006E7788" w:rsidP="006E7788">
            <w:pPr>
              <w:pStyle w:val="BodyText"/>
              <w:rPr>
                <w:rFonts w:ascii="Arial" w:hAnsi="Arial" w:cs="Arial"/>
                <w:b/>
                <w:bCs/>
              </w:rPr>
            </w:pPr>
            <w:r>
              <w:rPr>
                <w:rFonts w:ascii="Arial" w:hAnsi="Arial" w:cs="Arial"/>
                <w:b/>
                <w:bCs/>
              </w:rPr>
              <w:t>"Proposer"</w:t>
            </w:r>
          </w:p>
        </w:tc>
        <w:tc>
          <w:tcPr>
            <w:tcW w:w="7625" w:type="dxa"/>
          </w:tcPr>
          <w:p w14:paraId="1BB61D6F"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6E7788" w14:paraId="6C5C111F" w14:textId="77777777" w:rsidTr="00123BEA">
        <w:trPr>
          <w:gridAfter w:val="1"/>
          <w:wAfter w:w="29" w:type="dxa"/>
        </w:trPr>
        <w:tc>
          <w:tcPr>
            <w:tcW w:w="2695" w:type="dxa"/>
          </w:tcPr>
          <w:p w14:paraId="2B946515" w14:textId="77777777" w:rsidR="006E7788" w:rsidRDefault="006E7788" w:rsidP="006E7788">
            <w:pPr>
              <w:pStyle w:val="BodyText"/>
              <w:rPr>
                <w:rFonts w:ascii="Arial" w:hAnsi="Arial" w:cs="Arial"/>
                <w:b/>
                <w:bCs/>
              </w:rPr>
            </w:pPr>
            <w:r>
              <w:rPr>
                <w:rFonts w:ascii="Arial" w:hAnsi="Arial" w:cs="Arial"/>
                <w:b/>
                <w:bCs/>
              </w:rPr>
              <w:t>"Protected Information"</w:t>
            </w:r>
          </w:p>
        </w:tc>
        <w:tc>
          <w:tcPr>
            <w:tcW w:w="7625" w:type="dxa"/>
          </w:tcPr>
          <w:p w14:paraId="76F6926B" w14:textId="77777777" w:rsidR="006E7788" w:rsidRDefault="006E7788" w:rsidP="006E7788">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w:t>
            </w:r>
            <w:r>
              <w:rPr>
                <w:rFonts w:ascii="Arial" w:hAnsi="Arial" w:cs="Arial"/>
              </w:rPr>
              <w:lastRenderedPageBreak/>
              <w:t xml:space="preserve">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6E7788" w14:paraId="18129777" w14:textId="77777777" w:rsidTr="00123BEA">
        <w:trPr>
          <w:gridAfter w:val="1"/>
          <w:wAfter w:w="29" w:type="dxa"/>
        </w:trPr>
        <w:tc>
          <w:tcPr>
            <w:tcW w:w="2695" w:type="dxa"/>
          </w:tcPr>
          <w:p w14:paraId="2309D504" w14:textId="77777777" w:rsidR="006E7788" w:rsidRDefault="006E7788" w:rsidP="006E7788">
            <w:pPr>
              <w:pStyle w:val="BodyText"/>
              <w:rPr>
                <w:rFonts w:ascii="Arial" w:hAnsi="Arial" w:cs="Arial"/>
                <w:b/>
                <w:bCs/>
              </w:rPr>
            </w:pPr>
            <w:r>
              <w:rPr>
                <w:rFonts w:ascii="Arial" w:hAnsi="Arial" w:cs="Arial"/>
                <w:b/>
                <w:bCs/>
              </w:rPr>
              <w:lastRenderedPageBreak/>
              <w:t>"Provisional Statement"</w:t>
            </w:r>
          </w:p>
        </w:tc>
        <w:tc>
          <w:tcPr>
            <w:tcW w:w="7625" w:type="dxa"/>
          </w:tcPr>
          <w:p w14:paraId="4B3DAC94" w14:textId="77777777" w:rsidR="006E7788" w:rsidRDefault="006E7788" w:rsidP="006E7788">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6E7788" w14:paraId="6C1AEB5C" w14:textId="77777777" w:rsidTr="00123BEA">
        <w:trPr>
          <w:gridAfter w:val="1"/>
          <w:wAfter w:w="29" w:type="dxa"/>
        </w:trPr>
        <w:tc>
          <w:tcPr>
            <w:tcW w:w="2695" w:type="dxa"/>
          </w:tcPr>
          <w:p w14:paraId="1C4960B6" w14:textId="77777777" w:rsidR="006E7788" w:rsidRDefault="006E7788" w:rsidP="006E7788">
            <w:pPr>
              <w:pStyle w:val="BodyText"/>
              <w:rPr>
                <w:rFonts w:ascii="Arial" w:hAnsi="Arial" w:cs="Arial"/>
                <w:b/>
                <w:bCs/>
              </w:rPr>
            </w:pPr>
            <w:r>
              <w:rPr>
                <w:rFonts w:ascii="Arial" w:hAnsi="Arial" w:cs="Arial"/>
                <w:b/>
                <w:bCs/>
              </w:rPr>
              <w:t>"Provisional Monthly Statement"</w:t>
            </w:r>
          </w:p>
        </w:tc>
        <w:tc>
          <w:tcPr>
            <w:tcW w:w="7625" w:type="dxa"/>
          </w:tcPr>
          <w:p w14:paraId="460FED99" w14:textId="77777777" w:rsidR="006E7788" w:rsidRDefault="006E7788" w:rsidP="006E7788">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6E7788" w14:paraId="5C91BB50" w14:textId="77777777" w:rsidTr="00123BEA">
        <w:trPr>
          <w:gridAfter w:val="1"/>
          <w:wAfter w:w="29" w:type="dxa"/>
        </w:trPr>
        <w:tc>
          <w:tcPr>
            <w:tcW w:w="2695" w:type="dxa"/>
          </w:tcPr>
          <w:p w14:paraId="5FC40E06" w14:textId="77777777" w:rsidR="006E7788" w:rsidRDefault="006E7788" w:rsidP="006E7788">
            <w:pPr>
              <w:pStyle w:val="BodyText"/>
              <w:rPr>
                <w:rFonts w:ascii="Arial" w:hAnsi="Arial" w:cs="Arial"/>
                <w:b/>
                <w:bCs/>
              </w:rPr>
            </w:pPr>
            <w:r>
              <w:rPr>
                <w:rFonts w:ascii="Arial" w:hAnsi="Arial" w:cs="Arial"/>
                <w:b/>
                <w:bCs/>
              </w:rPr>
              <w:t>"Provisional Adjustments Statement"</w:t>
            </w:r>
          </w:p>
        </w:tc>
        <w:tc>
          <w:tcPr>
            <w:tcW w:w="7625" w:type="dxa"/>
          </w:tcPr>
          <w:p w14:paraId="7F5AE1B4" w14:textId="77777777" w:rsidR="006E7788" w:rsidRDefault="006E7788" w:rsidP="006E7788">
            <w:pPr>
              <w:pStyle w:val="BodyText"/>
              <w:jc w:val="both"/>
              <w:rPr>
                <w:rFonts w:ascii="Arial" w:hAnsi="Arial" w:cs="Arial"/>
              </w:rPr>
            </w:pPr>
            <w:r>
              <w:rPr>
                <w:rFonts w:ascii="Arial" w:hAnsi="Arial" w:cs="Arial"/>
              </w:rPr>
              <w:t>as defined in Paragraph 4.3.2.1(b);</w:t>
            </w:r>
          </w:p>
        </w:tc>
      </w:tr>
      <w:tr w:rsidR="006E7788" w14:paraId="47491D20" w14:textId="77777777" w:rsidTr="00123BEA">
        <w:trPr>
          <w:gridAfter w:val="1"/>
          <w:wAfter w:w="29" w:type="dxa"/>
        </w:trPr>
        <w:tc>
          <w:tcPr>
            <w:tcW w:w="2695" w:type="dxa"/>
          </w:tcPr>
          <w:p w14:paraId="5DCBCEE4" w14:textId="77777777" w:rsidR="006E7788" w:rsidRDefault="006E7788" w:rsidP="006E7788">
            <w:pPr>
              <w:pStyle w:val="BodyText"/>
              <w:rPr>
                <w:rFonts w:ascii="Arial" w:hAnsi="Arial" w:cs="Arial"/>
                <w:b/>
                <w:bCs/>
              </w:rPr>
            </w:pPr>
            <w:r>
              <w:rPr>
                <w:rFonts w:ascii="Arial" w:hAnsi="Arial" w:cs="Arial"/>
                <w:b/>
                <w:bCs/>
              </w:rPr>
              <w:t>"Public Distribution System Operator"</w:t>
            </w:r>
          </w:p>
        </w:tc>
        <w:tc>
          <w:tcPr>
            <w:tcW w:w="7625" w:type="dxa"/>
          </w:tcPr>
          <w:p w14:paraId="6ECCF111" w14:textId="77777777" w:rsidR="006E7788" w:rsidRPr="006541C7" w:rsidRDefault="006E7788" w:rsidP="006E7788">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6E7788" w14:paraId="608F9686" w14:textId="77777777" w:rsidTr="00123BEA">
        <w:trPr>
          <w:gridAfter w:val="1"/>
          <w:wAfter w:w="29" w:type="dxa"/>
        </w:trPr>
        <w:tc>
          <w:tcPr>
            <w:tcW w:w="2695" w:type="dxa"/>
          </w:tcPr>
          <w:p w14:paraId="5AEF2984" w14:textId="77777777" w:rsidR="006E7788" w:rsidRDefault="006E7788" w:rsidP="006E7788">
            <w:pPr>
              <w:pStyle w:val="BodyText"/>
              <w:rPr>
                <w:rFonts w:ascii="Arial" w:hAnsi="Arial" w:cs="Arial"/>
                <w:b/>
                <w:bCs/>
              </w:rPr>
            </w:pPr>
            <w:r>
              <w:rPr>
                <w:rFonts w:ascii="Arial" w:hAnsi="Arial" w:cs="Arial"/>
                <w:b/>
                <w:bCs/>
              </w:rPr>
              <w:t>"Public Electricity Supply Licence"</w:t>
            </w:r>
          </w:p>
        </w:tc>
        <w:tc>
          <w:tcPr>
            <w:tcW w:w="7625" w:type="dxa"/>
          </w:tcPr>
          <w:p w14:paraId="2418A571" w14:textId="77777777" w:rsidR="006E7788" w:rsidRDefault="006E7788" w:rsidP="006E7788">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6E7788" w14:paraId="396376D0" w14:textId="77777777" w:rsidTr="00123BEA">
        <w:trPr>
          <w:gridAfter w:val="1"/>
          <w:wAfter w:w="29" w:type="dxa"/>
          <w:trHeight w:val="80"/>
        </w:trPr>
        <w:tc>
          <w:tcPr>
            <w:tcW w:w="2695" w:type="dxa"/>
          </w:tcPr>
          <w:p w14:paraId="7F8E6E8A" w14:textId="77777777" w:rsidR="006E7788" w:rsidRDefault="006E7788" w:rsidP="006E7788">
            <w:pPr>
              <w:pStyle w:val="BodyText"/>
              <w:rPr>
                <w:rFonts w:ascii="Arial" w:hAnsi="Arial" w:cs="Arial"/>
                <w:b/>
                <w:bCs/>
              </w:rPr>
            </w:pPr>
            <w:r>
              <w:rPr>
                <w:rFonts w:ascii="Arial" w:hAnsi="Arial" w:cs="Arial"/>
                <w:b/>
                <w:bCs/>
              </w:rPr>
              <w:t>"Qualified Bank" or "Qualifying Bank"</w:t>
            </w:r>
          </w:p>
        </w:tc>
        <w:tc>
          <w:tcPr>
            <w:tcW w:w="7625" w:type="dxa"/>
          </w:tcPr>
          <w:p w14:paraId="16339880" w14:textId="77777777" w:rsidR="006E7788" w:rsidRPr="006F5133" w:rsidRDefault="006E7788" w:rsidP="006E7788">
            <w:pPr>
              <w:pStyle w:val="BodyText"/>
              <w:jc w:val="both"/>
              <w:rPr>
                <w:rFonts w:ascii="Arial" w:hAnsi="Arial" w:cs="Arial"/>
              </w:rPr>
            </w:pPr>
            <w:r w:rsidRPr="006F5133">
              <w:rPr>
                <w:rFonts w:ascii="Arial" w:hAnsi="Arial" w:cs="Arial"/>
              </w:rPr>
              <w:t>means either:</w:t>
            </w:r>
          </w:p>
          <w:p w14:paraId="546E1D6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6E7788" w:rsidRDefault="006E7788" w:rsidP="006E7788">
            <w:pPr>
              <w:pStyle w:val="BodyText"/>
              <w:jc w:val="both"/>
              <w:rPr>
                <w:rFonts w:ascii="Arial" w:hAnsi="Arial" w:cs="Arial"/>
              </w:rPr>
            </w:pPr>
          </w:p>
        </w:tc>
      </w:tr>
      <w:tr w:rsidR="006E7788" w14:paraId="4AB8E76C" w14:textId="77777777" w:rsidTr="00123BEA">
        <w:trPr>
          <w:gridAfter w:val="1"/>
          <w:wAfter w:w="29" w:type="dxa"/>
        </w:trPr>
        <w:tc>
          <w:tcPr>
            <w:tcW w:w="2695" w:type="dxa"/>
          </w:tcPr>
          <w:p w14:paraId="37D1CCED" w14:textId="77777777" w:rsidR="006E7788" w:rsidRDefault="006E7788" w:rsidP="006E7788">
            <w:pPr>
              <w:pStyle w:val="BodyText"/>
              <w:rPr>
                <w:rFonts w:ascii="Arial" w:hAnsi="Arial" w:cs="Arial"/>
                <w:b/>
                <w:bCs/>
              </w:rPr>
            </w:pPr>
            <w:r>
              <w:rPr>
                <w:rFonts w:ascii="Arial" w:hAnsi="Arial" w:cs="Arial"/>
                <w:b/>
                <w:bCs/>
              </w:rPr>
              <w:lastRenderedPageBreak/>
              <w:t>"Qualified Company" or</w:t>
            </w:r>
          </w:p>
          <w:p w14:paraId="06AF5EE4" w14:textId="77777777" w:rsidR="006E7788" w:rsidRDefault="006E7788" w:rsidP="006E7788">
            <w:pPr>
              <w:pStyle w:val="BodyText"/>
              <w:rPr>
                <w:rFonts w:ascii="Arial" w:hAnsi="Arial" w:cs="Arial"/>
                <w:b/>
                <w:bCs/>
              </w:rPr>
            </w:pPr>
            <w:r>
              <w:rPr>
                <w:rFonts w:ascii="Arial" w:hAnsi="Arial" w:cs="Arial"/>
                <w:b/>
                <w:bCs/>
              </w:rPr>
              <w:t>"Qualifying Company"</w:t>
            </w:r>
          </w:p>
        </w:tc>
        <w:tc>
          <w:tcPr>
            <w:tcW w:w="7625" w:type="dxa"/>
          </w:tcPr>
          <w:p w14:paraId="10D80C8D" w14:textId="77777777" w:rsidR="006E7788" w:rsidRDefault="006E7788" w:rsidP="006E7788">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115" w:name="_DV_C3"/>
            <w:r>
              <w:rPr>
                <w:rFonts w:ascii="Arial" w:hAnsi="Arial" w:cs="Arial"/>
              </w:rPr>
              <w:t>:</w:t>
            </w:r>
            <w:bookmarkEnd w:id="115"/>
          </w:p>
          <w:p w14:paraId="4B6627C8" w14:textId="77777777" w:rsidR="006E7788" w:rsidRDefault="006E7788" w:rsidP="006772B6">
            <w:pPr>
              <w:pStyle w:val="BodyText"/>
              <w:ind w:left="741" w:hanging="709"/>
              <w:jc w:val="both"/>
              <w:rPr>
                <w:rFonts w:ascii="Arial" w:hAnsi="Arial" w:cs="Arial"/>
              </w:rPr>
            </w:pPr>
            <w:bookmarkStart w:id="116" w:name="_DV_C4"/>
            <w:r>
              <w:rPr>
                <w:rStyle w:val="DeltaViewInsertion"/>
                <w:rFonts w:ascii="Arial" w:hAnsi="Arial" w:cs="Arial"/>
                <w:color w:val="auto"/>
                <w:u w:val="none"/>
              </w:rPr>
              <w:t>(a)</w:t>
            </w:r>
            <w:r>
              <w:rPr>
                <w:rFonts w:ascii="Arial" w:hAnsi="Arial" w:cs="Arial"/>
              </w:rPr>
              <w:tab/>
            </w:r>
            <w:bookmarkStart w:id="117" w:name="_DV_M3"/>
            <w:bookmarkEnd w:id="116"/>
            <w:bookmarkEnd w:id="117"/>
            <w:r>
              <w:rPr>
                <w:rFonts w:ascii="Arial" w:hAnsi="Arial" w:cs="Arial"/>
              </w:rPr>
              <w:t>a shareholder of the User or any holding company of such shareholder</w:t>
            </w:r>
            <w:bookmarkStart w:id="118" w:name="_DV_C6"/>
            <w:r>
              <w:rPr>
                <w:rFonts w:ascii="Arial" w:hAnsi="Arial" w:cs="Arial"/>
                <w:strike/>
              </w:rPr>
              <w:t xml:space="preserve"> </w:t>
            </w:r>
            <w:r>
              <w:rPr>
                <w:rFonts w:ascii="Arial" w:hAnsi="Arial" w:cs="Arial"/>
              </w:rPr>
              <w:t>or</w:t>
            </w:r>
            <w:bookmarkEnd w:id="118"/>
          </w:p>
          <w:p w14:paraId="29110417" w14:textId="77777777" w:rsidR="006E7788" w:rsidRDefault="006E7788" w:rsidP="006772B6">
            <w:pPr>
              <w:pStyle w:val="BodyText"/>
              <w:ind w:left="741" w:hanging="709"/>
              <w:jc w:val="both"/>
              <w:rPr>
                <w:rFonts w:ascii="Arial" w:hAnsi="Arial" w:cs="Arial"/>
              </w:rPr>
            </w:pPr>
            <w:bookmarkStart w:id="119" w:name="_DV_C7"/>
            <w:r>
              <w:rPr>
                <w:rFonts w:ascii="Arial" w:hAnsi="Arial" w:cs="Arial"/>
              </w:rPr>
              <w:t>(b)</w:t>
            </w:r>
            <w:r>
              <w:rPr>
                <w:rFonts w:ascii="Arial" w:hAnsi="Arial" w:cs="Arial"/>
              </w:rPr>
              <w:tab/>
              <w:t xml:space="preserve">any subsidiary of any such </w:t>
            </w:r>
            <w:bookmarkEnd w:id="119"/>
            <w:r>
              <w:rPr>
                <w:rFonts w:ascii="Arial" w:hAnsi="Arial" w:cs="Arial"/>
              </w:rPr>
              <w:t>holding company</w:t>
            </w:r>
            <w:bookmarkStart w:id="120" w:name="_DV_C8"/>
            <w:r>
              <w:rPr>
                <w:rFonts w:ascii="Arial" w:hAnsi="Arial" w:cs="Arial"/>
              </w:rPr>
              <w:t>, but only where the subsidiary</w:t>
            </w:r>
            <w:bookmarkEnd w:id="120"/>
          </w:p>
          <w:p w14:paraId="0CD6B76E" w14:textId="77777777" w:rsidR="006E7788" w:rsidRDefault="006E7788" w:rsidP="006772B6">
            <w:pPr>
              <w:pStyle w:val="BodyText"/>
              <w:ind w:left="741" w:hanging="709"/>
              <w:jc w:val="both"/>
              <w:rPr>
                <w:rFonts w:ascii="Arial" w:hAnsi="Arial" w:cs="Arial"/>
              </w:rPr>
            </w:pPr>
            <w:bookmarkStart w:id="121"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121"/>
          </w:p>
          <w:p w14:paraId="2447BEF8" w14:textId="77777777" w:rsidR="006E7788" w:rsidRDefault="006E7788" w:rsidP="006772B6">
            <w:pPr>
              <w:pStyle w:val="BodyText"/>
              <w:ind w:left="741" w:hanging="709"/>
              <w:jc w:val="both"/>
              <w:rPr>
                <w:rFonts w:ascii="Arial" w:hAnsi="Arial" w:cs="Arial"/>
              </w:rPr>
            </w:pPr>
            <w:bookmarkStart w:id="122"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122"/>
          </w:p>
          <w:p w14:paraId="6F75F8EC" w14:textId="77777777" w:rsidR="006E7788" w:rsidRDefault="006E7788" w:rsidP="006772B6">
            <w:pPr>
              <w:pStyle w:val="BodyText"/>
              <w:ind w:left="741" w:hanging="709"/>
              <w:jc w:val="both"/>
              <w:rPr>
                <w:rFonts w:ascii="Arial" w:hAnsi="Arial" w:cs="Arial"/>
              </w:rPr>
            </w:pPr>
            <w:bookmarkStart w:id="123"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123"/>
          </w:p>
          <w:p w14:paraId="1BDB64DB" w14:textId="77777777" w:rsidR="006E7788" w:rsidRDefault="006E7788" w:rsidP="006E7788">
            <w:pPr>
              <w:pStyle w:val="BodyText"/>
              <w:jc w:val="both"/>
              <w:rPr>
                <w:rFonts w:ascii="Arial" w:hAnsi="Arial" w:cs="Arial"/>
              </w:rPr>
            </w:pPr>
            <w:bookmarkStart w:id="124" w:name="_DV_C13"/>
            <w:r>
              <w:rPr>
                <w:rFonts w:ascii="Arial" w:hAnsi="Arial" w:cs="Arial"/>
              </w:rPr>
              <w:t>(the expressions "holding company" and "subsidiary</w:t>
            </w:r>
            <w:bookmarkStart w:id="125" w:name="_DV_M5"/>
            <w:bookmarkEnd w:id="124"/>
            <w:bookmarkEnd w:id="125"/>
            <w:r>
              <w:rPr>
                <w:rFonts w:ascii="Arial" w:hAnsi="Arial" w:cs="Arial"/>
              </w:rPr>
              <w:t xml:space="preserve">" having the </w:t>
            </w:r>
            <w:bookmarkStart w:id="126" w:name="_DV_C15"/>
            <w:r>
              <w:rPr>
                <w:rFonts w:ascii="Arial" w:hAnsi="Arial" w:cs="Arial"/>
              </w:rPr>
              <w:t>respective meanings</w:t>
            </w:r>
            <w:bookmarkStart w:id="127" w:name="_DV_M6"/>
            <w:bookmarkEnd w:id="126"/>
            <w:bookmarkEnd w:id="127"/>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6E7788" w14:paraId="657787B9" w14:textId="77777777" w:rsidTr="00123BEA">
        <w:trPr>
          <w:gridAfter w:val="1"/>
          <w:wAfter w:w="29" w:type="dxa"/>
        </w:trPr>
        <w:tc>
          <w:tcPr>
            <w:tcW w:w="2695" w:type="dxa"/>
          </w:tcPr>
          <w:p w14:paraId="3292E71D" w14:textId="77777777" w:rsidR="006E7788" w:rsidRDefault="006E7788" w:rsidP="006E7788">
            <w:pPr>
              <w:pStyle w:val="BodyText"/>
              <w:rPr>
                <w:rFonts w:ascii="Arial" w:hAnsi="Arial" w:cs="Arial"/>
                <w:b/>
                <w:bCs/>
              </w:rPr>
            </w:pPr>
            <w:r>
              <w:rPr>
                <w:rFonts w:ascii="Arial" w:hAnsi="Arial" w:cs="Arial"/>
                <w:b/>
                <w:bCs/>
              </w:rPr>
              <w:t xml:space="preserve"> "Qualifying Guarantee"</w:t>
            </w:r>
          </w:p>
        </w:tc>
        <w:tc>
          <w:tcPr>
            <w:tcW w:w="7625" w:type="dxa"/>
          </w:tcPr>
          <w:p w14:paraId="48B904F3" w14:textId="77777777" w:rsidR="006E7788" w:rsidRDefault="006E7788" w:rsidP="006E7788">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rPr>
              <w:t xml:space="preserve">(i) </w:t>
            </w:r>
            <w:r w:rsidR="006772B6">
              <w:rPr>
                <w:rFonts w:ascii="Arial" w:hAnsi="Arial" w:cs="Arial"/>
              </w:rPr>
              <w:tab/>
            </w:r>
            <w:r w:rsidR="006772B6">
              <w:rPr>
                <w:rFonts w:ascii="Arial" w:hAnsi="Arial" w:cs="Arial"/>
              </w:rPr>
              <w:tab/>
            </w:r>
            <w:r>
              <w:rPr>
                <w:rFonts w:ascii="Arial" w:hAnsi="Arial" w:cs="Arial"/>
              </w:rPr>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128" w:name="_DV_M4"/>
            <w:bookmarkEnd w:id="128"/>
            <w:r>
              <w:rPr>
                <w:rFonts w:ascii="Arial" w:hAnsi="Arial" w:cs="Arial"/>
                <w:bCs/>
              </w:rPr>
              <w:t xml:space="preserve"> or</w:t>
            </w:r>
            <w:r w:rsidR="006772B6">
              <w:rPr>
                <w:rFonts w:ascii="Arial" w:hAnsi="Arial" w:cs="Arial"/>
                <w:bCs/>
              </w:rPr>
              <w:t xml:space="preserve"> </w:t>
            </w:r>
          </w:p>
          <w:p w14:paraId="43AD1359"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bCs/>
              </w:rPr>
              <w:t>(ii)</w:t>
            </w:r>
            <w:r w:rsidR="006772B6">
              <w:rPr>
                <w:rFonts w:ascii="Arial" w:hAnsi="Arial" w:cs="Arial"/>
                <w:bCs/>
              </w:rPr>
              <w:tab/>
            </w:r>
            <w:r w:rsidR="006772B6">
              <w:rPr>
                <w:rFonts w:ascii="Arial" w:hAnsi="Arial" w:cs="Arial"/>
                <w:bCs/>
              </w:rPr>
              <w:tab/>
            </w:r>
            <w:r>
              <w:rPr>
                <w:rFonts w:ascii="Arial" w:hAnsi="Arial" w:cs="Arial"/>
                <w:bCs/>
              </w:rPr>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 xml:space="preserve">User’s </w:t>
            </w:r>
            <w:r>
              <w:rPr>
                <w:rFonts w:ascii="Arial" w:hAnsi="Arial" w:cs="Arial"/>
                <w:b/>
                <w:bCs/>
              </w:rPr>
              <w:lastRenderedPageBreak/>
              <w:t>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r w:rsidR="006772B6">
              <w:rPr>
                <w:rFonts w:ascii="Arial" w:hAnsi="Arial" w:cs="Arial"/>
                <w:bCs/>
              </w:rPr>
              <w:t xml:space="preserve"> </w:t>
            </w:r>
          </w:p>
          <w:p w14:paraId="63AFAC72" w14:textId="49951C3C" w:rsidR="006E7788" w:rsidRDefault="006E7788" w:rsidP="006772B6">
            <w:pPr>
              <w:pStyle w:val="BodyText"/>
              <w:tabs>
                <w:tab w:val="left" w:pos="308"/>
              </w:tabs>
              <w:ind w:left="599" w:hanging="567"/>
              <w:jc w:val="both"/>
              <w:rPr>
                <w:rFonts w:ascii="Arial" w:hAnsi="Arial" w:cs="Arial"/>
              </w:rPr>
            </w:pPr>
            <w:r>
              <w:rPr>
                <w:rFonts w:ascii="Arial" w:hAnsi="Arial" w:cs="Arial"/>
                <w:bCs/>
              </w:rPr>
              <w:t>(iii)</w:t>
            </w:r>
            <w:r w:rsidR="006772B6">
              <w:rPr>
                <w:rFonts w:ascii="Arial" w:hAnsi="Arial" w:cs="Arial"/>
                <w:bCs/>
              </w:rPr>
              <w:tab/>
            </w:r>
            <w:r>
              <w:rPr>
                <w:rFonts w:ascii="Arial" w:hAnsi="Arial" w:cs="Arial"/>
                <w:bCs/>
              </w:rPr>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6E7788" w14:paraId="7A59B5FB" w14:textId="77777777" w:rsidTr="00123BEA">
        <w:trPr>
          <w:gridAfter w:val="1"/>
          <w:wAfter w:w="29" w:type="dxa"/>
        </w:trPr>
        <w:tc>
          <w:tcPr>
            <w:tcW w:w="2695" w:type="dxa"/>
          </w:tcPr>
          <w:p w14:paraId="2A1CD97C" w14:textId="77777777" w:rsidR="006E7788" w:rsidRDefault="006E7788" w:rsidP="006E7788">
            <w:pPr>
              <w:rPr>
                <w:rFonts w:ascii="Arial" w:hAnsi="Arial" w:cs="Arial"/>
                <w:b/>
                <w:szCs w:val="22"/>
              </w:rPr>
            </w:pPr>
            <w:r w:rsidRPr="0024267F">
              <w:rPr>
                <w:rFonts w:ascii="Arial" w:hAnsi="Arial" w:cs="Arial"/>
                <w:b/>
                <w:szCs w:val="22"/>
              </w:rPr>
              <w:lastRenderedPageBreak/>
              <w:t>“Qualifying Project”</w:t>
            </w:r>
          </w:p>
          <w:p w14:paraId="359EBD24" w14:textId="7ED64CB8" w:rsidR="000567DD" w:rsidRPr="0024267F" w:rsidRDefault="000567DD" w:rsidP="006E7788">
            <w:pPr>
              <w:rPr>
                <w:rFonts w:ascii="Arial" w:hAnsi="Arial" w:cs="Arial"/>
                <w:b/>
                <w:szCs w:val="22"/>
              </w:rPr>
            </w:pPr>
          </w:p>
        </w:tc>
        <w:tc>
          <w:tcPr>
            <w:tcW w:w="7625" w:type="dxa"/>
          </w:tcPr>
          <w:p w14:paraId="3AE845F9" w14:textId="11AAC36B" w:rsidR="0043119C" w:rsidRPr="0024267F" w:rsidRDefault="006E7788" w:rsidP="006E7788">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6E7788" w:rsidRPr="0024267F" w:rsidRDefault="006E7788" w:rsidP="006E7788">
            <w:pPr>
              <w:jc w:val="both"/>
              <w:rPr>
                <w:rFonts w:ascii="Arial" w:hAnsi="Arial" w:cs="Arial"/>
                <w:szCs w:val="22"/>
              </w:rPr>
            </w:pPr>
          </w:p>
        </w:tc>
      </w:tr>
      <w:tr w:rsidR="006772B6" w14:paraId="674F9262" w14:textId="77777777" w:rsidTr="00123BEA">
        <w:trPr>
          <w:gridAfter w:val="1"/>
          <w:wAfter w:w="29" w:type="dxa"/>
        </w:trPr>
        <w:tc>
          <w:tcPr>
            <w:tcW w:w="2695" w:type="dxa"/>
          </w:tcPr>
          <w:p w14:paraId="42F12ECF" w14:textId="77777777" w:rsidR="006772B6" w:rsidRPr="004C08E0" w:rsidRDefault="006772B6" w:rsidP="006772B6">
            <w:pPr>
              <w:rPr>
                <w:rFonts w:ascii="Arial" w:hAnsi="Arial" w:cs="Arial"/>
                <w:b/>
                <w:bCs/>
                <w:szCs w:val="22"/>
              </w:rPr>
            </w:pPr>
            <w:r w:rsidRPr="004C08E0">
              <w:rPr>
                <w:rFonts w:ascii="Arial" w:hAnsi="Arial" w:cs="Arial"/>
                <w:b/>
                <w:bCs/>
                <w:szCs w:val="22"/>
              </w:rPr>
              <w:t>“Queue Management Process”</w:t>
            </w:r>
          </w:p>
          <w:p w14:paraId="3B6BD7DA" w14:textId="77777777" w:rsidR="006772B6" w:rsidRDefault="006772B6" w:rsidP="006E7788">
            <w:pPr>
              <w:pStyle w:val="BodyText"/>
              <w:rPr>
                <w:rFonts w:ascii="Arial" w:hAnsi="Arial" w:cs="Arial"/>
                <w:b/>
                <w:bCs/>
              </w:rPr>
            </w:pPr>
          </w:p>
        </w:tc>
        <w:tc>
          <w:tcPr>
            <w:tcW w:w="7625" w:type="dxa"/>
          </w:tcPr>
          <w:p w14:paraId="0D7C1EF4" w14:textId="77777777" w:rsidR="006772B6" w:rsidRDefault="006772B6" w:rsidP="006772B6">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A604BC" w:rsidRDefault="00A604BC" w:rsidP="006772B6">
            <w:pPr>
              <w:jc w:val="both"/>
              <w:rPr>
                <w:rFonts w:ascii="Arial" w:hAnsi="Arial" w:cs="Arial"/>
              </w:rPr>
            </w:pPr>
          </w:p>
        </w:tc>
      </w:tr>
      <w:tr w:rsidR="006E7788" w14:paraId="69E30147" w14:textId="77777777" w:rsidTr="00123BEA">
        <w:trPr>
          <w:gridAfter w:val="1"/>
          <w:wAfter w:w="29" w:type="dxa"/>
        </w:trPr>
        <w:tc>
          <w:tcPr>
            <w:tcW w:w="2695" w:type="dxa"/>
          </w:tcPr>
          <w:p w14:paraId="5EA74CB4" w14:textId="77777777" w:rsidR="006E7788" w:rsidRDefault="006E7788" w:rsidP="006E7788">
            <w:pPr>
              <w:pStyle w:val="BodyText"/>
              <w:rPr>
                <w:rFonts w:ascii="Arial" w:hAnsi="Arial" w:cs="Arial"/>
                <w:b/>
                <w:bCs/>
              </w:rPr>
            </w:pPr>
            <w:r>
              <w:rPr>
                <w:rFonts w:ascii="Arial" w:hAnsi="Arial" w:cs="Arial"/>
                <w:b/>
                <w:bCs/>
              </w:rPr>
              <w:t xml:space="preserve"> "Rated MW"</w:t>
            </w:r>
          </w:p>
        </w:tc>
        <w:tc>
          <w:tcPr>
            <w:tcW w:w="7625" w:type="dxa"/>
          </w:tcPr>
          <w:p w14:paraId="53366C3B"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A44341A" w14:textId="77777777" w:rsidTr="00123BEA">
        <w:trPr>
          <w:gridAfter w:val="1"/>
          <w:wAfter w:w="29" w:type="dxa"/>
        </w:trPr>
        <w:tc>
          <w:tcPr>
            <w:tcW w:w="2695" w:type="dxa"/>
          </w:tcPr>
          <w:p w14:paraId="44B4E592" w14:textId="77777777" w:rsidR="006E7788" w:rsidRDefault="006E7788" w:rsidP="006E7788">
            <w:pPr>
              <w:pStyle w:val="BodyText"/>
              <w:rPr>
                <w:rFonts w:ascii="Arial" w:hAnsi="Arial" w:cs="Arial"/>
                <w:b/>
                <w:bCs/>
              </w:rPr>
            </w:pPr>
            <w:r>
              <w:rPr>
                <w:rFonts w:ascii="Arial" w:hAnsi="Arial" w:cs="Arial"/>
                <w:b/>
                <w:bCs/>
              </w:rPr>
              <w:t>"Reactive Despatch Instruction"</w:t>
            </w:r>
          </w:p>
        </w:tc>
        <w:tc>
          <w:tcPr>
            <w:tcW w:w="7625" w:type="dxa"/>
          </w:tcPr>
          <w:p w14:paraId="6AD7F7A4" w14:textId="77777777" w:rsidR="006E7788" w:rsidRDefault="006E7788" w:rsidP="006E7788">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6E7788" w14:paraId="3E10C715" w14:textId="77777777" w:rsidTr="00123BEA">
        <w:trPr>
          <w:gridAfter w:val="1"/>
          <w:wAfter w:w="29" w:type="dxa"/>
        </w:trPr>
        <w:tc>
          <w:tcPr>
            <w:tcW w:w="2695" w:type="dxa"/>
          </w:tcPr>
          <w:p w14:paraId="258FCE72" w14:textId="77777777" w:rsidR="006E7788" w:rsidRDefault="006E7788" w:rsidP="006E7788">
            <w:pPr>
              <w:pStyle w:val="BodyText"/>
              <w:rPr>
                <w:rFonts w:ascii="Arial" w:hAnsi="Arial" w:cs="Arial"/>
                <w:b/>
                <w:bCs/>
              </w:rPr>
            </w:pPr>
            <w:r>
              <w:rPr>
                <w:rFonts w:ascii="Arial" w:hAnsi="Arial" w:cs="Arial"/>
                <w:b/>
                <w:bCs/>
              </w:rPr>
              <w:t>“Reactive Despatch to Zero Mvar Network Restriction”</w:t>
            </w:r>
          </w:p>
        </w:tc>
        <w:tc>
          <w:tcPr>
            <w:tcW w:w="7625" w:type="dxa"/>
          </w:tcPr>
          <w:p w14:paraId="18EFAEC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10951D12" w14:textId="77777777" w:rsidTr="00123BEA">
        <w:trPr>
          <w:gridAfter w:val="1"/>
          <w:wAfter w:w="29" w:type="dxa"/>
        </w:trPr>
        <w:tc>
          <w:tcPr>
            <w:tcW w:w="2695" w:type="dxa"/>
          </w:tcPr>
          <w:p w14:paraId="24B252B6" w14:textId="77777777" w:rsidR="006E7788" w:rsidRDefault="006E7788" w:rsidP="006E7788">
            <w:pPr>
              <w:pStyle w:val="BodyText"/>
              <w:rPr>
                <w:rFonts w:ascii="Arial" w:hAnsi="Arial" w:cs="Arial"/>
                <w:b/>
                <w:bCs/>
              </w:rPr>
            </w:pPr>
            <w:r>
              <w:rPr>
                <w:rFonts w:ascii="Arial" w:hAnsi="Arial" w:cs="Arial"/>
                <w:b/>
                <w:bCs/>
              </w:rPr>
              <w:t>"Reactive Energy"</w:t>
            </w:r>
          </w:p>
        </w:tc>
        <w:tc>
          <w:tcPr>
            <w:tcW w:w="7625" w:type="dxa"/>
          </w:tcPr>
          <w:p w14:paraId="681BE10A"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1005EF4" w14:textId="77777777" w:rsidTr="00123BEA">
        <w:trPr>
          <w:gridAfter w:val="1"/>
          <w:wAfter w:w="29" w:type="dxa"/>
        </w:trPr>
        <w:tc>
          <w:tcPr>
            <w:tcW w:w="2695" w:type="dxa"/>
          </w:tcPr>
          <w:p w14:paraId="4388E640" w14:textId="77777777" w:rsidR="006E7788" w:rsidRDefault="006E7788" w:rsidP="006E7788">
            <w:pPr>
              <w:pStyle w:val="BodyText"/>
              <w:rPr>
                <w:rFonts w:ascii="Arial" w:hAnsi="Arial" w:cs="Arial"/>
                <w:b/>
                <w:bCs/>
              </w:rPr>
            </w:pPr>
            <w:r>
              <w:rPr>
                <w:rFonts w:ascii="Arial" w:hAnsi="Arial" w:cs="Arial"/>
                <w:b/>
                <w:bCs/>
              </w:rPr>
              <w:t>"Reactive Power"</w:t>
            </w:r>
          </w:p>
        </w:tc>
        <w:tc>
          <w:tcPr>
            <w:tcW w:w="7625" w:type="dxa"/>
          </w:tcPr>
          <w:p w14:paraId="75F5ED41" w14:textId="77777777" w:rsidR="006E7788" w:rsidRDefault="006E7788" w:rsidP="006E7788">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6E7788" w:rsidRDefault="006E7788" w:rsidP="006E7788">
            <w:pPr>
              <w:pStyle w:val="BodyText"/>
              <w:jc w:val="both"/>
              <w:rPr>
                <w:rFonts w:ascii="Arial" w:hAnsi="Arial" w:cs="Arial"/>
              </w:rPr>
            </w:pPr>
            <w:r>
              <w:rPr>
                <w:rFonts w:ascii="Arial" w:hAnsi="Arial" w:cs="Arial"/>
              </w:rPr>
              <w:t xml:space="preserve">        1000 Kvar = 1Mvar;</w:t>
            </w:r>
          </w:p>
        </w:tc>
      </w:tr>
      <w:tr w:rsidR="006E7788" w14:paraId="11443775" w14:textId="77777777" w:rsidTr="00123BEA">
        <w:trPr>
          <w:gridAfter w:val="1"/>
          <w:wAfter w:w="29" w:type="dxa"/>
        </w:trPr>
        <w:tc>
          <w:tcPr>
            <w:tcW w:w="2695" w:type="dxa"/>
          </w:tcPr>
          <w:p w14:paraId="16479EDE" w14:textId="77777777" w:rsidR="006E7788" w:rsidRDefault="006E7788" w:rsidP="006E7788">
            <w:pPr>
              <w:pStyle w:val="BodyText"/>
              <w:rPr>
                <w:rFonts w:ascii="Arial" w:hAnsi="Arial" w:cs="Arial"/>
                <w:b/>
                <w:bCs/>
              </w:rPr>
            </w:pPr>
            <w:r>
              <w:rPr>
                <w:rFonts w:ascii="Arial" w:hAnsi="Arial" w:cs="Arial"/>
                <w:b/>
                <w:bCs/>
              </w:rPr>
              <w:t xml:space="preserve"> "Reactive Test"</w:t>
            </w:r>
          </w:p>
        </w:tc>
        <w:tc>
          <w:tcPr>
            <w:tcW w:w="7625" w:type="dxa"/>
          </w:tcPr>
          <w:p w14:paraId="54A67786" w14:textId="77777777" w:rsidR="006E7788" w:rsidRDefault="006E7788" w:rsidP="006E7788">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E7788" w14:paraId="470338EA" w14:textId="77777777" w:rsidTr="00123BEA">
        <w:trPr>
          <w:gridAfter w:val="1"/>
          <w:wAfter w:w="29" w:type="dxa"/>
        </w:trPr>
        <w:tc>
          <w:tcPr>
            <w:tcW w:w="2695" w:type="dxa"/>
          </w:tcPr>
          <w:p w14:paraId="01104CF0" w14:textId="77777777" w:rsidR="006E7788" w:rsidRDefault="006E7788" w:rsidP="006E7788">
            <w:pPr>
              <w:pStyle w:val="BodyText"/>
              <w:rPr>
                <w:rFonts w:ascii="Arial" w:hAnsi="Arial" w:cs="Arial"/>
                <w:b/>
                <w:bCs/>
              </w:rPr>
            </w:pPr>
            <w:r>
              <w:rPr>
                <w:rFonts w:ascii="Arial" w:hAnsi="Arial" w:cs="Arial"/>
                <w:b/>
                <w:bCs/>
              </w:rPr>
              <w:t>"Reasonable Charges"</w:t>
            </w:r>
          </w:p>
        </w:tc>
        <w:tc>
          <w:tcPr>
            <w:tcW w:w="7625" w:type="dxa"/>
          </w:tcPr>
          <w:p w14:paraId="696446F6" w14:textId="77777777" w:rsidR="006E7788" w:rsidRDefault="006E7788" w:rsidP="006E7788">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6E7788" w14:paraId="20790C3D" w14:textId="77777777" w:rsidTr="00123BEA">
        <w:trPr>
          <w:gridAfter w:val="1"/>
          <w:wAfter w:w="29" w:type="dxa"/>
        </w:trPr>
        <w:tc>
          <w:tcPr>
            <w:tcW w:w="2695" w:type="dxa"/>
          </w:tcPr>
          <w:p w14:paraId="61AB3D60" w14:textId="77777777" w:rsidR="006E7788" w:rsidRDefault="006E7788" w:rsidP="006E7788">
            <w:pPr>
              <w:pStyle w:val="BodyText"/>
              <w:rPr>
                <w:rFonts w:ascii="Arial" w:hAnsi="Arial" w:cs="Arial"/>
                <w:b/>
                <w:bCs/>
              </w:rPr>
            </w:pPr>
            <w:r>
              <w:rPr>
                <w:rFonts w:ascii="Arial" w:hAnsi="Arial" w:cs="Arial"/>
                <w:b/>
                <w:bCs/>
              </w:rPr>
              <w:t xml:space="preserve"> "Reconciled Charge"</w:t>
            </w:r>
          </w:p>
        </w:tc>
        <w:tc>
          <w:tcPr>
            <w:tcW w:w="7625" w:type="dxa"/>
          </w:tcPr>
          <w:p w14:paraId="015E79F3" w14:textId="77777777" w:rsidR="006E7788" w:rsidRDefault="006E7788" w:rsidP="006E7788">
            <w:pPr>
              <w:pStyle w:val="BodyText"/>
              <w:jc w:val="both"/>
              <w:rPr>
                <w:rFonts w:ascii="Arial" w:hAnsi="Arial" w:cs="Arial"/>
                <w:b/>
              </w:rPr>
            </w:pPr>
            <w:r>
              <w:rPr>
                <w:rFonts w:ascii="Arial" w:hAnsi="Arial" w:cs="Arial"/>
              </w:rPr>
              <w:t>as defined in Paragraph 3.15.1 and like terms shall be construed accordingly;</w:t>
            </w:r>
          </w:p>
        </w:tc>
      </w:tr>
      <w:tr w:rsidR="006E7788" w14:paraId="730E5BD6" w14:textId="77777777" w:rsidTr="00123BEA">
        <w:trPr>
          <w:gridAfter w:val="1"/>
          <w:wAfter w:w="29" w:type="dxa"/>
        </w:trPr>
        <w:tc>
          <w:tcPr>
            <w:tcW w:w="2695" w:type="dxa"/>
          </w:tcPr>
          <w:p w14:paraId="5ED73309" w14:textId="77777777" w:rsidR="006E7788" w:rsidRDefault="006E7788" w:rsidP="006E7788">
            <w:pPr>
              <w:pStyle w:val="BodyText"/>
              <w:rPr>
                <w:rFonts w:ascii="Arial" w:hAnsi="Arial" w:cs="Arial"/>
                <w:b/>
                <w:bCs/>
              </w:rPr>
            </w:pPr>
            <w:r>
              <w:rPr>
                <w:rFonts w:ascii="Arial" w:hAnsi="Arial" w:cs="Arial"/>
                <w:b/>
                <w:bCs/>
              </w:rPr>
              <w:t>“Reconciliation Settlement Run”</w:t>
            </w:r>
          </w:p>
        </w:tc>
        <w:tc>
          <w:tcPr>
            <w:tcW w:w="7625" w:type="dxa"/>
          </w:tcPr>
          <w:p w14:paraId="00CDD26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6A2E6A7" w14:textId="77777777" w:rsidTr="00123BEA">
        <w:trPr>
          <w:gridAfter w:val="1"/>
          <w:wAfter w:w="29" w:type="dxa"/>
        </w:trPr>
        <w:tc>
          <w:tcPr>
            <w:tcW w:w="2695" w:type="dxa"/>
          </w:tcPr>
          <w:p w14:paraId="08E62273" w14:textId="77777777" w:rsidR="006E7788" w:rsidRDefault="006E7788" w:rsidP="006E7788">
            <w:pPr>
              <w:pStyle w:val="BodyText"/>
              <w:rPr>
                <w:rFonts w:ascii="Arial" w:hAnsi="Arial" w:cs="Arial"/>
                <w:b/>
                <w:bCs/>
              </w:rPr>
            </w:pPr>
            <w:r>
              <w:rPr>
                <w:rFonts w:ascii="Arial" w:hAnsi="Arial" w:cs="Arial"/>
                <w:b/>
                <w:bCs/>
              </w:rPr>
              <w:t>"Reenergisation" or "Reenergised"</w:t>
            </w:r>
          </w:p>
        </w:tc>
        <w:tc>
          <w:tcPr>
            <w:tcW w:w="7625" w:type="dxa"/>
          </w:tcPr>
          <w:p w14:paraId="7FC43E9C"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6E7788" w14:paraId="1C75CD5F" w14:textId="77777777" w:rsidTr="00123BEA">
        <w:trPr>
          <w:gridAfter w:val="1"/>
          <w:wAfter w:w="29" w:type="dxa"/>
          <w:trHeight w:val="808"/>
        </w:trPr>
        <w:tc>
          <w:tcPr>
            <w:tcW w:w="2695" w:type="dxa"/>
          </w:tcPr>
          <w:p w14:paraId="5277516F" w14:textId="77777777" w:rsidR="006E7788" w:rsidRDefault="006E7788" w:rsidP="006E7788">
            <w:pPr>
              <w:pStyle w:val="BodyText"/>
              <w:rPr>
                <w:rFonts w:ascii="Arial" w:hAnsi="Arial" w:cs="Arial"/>
                <w:b/>
                <w:bCs/>
              </w:rPr>
            </w:pPr>
            <w:r>
              <w:rPr>
                <w:rFonts w:ascii="Arial" w:hAnsi="Arial" w:cs="Arial"/>
                <w:b/>
                <w:bCs/>
              </w:rPr>
              <w:t>"Registered Capacity"</w:t>
            </w:r>
          </w:p>
        </w:tc>
        <w:tc>
          <w:tcPr>
            <w:tcW w:w="7625" w:type="dxa"/>
          </w:tcPr>
          <w:p w14:paraId="467BF514" w14:textId="77777777" w:rsidR="006E7788" w:rsidRDefault="006E7788" w:rsidP="006E7788">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4E7353BB" w14:textId="77777777" w:rsidTr="00123BEA">
        <w:trPr>
          <w:gridAfter w:val="1"/>
          <w:wAfter w:w="29" w:type="dxa"/>
          <w:trHeight w:val="817"/>
        </w:trPr>
        <w:tc>
          <w:tcPr>
            <w:tcW w:w="2695" w:type="dxa"/>
          </w:tcPr>
          <w:p w14:paraId="6E546577" w14:textId="77777777" w:rsidR="006E7788" w:rsidRDefault="006E7788" w:rsidP="006E7788">
            <w:pPr>
              <w:pStyle w:val="BodyText"/>
              <w:rPr>
                <w:rFonts w:ascii="Arial" w:hAnsi="Arial" w:cs="Arial"/>
                <w:b/>
                <w:bCs/>
              </w:rPr>
            </w:pPr>
            <w:r>
              <w:rPr>
                <w:rFonts w:ascii="Arial" w:hAnsi="Arial" w:cs="Arial"/>
                <w:b/>
                <w:bCs/>
              </w:rPr>
              <w:lastRenderedPageBreak/>
              <w:t>"Registered Data"</w:t>
            </w:r>
          </w:p>
        </w:tc>
        <w:tc>
          <w:tcPr>
            <w:tcW w:w="7625" w:type="dxa"/>
          </w:tcPr>
          <w:p w14:paraId="36C569A9" w14:textId="77777777" w:rsidR="006E7788" w:rsidRDefault="006E7788" w:rsidP="006E7788">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6E7788" w14:paraId="5016FAD4" w14:textId="77777777" w:rsidTr="00123BEA">
        <w:trPr>
          <w:gridAfter w:val="1"/>
          <w:wAfter w:w="29" w:type="dxa"/>
        </w:trPr>
        <w:tc>
          <w:tcPr>
            <w:tcW w:w="2695" w:type="dxa"/>
          </w:tcPr>
          <w:p w14:paraId="396016E2" w14:textId="77777777" w:rsidR="006E7788" w:rsidRDefault="006E7788" w:rsidP="006E7788">
            <w:pPr>
              <w:pStyle w:val="BodyText"/>
              <w:rPr>
                <w:rFonts w:ascii="Arial" w:hAnsi="Arial" w:cs="Arial"/>
                <w:b/>
                <w:bCs/>
              </w:rPr>
            </w:pPr>
            <w:r>
              <w:rPr>
                <w:rFonts w:ascii="Arial" w:hAnsi="Arial" w:cs="Arial"/>
                <w:b/>
                <w:bCs/>
              </w:rPr>
              <w:t>"Registrant"</w:t>
            </w:r>
          </w:p>
        </w:tc>
        <w:tc>
          <w:tcPr>
            <w:tcW w:w="7625" w:type="dxa"/>
          </w:tcPr>
          <w:p w14:paraId="365AAFCC"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B1D332" w14:textId="77777777" w:rsidTr="00123BEA">
        <w:trPr>
          <w:gridAfter w:val="1"/>
          <w:wAfter w:w="29" w:type="dxa"/>
        </w:trPr>
        <w:tc>
          <w:tcPr>
            <w:tcW w:w="2695" w:type="dxa"/>
          </w:tcPr>
          <w:p w14:paraId="1CA16911" w14:textId="77777777" w:rsidR="006E7788" w:rsidRDefault="006E7788" w:rsidP="006E7788">
            <w:pPr>
              <w:pStyle w:val="BodyText"/>
              <w:rPr>
                <w:rFonts w:ascii="Arial" w:hAnsi="Arial" w:cs="Arial"/>
                <w:b/>
                <w:bCs/>
              </w:rPr>
            </w:pPr>
            <w:r>
              <w:rPr>
                <w:rFonts w:ascii="Arial" w:hAnsi="Arial" w:cs="Arial"/>
                <w:b/>
                <w:bCs/>
              </w:rPr>
              <w:t>"Regulations"</w:t>
            </w:r>
          </w:p>
        </w:tc>
        <w:tc>
          <w:tcPr>
            <w:tcW w:w="7625" w:type="dxa"/>
          </w:tcPr>
          <w:p w14:paraId="774860AD" w14:textId="77777777" w:rsidR="006E7788" w:rsidRDefault="006E7788" w:rsidP="006E7788">
            <w:pPr>
              <w:pStyle w:val="BodyText"/>
              <w:jc w:val="both"/>
              <w:rPr>
                <w:rFonts w:ascii="Arial" w:hAnsi="Arial" w:cs="Arial"/>
              </w:rPr>
            </w:pPr>
            <w:r>
              <w:rPr>
                <w:rFonts w:ascii="Arial" w:hAnsi="Arial" w:cs="Arial"/>
              </w:rPr>
              <w:t xml:space="preserve">the Electricity Supply Regulations 1988 or any amendment or re-enactment thereof; </w:t>
            </w:r>
          </w:p>
        </w:tc>
      </w:tr>
      <w:tr w:rsidR="006E7788" w14:paraId="42477F5F" w14:textId="77777777" w:rsidTr="00123BEA">
        <w:trPr>
          <w:gridAfter w:val="1"/>
          <w:wAfter w:w="29" w:type="dxa"/>
        </w:trPr>
        <w:tc>
          <w:tcPr>
            <w:tcW w:w="2695" w:type="dxa"/>
          </w:tcPr>
          <w:p w14:paraId="76FFF2DD" w14:textId="77777777" w:rsidR="006E7788" w:rsidRDefault="006E7788" w:rsidP="006E7788">
            <w:pPr>
              <w:pStyle w:val="BodyText"/>
              <w:rPr>
                <w:rFonts w:ascii="Arial" w:hAnsi="Arial" w:cs="Arial"/>
                <w:b/>
                <w:bCs/>
              </w:rPr>
            </w:pPr>
            <w:r>
              <w:rPr>
                <w:rFonts w:ascii="Arial" w:hAnsi="Arial" w:cs="Arial"/>
                <w:b/>
                <w:bCs/>
              </w:rPr>
              <w:t>"Rejected CUSC Modification Proposal"</w:t>
            </w:r>
          </w:p>
        </w:tc>
        <w:tc>
          <w:tcPr>
            <w:tcW w:w="7625" w:type="dxa"/>
          </w:tcPr>
          <w:p w14:paraId="5414EFFC" w14:textId="65DE59BC" w:rsidR="006E7788" w:rsidRDefault="4B9E9046" w:rsidP="006E7788">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06A8726B"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in the manner set out herein;</w:t>
            </w:r>
          </w:p>
        </w:tc>
      </w:tr>
      <w:tr w:rsidR="006E7788" w14:paraId="4A976E16" w14:textId="77777777" w:rsidTr="00123BEA">
        <w:trPr>
          <w:gridAfter w:val="1"/>
          <w:wAfter w:w="29" w:type="dxa"/>
        </w:trPr>
        <w:tc>
          <w:tcPr>
            <w:tcW w:w="2695" w:type="dxa"/>
            <w:shd w:val="clear" w:color="auto" w:fill="auto"/>
          </w:tcPr>
          <w:p w14:paraId="4BEE3DC5" w14:textId="393D63ED" w:rsidR="006E7788" w:rsidRPr="0019675B" w:rsidRDefault="006E7788" w:rsidP="006E7788">
            <w:pPr>
              <w:pStyle w:val="BodyText"/>
              <w:rPr>
                <w:rFonts w:ascii="Arial" w:hAnsi="Arial" w:cs="Arial"/>
                <w:b/>
                <w:bCs/>
              </w:rPr>
            </w:pPr>
            <w:bookmarkStart w:id="129" w:name="_BPDCI_136"/>
            <w:r w:rsidRPr="0019675B">
              <w:rPr>
                <w:rFonts w:ascii="Arial" w:hAnsi="Arial" w:cs="Arial"/>
                <w:b/>
                <w:bCs/>
              </w:rPr>
              <w:t>“Related Person”</w:t>
            </w:r>
            <w:bookmarkEnd w:id="129"/>
          </w:p>
        </w:tc>
        <w:tc>
          <w:tcPr>
            <w:tcW w:w="7625" w:type="dxa"/>
            <w:shd w:val="clear" w:color="auto" w:fill="auto"/>
          </w:tcPr>
          <w:p w14:paraId="0DC49BBE" w14:textId="0A6DECB9" w:rsidR="006E7788" w:rsidRPr="0019675B" w:rsidRDefault="006E7788" w:rsidP="006E7788">
            <w:pPr>
              <w:pStyle w:val="BodyText"/>
              <w:jc w:val="both"/>
              <w:rPr>
                <w:rFonts w:ascii="Arial" w:hAnsi="Arial" w:cs="Arial"/>
              </w:rPr>
            </w:pPr>
            <w:bookmarkStart w:id="130" w:name="_BPDCI_137"/>
            <w:r w:rsidRPr="0019675B">
              <w:rPr>
                <w:rFonts w:ascii="Arial" w:hAnsi="Arial" w:cs="Arial"/>
              </w:rPr>
              <w:t xml:space="preserve">means, in relation to an individual, any member of </w:t>
            </w:r>
            <w:r w:rsidR="00E42EB2">
              <w:rPr>
                <w:rFonts w:ascii="Arial" w:hAnsi="Arial" w:cs="Arial"/>
              </w:rPr>
              <w:t xml:space="preserve">their </w:t>
            </w:r>
            <w:r w:rsidRPr="0019675B">
              <w:rPr>
                <w:rFonts w:ascii="Arial" w:hAnsi="Arial" w:cs="Arial"/>
              </w:rPr>
              <w:t xml:space="preserve">immediate family, </w:t>
            </w:r>
            <w:r w:rsidR="00E42EB2">
              <w:rPr>
                <w:rFonts w:ascii="Arial" w:hAnsi="Arial" w:cs="Arial"/>
              </w:rPr>
              <w:t xml:space="preserve">their </w:t>
            </w:r>
            <w:r w:rsidRPr="0019675B">
              <w:rPr>
                <w:rFonts w:ascii="Arial" w:hAnsi="Arial" w:cs="Arial"/>
              </w:rPr>
              <w:t xml:space="preserve">employer (and any former employer of </w:t>
            </w:r>
            <w:r w:rsidR="00E42EB2">
              <w:rPr>
                <w:rFonts w:ascii="Arial" w:hAnsi="Arial" w:cs="Arial"/>
              </w:rPr>
              <w:t xml:space="preserve">theirs </w:t>
            </w:r>
            <w:r w:rsidRPr="0019675B">
              <w:rPr>
                <w:rFonts w:ascii="Arial" w:hAnsi="Arial" w:cs="Arial"/>
              </w:rPr>
              <w:t xml:space="preserve">within the previous 12 months), any partner with whom </w:t>
            </w:r>
            <w:r w:rsidR="00E42EB2">
              <w:rPr>
                <w:rFonts w:ascii="Arial" w:hAnsi="Arial" w:cs="Arial"/>
              </w:rPr>
              <w:t xml:space="preserve">they are </w:t>
            </w:r>
            <w:r w:rsidRPr="0019675B">
              <w:rPr>
                <w:rFonts w:ascii="Arial" w:hAnsi="Arial" w:cs="Arial"/>
              </w:rPr>
              <w:t xml:space="preserve">in partnership, and any company or Affiliate of a company in which </w:t>
            </w:r>
            <w:r w:rsidR="00E42EB2">
              <w:rPr>
                <w:rFonts w:ascii="Arial" w:hAnsi="Arial" w:cs="Arial"/>
              </w:rPr>
              <w:t xml:space="preserve">they </w:t>
            </w:r>
            <w:r w:rsidRPr="0019675B">
              <w:rPr>
                <w:rFonts w:ascii="Arial" w:hAnsi="Arial" w:cs="Arial"/>
              </w:rPr>
              <w:t xml:space="preserve">or any member of </w:t>
            </w:r>
            <w:r w:rsidR="00E42EB2">
              <w:rPr>
                <w:rFonts w:ascii="Arial" w:hAnsi="Arial" w:cs="Arial"/>
              </w:rPr>
              <w:t xml:space="preserve">their </w:t>
            </w:r>
            <w:r w:rsidRPr="0019675B">
              <w:rPr>
                <w:rFonts w:ascii="Arial" w:hAnsi="Arial" w:cs="Arial"/>
              </w:rPr>
              <w:t>immediate family controls more than 20% of the voting rights in respect of the shares of the company;</w:t>
            </w:r>
            <w:bookmarkEnd w:id="130"/>
          </w:p>
        </w:tc>
      </w:tr>
      <w:tr w:rsidR="006E7788" w14:paraId="1FC290CF" w14:textId="77777777" w:rsidTr="00123BEA">
        <w:trPr>
          <w:gridAfter w:val="1"/>
          <w:wAfter w:w="29" w:type="dxa"/>
        </w:trPr>
        <w:tc>
          <w:tcPr>
            <w:tcW w:w="2695" w:type="dxa"/>
            <w:shd w:val="clear" w:color="auto" w:fill="auto"/>
          </w:tcPr>
          <w:p w14:paraId="2E672653" w14:textId="77777777" w:rsidR="006E7788" w:rsidRDefault="006E7788" w:rsidP="006E7788">
            <w:pPr>
              <w:pStyle w:val="BodyText"/>
              <w:rPr>
                <w:rFonts w:ascii="Arial" w:hAnsi="Arial" w:cs="Arial"/>
                <w:b/>
                <w:bCs/>
              </w:rPr>
            </w:pPr>
            <w:r>
              <w:rPr>
                <w:rFonts w:ascii="Arial" w:hAnsi="Arial" w:cs="Arial"/>
                <w:b/>
                <w:bCs/>
              </w:rPr>
              <w:t>"Related Undertaking"</w:t>
            </w:r>
          </w:p>
        </w:tc>
        <w:tc>
          <w:tcPr>
            <w:tcW w:w="7625" w:type="dxa"/>
          </w:tcPr>
          <w:p w14:paraId="4635F9F2" w14:textId="77777777" w:rsidR="006E7788" w:rsidRDefault="006E7788" w:rsidP="006E7788">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6E7788" w14:paraId="22F3BC1A" w14:textId="77777777" w:rsidTr="00123BEA">
        <w:trPr>
          <w:gridAfter w:val="1"/>
          <w:wAfter w:w="29" w:type="dxa"/>
        </w:trPr>
        <w:tc>
          <w:tcPr>
            <w:tcW w:w="2695" w:type="dxa"/>
            <w:shd w:val="clear" w:color="auto" w:fill="auto"/>
          </w:tcPr>
          <w:p w14:paraId="68FD997B" w14:textId="77777777" w:rsidR="006E7788" w:rsidRDefault="006E7788" w:rsidP="006E7788">
            <w:pPr>
              <w:pStyle w:val="BodyText"/>
              <w:rPr>
                <w:rFonts w:ascii="Arial" w:hAnsi="Arial" w:cs="Arial"/>
                <w:b/>
                <w:bCs/>
              </w:rPr>
            </w:pPr>
            <w:r>
              <w:rPr>
                <w:rFonts w:ascii="Arial" w:hAnsi="Arial" w:cs="Arial"/>
                <w:b/>
                <w:bCs/>
              </w:rPr>
              <w:t>"Release Date"</w:t>
            </w:r>
          </w:p>
          <w:p w14:paraId="063A0B27" w14:textId="59EAF364" w:rsidR="005303DE" w:rsidRDefault="005F710D" w:rsidP="006E7788">
            <w:pPr>
              <w:pStyle w:val="BodyText"/>
              <w:rPr>
                <w:rFonts w:ascii="Arial" w:hAnsi="Arial" w:cs="Arial"/>
                <w:b/>
                <w:bCs/>
              </w:rPr>
            </w:pPr>
            <w:r w:rsidRPr="005F710D">
              <w:rPr>
                <w:rFonts w:ascii="Arial" w:hAnsi="Arial" w:cs="Arial"/>
                <w:b/>
                <w:bCs/>
              </w:rPr>
              <w:t>“Relevant Embedded Power Station”</w:t>
            </w:r>
          </w:p>
        </w:tc>
        <w:tc>
          <w:tcPr>
            <w:tcW w:w="7625" w:type="dxa"/>
          </w:tcPr>
          <w:p w14:paraId="4C0C5E08" w14:textId="77777777" w:rsidR="006E7788" w:rsidRDefault="006E7788" w:rsidP="006E7788">
            <w:pPr>
              <w:pStyle w:val="BodyText"/>
              <w:jc w:val="both"/>
              <w:rPr>
                <w:rFonts w:ascii="Arial" w:hAnsi="Arial" w:cs="Arial"/>
                <w:b/>
                <w:i/>
              </w:rPr>
            </w:pPr>
            <w:r>
              <w:rPr>
                <w:rFonts w:ascii="Arial" w:hAnsi="Arial" w:cs="Arial"/>
              </w:rPr>
              <w:t>as defined in Paragraph 2.22.2;</w:t>
            </w:r>
            <w:r>
              <w:rPr>
                <w:rFonts w:ascii="Arial" w:hAnsi="Arial" w:cs="Arial"/>
                <w:b/>
                <w:i/>
              </w:rPr>
              <w:t xml:space="preserve"> </w:t>
            </w:r>
          </w:p>
          <w:p w14:paraId="1180385E" w14:textId="77777777" w:rsidR="00387189" w:rsidRPr="00387189" w:rsidRDefault="00387189" w:rsidP="00387189">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387189" w:rsidRPr="00387189" w:rsidRDefault="00387189" w:rsidP="00387189">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387189" w:rsidRDefault="00387189" w:rsidP="00387189">
            <w:pPr>
              <w:pStyle w:val="BodyText"/>
              <w:jc w:val="both"/>
              <w:rPr>
                <w:rFonts w:ascii="Arial" w:hAnsi="Arial" w:cs="Arial"/>
              </w:rPr>
            </w:pPr>
            <w:r w:rsidRPr="00387189">
              <w:rPr>
                <w:rFonts w:ascii="Arial" w:hAnsi="Arial" w:cs="Arial"/>
                <w:b/>
              </w:rPr>
              <w:t>Power Station</w:t>
            </w:r>
            <w:r w:rsidRPr="00387189">
              <w:rPr>
                <w:rFonts w:ascii="Arial" w:hAnsi="Arial" w:cs="Arial"/>
              </w:rPr>
              <w:t xml:space="preserve"> or an </w:t>
            </w:r>
            <w:r w:rsidRPr="00387189">
              <w:rPr>
                <w:rFonts w:ascii="Arial" w:hAnsi="Arial" w:cs="Arial"/>
                <w:b/>
              </w:rPr>
              <w:t>Embedded Large Power Station;</w:t>
            </w:r>
          </w:p>
        </w:tc>
      </w:tr>
      <w:tr w:rsidR="006E7788" w14:paraId="43C67D02" w14:textId="77777777" w:rsidTr="00123BEA">
        <w:trPr>
          <w:gridAfter w:val="1"/>
          <w:wAfter w:w="29" w:type="dxa"/>
          <w:trHeight w:val="336"/>
        </w:trPr>
        <w:tc>
          <w:tcPr>
            <w:tcW w:w="2695" w:type="dxa"/>
            <w:shd w:val="clear" w:color="auto" w:fill="auto"/>
          </w:tcPr>
          <w:p w14:paraId="7B83E5D1" w14:textId="77777777" w:rsidR="006E7788" w:rsidRDefault="006E7788" w:rsidP="006E7788">
            <w:pPr>
              <w:spacing w:after="240"/>
              <w:rPr>
                <w:rFonts w:ascii="Arial" w:hAnsi="Arial" w:cs="Arial"/>
                <w:b/>
                <w:bCs/>
              </w:rPr>
            </w:pPr>
            <w:r>
              <w:rPr>
                <w:rFonts w:ascii="Arial" w:hAnsi="Arial" w:cs="Arial"/>
                <w:b/>
                <w:bCs/>
              </w:rPr>
              <w:t>"Relevant Embedded Medium Power Station"</w:t>
            </w:r>
          </w:p>
        </w:tc>
        <w:tc>
          <w:tcPr>
            <w:tcW w:w="7625" w:type="dxa"/>
          </w:tcPr>
          <w:p w14:paraId="0E1481DC" w14:textId="77777777" w:rsidR="006E7788" w:rsidRDefault="006E7788" w:rsidP="006E7788">
            <w:pPr>
              <w:spacing w:after="240"/>
              <w:jc w:val="both"/>
              <w:rPr>
                <w:rFonts w:ascii="Arial" w:hAnsi="Arial" w:cs="Arial"/>
              </w:rPr>
            </w:pPr>
            <w:r>
              <w:rPr>
                <w:rFonts w:ascii="Arial" w:hAnsi="Arial" w:cs="Arial"/>
                <w:snapToGrid w:val="0"/>
              </w:rPr>
              <w:t xml:space="preserve">an </w:t>
            </w:r>
            <w:r>
              <w:rPr>
                <w:rFonts w:ascii="Arial" w:hAnsi="Arial" w:cs="Arial"/>
                <w:b/>
                <w:snapToGrid w:val="0"/>
              </w:rPr>
              <w:t>Embedded</w:t>
            </w:r>
            <w:r>
              <w:rPr>
                <w:rFonts w:ascii="Arial" w:hAnsi="Arial" w:cs="Arial"/>
                <w:snapToGrid w:val="0"/>
              </w:rPr>
              <w:t xml:space="preserve"> </w:t>
            </w:r>
            <w:r>
              <w:rPr>
                <w:rFonts w:ascii="Arial" w:hAnsi="Arial" w:cs="Arial"/>
                <w:b/>
                <w:snapToGrid w:val="0"/>
              </w:rPr>
              <w:t>Medium Power Station</w:t>
            </w:r>
            <w:r>
              <w:rPr>
                <w:rFonts w:ascii="Arial" w:hAnsi="Arial" w:cs="Arial"/>
                <w:snapToGrid w:val="0"/>
              </w:rPr>
              <w:t xml:space="preserve">  which is an </w:t>
            </w:r>
            <w:r>
              <w:rPr>
                <w:rFonts w:ascii="Arial" w:hAnsi="Arial" w:cs="Arial"/>
                <w:b/>
                <w:snapToGrid w:val="0"/>
              </w:rPr>
              <w:t>Exempt Power Station</w:t>
            </w:r>
            <w:r>
              <w:rPr>
                <w:rFonts w:ascii="Arial" w:hAnsi="Arial" w:cs="Arial"/>
                <w:snapToGrid w:val="0"/>
              </w:rPr>
              <w:t xml:space="preserve">, and does not intend to be the subject of a </w:t>
            </w:r>
            <w:r>
              <w:rPr>
                <w:rFonts w:ascii="Arial" w:hAnsi="Arial" w:cs="Arial"/>
                <w:b/>
                <w:snapToGrid w:val="0"/>
              </w:rPr>
              <w:t>Bilateral Agreement;</w:t>
            </w:r>
          </w:p>
        </w:tc>
      </w:tr>
      <w:tr w:rsidR="006E7788" w14:paraId="025FF6C7" w14:textId="77777777" w:rsidTr="00123BEA">
        <w:trPr>
          <w:gridAfter w:val="1"/>
          <w:wAfter w:w="29" w:type="dxa"/>
        </w:trPr>
        <w:tc>
          <w:tcPr>
            <w:tcW w:w="2695" w:type="dxa"/>
            <w:shd w:val="clear" w:color="auto" w:fill="auto"/>
          </w:tcPr>
          <w:p w14:paraId="30B69663" w14:textId="77777777" w:rsidR="006E7788" w:rsidRDefault="006E7788" w:rsidP="006E7788">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7625" w:type="dxa"/>
          </w:tcPr>
          <w:p w14:paraId="67B41394" w14:textId="77777777" w:rsidR="006E7788" w:rsidRDefault="006E7788" w:rsidP="006E7788">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131" w:name="_BPDCD_138"/>
            <w:r>
              <w:rPr>
                <w:rFonts w:ascii="Arial" w:hAnsi="Arial" w:cs="Arial"/>
                <w:strike/>
                <w:snapToGrid w:val="0"/>
                <w:color w:val="FF0000"/>
              </w:rPr>
              <w:t>.</w:t>
            </w:r>
            <w:r>
              <w:rPr>
                <w:rFonts w:ascii="Arial" w:hAnsi="Arial" w:cs="Arial"/>
                <w:snapToGrid w:val="0"/>
                <w:color w:val="0000FF"/>
                <w:u w:val="double"/>
              </w:rPr>
              <w:t>;</w:t>
            </w:r>
            <w:bookmarkEnd w:id="131"/>
          </w:p>
        </w:tc>
      </w:tr>
      <w:tr w:rsidR="006E7788" w14:paraId="29B539BC" w14:textId="77777777" w:rsidTr="00123BEA">
        <w:trPr>
          <w:gridAfter w:val="1"/>
          <w:wAfter w:w="29" w:type="dxa"/>
        </w:trPr>
        <w:tc>
          <w:tcPr>
            <w:tcW w:w="2695" w:type="dxa"/>
            <w:shd w:val="clear" w:color="auto" w:fill="auto"/>
          </w:tcPr>
          <w:p w14:paraId="368AD3E3" w14:textId="77777777" w:rsidR="006E7788" w:rsidRDefault="006E7788" w:rsidP="006E7788">
            <w:pPr>
              <w:spacing w:after="240"/>
              <w:rPr>
                <w:rFonts w:ascii="Arial" w:hAnsi="Arial" w:cs="Arial"/>
                <w:b/>
                <w:bCs/>
                <w:i/>
              </w:rPr>
            </w:pPr>
            <w:r>
              <w:rPr>
                <w:rFonts w:ascii="Arial" w:hAnsi="Arial" w:cs="Arial"/>
                <w:b/>
                <w:bCs/>
              </w:rPr>
              <w:t>"Relevant Interruption"</w:t>
            </w:r>
          </w:p>
        </w:tc>
        <w:tc>
          <w:tcPr>
            <w:tcW w:w="7625" w:type="dxa"/>
          </w:tcPr>
          <w:p w14:paraId="06EF69A9" w14:textId="77777777" w:rsidR="006E7788" w:rsidRDefault="006E7788" w:rsidP="006E7788">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6E7788" w14:paraId="2FF04478" w14:textId="77777777" w:rsidTr="00123BEA">
        <w:tblPrEx>
          <w:tblCellMar>
            <w:left w:w="108" w:type="dxa"/>
            <w:right w:w="108" w:type="dxa"/>
          </w:tblCellMar>
        </w:tblPrEx>
        <w:trPr>
          <w:gridAfter w:val="1"/>
          <w:wAfter w:w="29" w:type="dxa"/>
        </w:trPr>
        <w:tc>
          <w:tcPr>
            <w:tcW w:w="2695" w:type="dxa"/>
            <w:shd w:val="clear" w:color="auto" w:fill="auto"/>
          </w:tcPr>
          <w:p w14:paraId="2874A3C3"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7625" w:type="dxa"/>
            <w:shd w:val="clear" w:color="auto" w:fill="auto"/>
          </w:tcPr>
          <w:p w14:paraId="1DBB27BD" w14:textId="77777777" w:rsidR="006E7788" w:rsidRDefault="006E7788" w:rsidP="006E7788">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3035D98" w14:textId="77777777" w:rsidTr="00123BEA">
        <w:tblPrEx>
          <w:tblCellMar>
            <w:left w:w="108" w:type="dxa"/>
            <w:right w:w="108" w:type="dxa"/>
          </w:tblCellMar>
        </w:tblPrEx>
        <w:trPr>
          <w:gridAfter w:val="1"/>
          <w:wAfter w:w="29" w:type="dxa"/>
        </w:trPr>
        <w:tc>
          <w:tcPr>
            <w:tcW w:w="2695" w:type="dxa"/>
            <w:shd w:val="clear" w:color="auto" w:fill="auto"/>
          </w:tcPr>
          <w:p w14:paraId="2F7F7C06"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7625" w:type="dxa"/>
            <w:shd w:val="clear" w:color="auto" w:fill="auto"/>
          </w:tcPr>
          <w:p w14:paraId="48C5B025" w14:textId="77777777" w:rsidR="006E7788" w:rsidRDefault="006E7788" w:rsidP="006E7788">
            <w:pPr>
              <w:pStyle w:val="BodyText"/>
              <w:tabs>
                <w:tab w:val="center" w:pos="4513"/>
              </w:tabs>
              <w:jc w:val="both"/>
              <w:rPr>
                <w:rFonts w:ascii="Arial" w:hAnsi="Arial" w:cs="Arial"/>
              </w:rPr>
            </w:pPr>
            <w:r>
              <w:rPr>
                <w:rFonts w:ascii="Arial" w:hAnsi="Arial" w:cs="Arial"/>
              </w:rPr>
              <w:t>as defined in Paragraph 8.16.10(a);</w:t>
            </w:r>
          </w:p>
        </w:tc>
      </w:tr>
      <w:tr w:rsidR="006E7788" w14:paraId="784CEC83" w14:textId="77777777" w:rsidTr="00123BEA">
        <w:trPr>
          <w:gridAfter w:val="1"/>
          <w:wAfter w:w="29" w:type="dxa"/>
        </w:trPr>
        <w:tc>
          <w:tcPr>
            <w:tcW w:w="2695" w:type="dxa"/>
            <w:shd w:val="clear" w:color="auto" w:fill="auto"/>
          </w:tcPr>
          <w:p w14:paraId="132A8E7A" w14:textId="77777777" w:rsidR="006E7788" w:rsidRDefault="006E7788" w:rsidP="006E7788">
            <w:pPr>
              <w:pStyle w:val="BodyText"/>
              <w:rPr>
                <w:rFonts w:ascii="Arial" w:hAnsi="Arial" w:cs="Arial"/>
                <w:b/>
                <w:bCs/>
              </w:rPr>
            </w:pPr>
            <w:r>
              <w:rPr>
                <w:rFonts w:ascii="Arial" w:hAnsi="Arial" w:cs="Arial"/>
                <w:b/>
                <w:bCs/>
              </w:rPr>
              <w:t>"Relevant Transmission Licensee"</w:t>
            </w:r>
          </w:p>
        </w:tc>
        <w:tc>
          <w:tcPr>
            <w:tcW w:w="7625" w:type="dxa"/>
          </w:tcPr>
          <w:p w14:paraId="62A89444" w14:textId="77777777" w:rsidR="006E7788" w:rsidRDefault="006E7788" w:rsidP="006E7788">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6E7788" w14:paraId="18DDED2A" w14:textId="77777777" w:rsidTr="00123BEA">
        <w:trPr>
          <w:gridAfter w:val="1"/>
          <w:wAfter w:w="29" w:type="dxa"/>
        </w:trPr>
        <w:tc>
          <w:tcPr>
            <w:tcW w:w="2695" w:type="dxa"/>
            <w:shd w:val="clear" w:color="auto" w:fill="auto"/>
          </w:tcPr>
          <w:p w14:paraId="3A1A4870" w14:textId="77777777" w:rsidR="006E7788" w:rsidRDefault="006E7788" w:rsidP="006E7788">
            <w:pPr>
              <w:pStyle w:val="BodyText"/>
              <w:rPr>
                <w:rFonts w:ascii="Arial" w:hAnsi="Arial" w:cs="Arial"/>
                <w:b/>
                <w:bCs/>
              </w:rPr>
            </w:pPr>
            <w:r>
              <w:rPr>
                <w:rFonts w:ascii="Arial" w:hAnsi="Arial" w:cs="Arial"/>
                <w:b/>
                <w:bCs/>
              </w:rPr>
              <w:lastRenderedPageBreak/>
              <w:t>"Remote Transmission Assets"</w:t>
            </w:r>
          </w:p>
        </w:tc>
        <w:tc>
          <w:tcPr>
            <w:tcW w:w="7625" w:type="dxa"/>
          </w:tcPr>
          <w:p w14:paraId="1D59CB6E"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6E7788" w14:paraId="0F446128" w14:textId="77777777" w:rsidTr="00123BEA">
        <w:trPr>
          <w:gridAfter w:val="1"/>
          <w:wAfter w:w="29" w:type="dxa"/>
        </w:trPr>
        <w:tc>
          <w:tcPr>
            <w:tcW w:w="2695" w:type="dxa"/>
            <w:shd w:val="clear" w:color="auto" w:fill="auto"/>
          </w:tcPr>
          <w:p w14:paraId="14E03290" w14:textId="77777777" w:rsidR="006E7788" w:rsidRDefault="006E7788" w:rsidP="006E7788">
            <w:pPr>
              <w:pStyle w:val="BodyText"/>
              <w:rPr>
                <w:rFonts w:ascii="Arial" w:hAnsi="Arial" w:cs="Arial"/>
                <w:b/>
                <w:bCs/>
              </w:rPr>
            </w:pPr>
            <w:r>
              <w:rPr>
                <w:rFonts w:ascii="Arial" w:hAnsi="Arial" w:cs="Arial"/>
                <w:b/>
                <w:bCs/>
              </w:rPr>
              <w:t>"Replacement Period"</w:t>
            </w:r>
          </w:p>
        </w:tc>
        <w:tc>
          <w:tcPr>
            <w:tcW w:w="7625" w:type="dxa"/>
          </w:tcPr>
          <w:p w14:paraId="78006AAB"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6E7788" w:rsidRDefault="006E7788" w:rsidP="006E7788">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6E7788" w:rsidRDefault="006E7788" w:rsidP="006E7788">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6E7788" w14:paraId="3031CDAB" w14:textId="77777777" w:rsidTr="00123BEA">
        <w:trPr>
          <w:gridAfter w:val="1"/>
          <w:wAfter w:w="29" w:type="dxa"/>
        </w:trPr>
        <w:tc>
          <w:tcPr>
            <w:tcW w:w="2695" w:type="dxa"/>
            <w:shd w:val="clear" w:color="auto" w:fill="auto"/>
          </w:tcPr>
          <w:p w14:paraId="4D4FF873" w14:textId="77777777" w:rsidR="006E7788" w:rsidRDefault="006E7788" w:rsidP="006E7788">
            <w:pPr>
              <w:pStyle w:val="BodyText"/>
              <w:rPr>
                <w:rFonts w:ascii="Arial" w:hAnsi="Arial" w:cs="Arial"/>
                <w:b/>
                <w:bCs/>
              </w:rPr>
            </w:pPr>
            <w:r>
              <w:rPr>
                <w:rFonts w:ascii="Arial" w:hAnsi="Arial" w:cs="Arial"/>
                <w:b/>
                <w:bCs/>
              </w:rPr>
              <w:t>"Reported Period(s) of Increase"</w:t>
            </w:r>
          </w:p>
        </w:tc>
        <w:tc>
          <w:tcPr>
            <w:tcW w:w="7625" w:type="dxa"/>
          </w:tcPr>
          <w:p w14:paraId="0FFB211B" w14:textId="0B949D73" w:rsidR="006E7788" w:rsidRDefault="006E7788" w:rsidP="006E7788">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00A414FC" w:rsidRPr="008C19D0">
              <w:rPr>
                <w:rFonts w:ascii="Arial" w:hAnsi="Arial" w:cs="Arial"/>
                <w:bCs/>
              </w:rPr>
              <w:t>and/or</w:t>
            </w:r>
            <w:r w:rsidR="008C19D0">
              <w:rPr>
                <w:rFonts w:ascii="Arial" w:hAnsi="Arial" w:cs="Arial"/>
                <w:b/>
              </w:rPr>
              <w:t xml:space="preserve"> </w:t>
            </w:r>
            <w:r w:rsidR="008C19D0">
              <w:rPr>
                <w:rFonts w:ascii="Arial" w:hAnsi="Arial" w:cs="Arial"/>
                <w:b/>
                <w:bCs/>
              </w:rPr>
              <w:t xml:space="preserve">FDSC </w:t>
            </w:r>
            <w:r w:rsidR="008C19D0">
              <w:rPr>
                <w:rFonts w:ascii="Arial" w:hAnsi="Arial" w:cs="Arial"/>
              </w:rPr>
              <w:t xml:space="preserve">and/or </w:t>
            </w:r>
            <w:r w:rsidR="008C19D0">
              <w:rPr>
                <w:rFonts w:ascii="Arial" w:hAnsi="Arial" w:cs="Arial"/>
                <w:b/>
                <w:bCs/>
              </w:rPr>
              <w:t xml:space="preserve">Unmetered Supply </w:t>
            </w:r>
            <w:r w:rsidR="00F15756">
              <w:rPr>
                <w:rFonts w:ascii="Arial" w:hAnsi="Arial" w:cs="Arial"/>
                <w:b/>
                <w:bCs/>
              </w:rPr>
              <w:t xml:space="preserve">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w:t>
            </w:r>
            <w:r w:rsidR="001C2C3A">
              <w:rPr>
                <w:rFonts w:ascii="Arial" w:hAnsi="Arial" w:cs="Arial"/>
              </w:rPr>
              <w:t>3</w:t>
            </w:r>
            <w:r>
              <w:rPr>
                <w:rFonts w:ascii="Arial" w:hAnsi="Arial" w:cs="Arial"/>
              </w:rPr>
              <w:t>.7</w:t>
            </w:r>
            <w:r w:rsidR="001C2C3A">
              <w:rPr>
                <w:rFonts w:ascii="Arial" w:hAnsi="Arial" w:cs="Arial"/>
              </w:rPr>
              <w:t>,</w:t>
            </w:r>
            <w:r>
              <w:rPr>
                <w:rFonts w:ascii="Arial" w:hAnsi="Arial" w:cs="Arial"/>
              </w:rPr>
              <w:t xml:space="preserve"> </w:t>
            </w:r>
            <w:r w:rsidR="001C2C3A">
              <w:rPr>
                <w:rFonts w:ascii="Arial" w:hAnsi="Arial" w:cs="Arial"/>
              </w:rPr>
              <w:t>pa</w:t>
            </w:r>
            <w:r>
              <w:rPr>
                <w:rFonts w:ascii="Arial" w:hAnsi="Arial" w:cs="Arial"/>
              </w:rPr>
              <w:t>ragraph 3.2</w:t>
            </w:r>
            <w:r w:rsidR="00332DB7">
              <w:rPr>
                <w:rFonts w:ascii="Arial" w:hAnsi="Arial" w:cs="Arial"/>
              </w:rPr>
              <w:t>3</w:t>
            </w:r>
            <w:r>
              <w:rPr>
                <w:rFonts w:ascii="Arial" w:hAnsi="Arial" w:cs="Arial"/>
              </w:rPr>
              <w:t>.8</w:t>
            </w:r>
            <w:r w:rsidR="00332DB7">
              <w:rPr>
                <w:rFonts w:ascii="Arial" w:hAnsi="Arial" w:cs="Arial"/>
                <w:color w:val="0000FF"/>
              </w:rPr>
              <w:t xml:space="preserve"> </w:t>
            </w:r>
            <w:r w:rsidR="00332DB7" w:rsidRPr="00332DB7">
              <w:rPr>
                <w:rFonts w:ascii="Arial" w:hAnsi="Arial" w:cs="Arial"/>
              </w:rPr>
              <w:t>or paragraph 3.23.8A</w:t>
            </w:r>
          </w:p>
        </w:tc>
      </w:tr>
      <w:tr w:rsidR="006E7788" w14:paraId="3B92A012" w14:textId="77777777" w:rsidTr="00123BEA">
        <w:trPr>
          <w:gridAfter w:val="1"/>
          <w:wAfter w:w="29" w:type="dxa"/>
        </w:trPr>
        <w:tc>
          <w:tcPr>
            <w:tcW w:w="2695" w:type="dxa"/>
            <w:shd w:val="clear" w:color="auto" w:fill="auto"/>
          </w:tcPr>
          <w:p w14:paraId="01ABF031" w14:textId="77777777" w:rsidR="006E7788" w:rsidRDefault="006E7788" w:rsidP="006E7788">
            <w:pPr>
              <w:pStyle w:val="BodyText"/>
              <w:rPr>
                <w:rFonts w:ascii="Arial" w:hAnsi="Arial" w:cs="Arial"/>
                <w:b/>
                <w:bCs/>
              </w:rPr>
            </w:pPr>
            <w:r>
              <w:rPr>
                <w:rFonts w:ascii="Arial" w:hAnsi="Arial" w:cs="Arial"/>
                <w:b/>
                <w:bCs/>
                <w:snapToGrid w:val="0"/>
              </w:rPr>
              <w:t>"Request for a Statement of Works"</w:t>
            </w:r>
          </w:p>
        </w:tc>
        <w:tc>
          <w:tcPr>
            <w:tcW w:w="7625" w:type="dxa"/>
          </w:tcPr>
          <w:p w14:paraId="3C2A3DD3" w14:textId="355ED5D4" w:rsidR="006E7788" w:rsidRDefault="006E7788" w:rsidP="006E7788">
            <w:pPr>
              <w:pStyle w:val="BodyText"/>
              <w:jc w:val="both"/>
              <w:rPr>
                <w:rFonts w:ascii="Arial" w:hAnsi="Arial" w:cs="Arial"/>
              </w:rPr>
            </w:pPr>
            <w:r>
              <w:rPr>
                <w:rFonts w:ascii="Arial" w:hAnsi="Arial" w:cs="Arial"/>
                <w:snapToGrid w:val="0"/>
              </w:rPr>
              <w:t xml:space="preserve">a request in the form or substantially in the form set out in </w:t>
            </w:r>
            <w:r w:rsidRPr="00387189">
              <w:rPr>
                <w:rFonts w:ascii="Arial" w:hAnsi="Arial" w:cs="Arial"/>
                <w:b/>
                <w:bCs/>
                <w:snapToGrid w:val="0"/>
              </w:rPr>
              <w:t xml:space="preserve">Exhibit </w:t>
            </w:r>
            <w:r w:rsidR="00C632AB">
              <w:rPr>
                <w:rFonts w:ascii="Arial" w:hAnsi="Arial" w:cs="Arial"/>
                <w:b/>
                <w:bCs/>
                <w:snapToGrid w:val="0"/>
              </w:rPr>
              <w:t>U</w:t>
            </w:r>
            <w:r>
              <w:rPr>
                <w:rFonts w:ascii="Arial" w:hAnsi="Arial" w:cs="Arial"/>
                <w:snapToGrid w:val="0"/>
              </w:rPr>
              <w:t xml:space="preserve"> to the </w:t>
            </w:r>
            <w:r>
              <w:rPr>
                <w:rFonts w:ascii="Arial" w:hAnsi="Arial" w:cs="Arial"/>
                <w:b/>
                <w:snapToGrid w:val="0"/>
              </w:rPr>
              <w:t>CUSC</w:t>
            </w:r>
            <w:bookmarkStart w:id="132" w:name="_BPDCD_140"/>
            <w:r w:rsidRPr="0019675B">
              <w:rPr>
                <w:rFonts w:ascii="Arial" w:hAnsi="Arial" w:cs="Arial"/>
                <w:snapToGrid w:val="0"/>
                <w:color w:val="0000FF"/>
              </w:rPr>
              <w:t>;</w:t>
            </w:r>
            <w:bookmarkEnd w:id="132"/>
          </w:p>
        </w:tc>
      </w:tr>
      <w:tr w:rsidR="006E7788" w14:paraId="10D5DBA6" w14:textId="77777777" w:rsidTr="00123BEA">
        <w:trPr>
          <w:gridAfter w:val="1"/>
          <w:wAfter w:w="29" w:type="dxa"/>
        </w:trPr>
        <w:tc>
          <w:tcPr>
            <w:tcW w:w="2695" w:type="dxa"/>
            <w:shd w:val="clear" w:color="auto" w:fill="auto"/>
          </w:tcPr>
          <w:p w14:paraId="0313A9E9" w14:textId="77777777" w:rsidR="006E7788" w:rsidRDefault="006E7788" w:rsidP="006E7788">
            <w:pPr>
              <w:spacing w:after="240"/>
              <w:rPr>
                <w:rFonts w:ascii="Arial" w:hAnsi="Arial" w:cs="Arial"/>
                <w:b/>
                <w:bCs/>
                <w:i/>
                <w:snapToGrid w:val="0"/>
              </w:rPr>
            </w:pPr>
            <w:r>
              <w:rPr>
                <w:rFonts w:ascii="Arial" w:hAnsi="Arial" w:cs="Arial"/>
                <w:b/>
                <w:bCs/>
              </w:rPr>
              <w:t>"Request for a STTEC Authorisation"</w:t>
            </w:r>
          </w:p>
        </w:tc>
        <w:tc>
          <w:tcPr>
            <w:tcW w:w="7625" w:type="dxa"/>
          </w:tcPr>
          <w:p w14:paraId="2469FB2E" w14:textId="77777777" w:rsidR="006E7788" w:rsidRPr="0019675B" w:rsidRDefault="006E7788" w:rsidP="006E7788">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133" w:name="_BPDCD_141"/>
            <w:r w:rsidRPr="0019675B">
              <w:rPr>
                <w:rFonts w:ascii="Arial" w:hAnsi="Arial" w:cs="Arial"/>
              </w:rPr>
              <w:t>;</w:t>
            </w:r>
            <w:bookmarkEnd w:id="133"/>
          </w:p>
        </w:tc>
      </w:tr>
      <w:tr w:rsidR="006E7788" w14:paraId="5D5A2366" w14:textId="77777777" w:rsidTr="00123BEA">
        <w:trPr>
          <w:gridAfter w:val="1"/>
          <w:wAfter w:w="29" w:type="dxa"/>
        </w:trPr>
        <w:tc>
          <w:tcPr>
            <w:tcW w:w="2695" w:type="dxa"/>
            <w:shd w:val="clear" w:color="auto" w:fill="auto"/>
          </w:tcPr>
          <w:p w14:paraId="775821CE" w14:textId="77777777" w:rsidR="006E7788" w:rsidRDefault="006E7788" w:rsidP="006E7788">
            <w:pPr>
              <w:pStyle w:val="BodyText"/>
              <w:rPr>
                <w:rFonts w:ascii="Arial" w:hAnsi="Arial" w:cs="Arial"/>
                <w:b/>
                <w:bCs/>
              </w:rPr>
            </w:pPr>
            <w:r>
              <w:rPr>
                <w:rFonts w:ascii="Arial" w:hAnsi="Arial" w:cs="Arial"/>
                <w:b/>
                <w:bCs/>
              </w:rPr>
              <w:t>"Requested LDTEC"</w:t>
            </w:r>
          </w:p>
        </w:tc>
        <w:tc>
          <w:tcPr>
            <w:tcW w:w="7625" w:type="dxa"/>
          </w:tcPr>
          <w:p w14:paraId="0B15C603" w14:textId="77777777" w:rsidR="006E7788" w:rsidRPr="0019675B" w:rsidRDefault="006E7788" w:rsidP="006E7788">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134" w:name="_BPDCD_142"/>
            <w:r w:rsidRPr="0019675B">
              <w:rPr>
                <w:rFonts w:ascii="Arial" w:hAnsi="Arial" w:cs="Arial"/>
                <w:lang w:val="en-US"/>
              </w:rPr>
              <w:t>;</w:t>
            </w:r>
            <w:bookmarkEnd w:id="134"/>
          </w:p>
        </w:tc>
      </w:tr>
      <w:tr w:rsidR="006E7788" w14:paraId="5589F294" w14:textId="77777777" w:rsidTr="00123BEA">
        <w:trPr>
          <w:gridAfter w:val="1"/>
          <w:wAfter w:w="29" w:type="dxa"/>
        </w:trPr>
        <w:tc>
          <w:tcPr>
            <w:tcW w:w="2695" w:type="dxa"/>
            <w:shd w:val="clear" w:color="auto" w:fill="auto"/>
          </w:tcPr>
          <w:p w14:paraId="660CF6B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"Required Amount"</w:t>
            </w:r>
          </w:p>
        </w:tc>
        <w:tc>
          <w:tcPr>
            <w:tcW w:w="7625" w:type="dxa"/>
          </w:tcPr>
          <w:p w14:paraId="1A62A61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rPr>
              <w:t>as defined in Paragraph 2.21.2(c);</w:t>
            </w:r>
          </w:p>
        </w:tc>
      </w:tr>
      <w:tr w:rsidR="006E7788" w14:paraId="67B678FC" w14:textId="77777777" w:rsidTr="00123BEA">
        <w:trPr>
          <w:gridAfter w:val="1"/>
          <w:wAfter w:w="29" w:type="dxa"/>
        </w:trPr>
        <w:tc>
          <w:tcPr>
            <w:tcW w:w="2695" w:type="dxa"/>
            <w:shd w:val="clear" w:color="auto" w:fill="auto"/>
          </w:tcPr>
          <w:p w14:paraId="282C0324" w14:textId="77777777" w:rsidR="006E7788" w:rsidRDefault="006E7788" w:rsidP="006E7788">
            <w:pPr>
              <w:pStyle w:val="BodyText"/>
              <w:rPr>
                <w:rFonts w:ascii="Arial" w:hAnsi="Arial" w:cs="Arial"/>
                <w:b/>
                <w:bCs/>
              </w:rPr>
            </w:pPr>
            <w:r>
              <w:rPr>
                <w:rFonts w:ascii="Arial" w:hAnsi="Arial" w:cs="Arial"/>
                <w:b/>
                <w:bCs/>
              </w:rPr>
              <w:t>"Required Sovereign Credit Rating"</w:t>
            </w:r>
          </w:p>
        </w:tc>
        <w:tc>
          <w:tcPr>
            <w:tcW w:w="7625" w:type="dxa"/>
          </w:tcPr>
          <w:p w14:paraId="3B813AB8" w14:textId="77777777" w:rsidR="006E7788" w:rsidRDefault="006E7788" w:rsidP="006E7788">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6E7788" w14:paraId="134B9D9C" w14:textId="77777777" w:rsidTr="00123BEA">
        <w:trPr>
          <w:gridAfter w:val="1"/>
          <w:wAfter w:w="29" w:type="dxa"/>
        </w:trPr>
        <w:tc>
          <w:tcPr>
            <w:tcW w:w="2695" w:type="dxa"/>
            <w:shd w:val="clear" w:color="auto" w:fill="auto"/>
          </w:tcPr>
          <w:p w14:paraId="5E4C5B13" w14:textId="77777777" w:rsidR="006E7788" w:rsidRDefault="006E7788" w:rsidP="006E7788">
            <w:pPr>
              <w:pStyle w:val="BodyText"/>
              <w:rPr>
                <w:rFonts w:ascii="Arial" w:hAnsi="Arial" w:cs="Arial"/>
                <w:b/>
                <w:bCs/>
              </w:rPr>
            </w:pPr>
            <w:r>
              <w:rPr>
                <w:rFonts w:ascii="Arial" w:hAnsi="Arial" w:cs="Arial"/>
                <w:b/>
                <w:bCs/>
              </w:rPr>
              <w:t>"Required Standard"</w:t>
            </w:r>
          </w:p>
        </w:tc>
        <w:tc>
          <w:tcPr>
            <w:tcW w:w="7625" w:type="dxa"/>
          </w:tcPr>
          <w:p w14:paraId="324EC796" w14:textId="77777777" w:rsidR="006E7788" w:rsidRDefault="006E7788" w:rsidP="006E7788">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6E7788" w14:paraId="51B34159" w14:textId="77777777" w:rsidTr="00123BEA">
        <w:trPr>
          <w:gridAfter w:val="1"/>
          <w:wAfter w:w="29" w:type="dxa"/>
        </w:trPr>
        <w:tc>
          <w:tcPr>
            <w:tcW w:w="2695" w:type="dxa"/>
            <w:shd w:val="clear" w:color="auto" w:fill="auto"/>
          </w:tcPr>
          <w:p w14:paraId="5B4667FD" w14:textId="77777777" w:rsidR="006E7788" w:rsidRDefault="006E7788" w:rsidP="006E7788">
            <w:pPr>
              <w:pStyle w:val="BodyText"/>
              <w:rPr>
                <w:rFonts w:ascii="Arial" w:hAnsi="Arial" w:cs="Arial"/>
                <w:b/>
                <w:bCs/>
              </w:rPr>
            </w:pPr>
            <w:r>
              <w:rPr>
                <w:rFonts w:ascii="Arial" w:hAnsi="Arial" w:cs="Arial"/>
                <w:b/>
                <w:bCs/>
              </w:rPr>
              <w:t>"Requirements"</w:t>
            </w:r>
          </w:p>
          <w:p w14:paraId="02F54C64" w14:textId="77777777" w:rsidR="00985C23" w:rsidRDefault="00985C23" w:rsidP="006E7788">
            <w:pPr>
              <w:pStyle w:val="BodyText"/>
              <w:rPr>
                <w:rFonts w:ascii="Arial" w:hAnsi="Arial" w:cs="Arial"/>
                <w:b/>
                <w:bCs/>
              </w:rPr>
            </w:pPr>
          </w:p>
          <w:p w14:paraId="30A6A6FA" w14:textId="77777777" w:rsidR="00985C23" w:rsidRDefault="00985C23" w:rsidP="006E7788">
            <w:pPr>
              <w:pStyle w:val="BodyText"/>
              <w:rPr>
                <w:rFonts w:ascii="Arial" w:hAnsi="Arial" w:cs="Arial"/>
                <w:b/>
                <w:bCs/>
              </w:rPr>
            </w:pPr>
          </w:p>
          <w:p w14:paraId="06D0CC4F" w14:textId="77777777" w:rsidR="00985C23" w:rsidRDefault="00985C23" w:rsidP="006E7788">
            <w:pPr>
              <w:pStyle w:val="BodyText"/>
              <w:rPr>
                <w:rFonts w:ascii="Arial" w:hAnsi="Arial" w:cs="Arial"/>
                <w:b/>
                <w:bCs/>
              </w:rPr>
            </w:pPr>
          </w:p>
          <w:p w14:paraId="49B2D8CA" w14:textId="77777777" w:rsidR="00985C23" w:rsidRDefault="00985C23" w:rsidP="006E7788">
            <w:pPr>
              <w:pStyle w:val="BodyText"/>
              <w:rPr>
                <w:rFonts w:ascii="Arial" w:hAnsi="Arial" w:cs="Arial"/>
                <w:b/>
                <w:bCs/>
              </w:rPr>
            </w:pPr>
          </w:p>
          <w:p w14:paraId="7087C881" w14:textId="77777777" w:rsidR="00985C23" w:rsidRDefault="00985C23" w:rsidP="006E7788">
            <w:pPr>
              <w:pStyle w:val="BodyText"/>
              <w:rPr>
                <w:rFonts w:ascii="Arial" w:hAnsi="Arial" w:cs="Arial"/>
                <w:b/>
                <w:bCs/>
              </w:rPr>
            </w:pPr>
          </w:p>
          <w:p w14:paraId="11999EFB" w14:textId="77777777" w:rsidR="00985C23" w:rsidRDefault="00985C23" w:rsidP="006E7788">
            <w:pPr>
              <w:pStyle w:val="BodyText"/>
              <w:rPr>
                <w:rFonts w:ascii="Arial" w:hAnsi="Arial" w:cs="Arial"/>
                <w:b/>
                <w:bCs/>
              </w:rPr>
            </w:pPr>
          </w:p>
          <w:p w14:paraId="126D991D" w14:textId="77777777" w:rsidR="00985C23" w:rsidRDefault="00985C23" w:rsidP="006E7788">
            <w:pPr>
              <w:pStyle w:val="BodyText"/>
              <w:rPr>
                <w:rFonts w:ascii="Arial" w:hAnsi="Arial" w:cs="Arial"/>
                <w:b/>
                <w:bCs/>
              </w:rPr>
            </w:pPr>
          </w:p>
          <w:p w14:paraId="7F67F483" w14:textId="77777777" w:rsidR="00985C23" w:rsidRDefault="00985C23" w:rsidP="006E7788">
            <w:pPr>
              <w:pStyle w:val="BodyText"/>
              <w:rPr>
                <w:rFonts w:ascii="Arial" w:hAnsi="Arial" w:cs="Arial"/>
                <w:b/>
                <w:bCs/>
              </w:rPr>
            </w:pPr>
          </w:p>
          <w:p w14:paraId="1F2D4B43" w14:textId="77777777" w:rsidR="00985C23" w:rsidRDefault="00985C23" w:rsidP="006E7788">
            <w:pPr>
              <w:pStyle w:val="BodyText"/>
              <w:rPr>
                <w:rFonts w:ascii="Arial" w:hAnsi="Arial" w:cs="Arial"/>
                <w:b/>
                <w:bCs/>
              </w:rPr>
            </w:pPr>
          </w:p>
          <w:p w14:paraId="32185359" w14:textId="77777777" w:rsidR="00985C23" w:rsidRDefault="00985C23" w:rsidP="006E7788">
            <w:pPr>
              <w:pStyle w:val="BodyText"/>
              <w:rPr>
                <w:rFonts w:ascii="Arial" w:hAnsi="Arial" w:cs="Arial"/>
                <w:b/>
                <w:bCs/>
              </w:rPr>
            </w:pPr>
          </w:p>
          <w:p w14:paraId="350DA922" w14:textId="77777777" w:rsidR="009D15BA" w:rsidRDefault="009D15BA" w:rsidP="009D15BA">
            <w:pPr>
              <w:pStyle w:val="BodyText"/>
              <w:rPr>
                <w:rFonts w:ascii="Arial" w:hAnsi="Arial" w:cs="Arial"/>
                <w:b/>
                <w:bCs/>
              </w:rPr>
            </w:pPr>
          </w:p>
          <w:p w14:paraId="56EA3486" w14:textId="6A425B24" w:rsidR="00985C23" w:rsidRDefault="00985C23" w:rsidP="00A604BC">
            <w:pPr>
              <w:pStyle w:val="BodyText"/>
              <w:rPr>
                <w:rFonts w:ascii="Arial" w:hAnsi="Arial" w:cs="Arial"/>
                <w:b/>
                <w:bCs/>
              </w:rPr>
            </w:pPr>
          </w:p>
        </w:tc>
        <w:tc>
          <w:tcPr>
            <w:tcW w:w="7625" w:type="dxa"/>
          </w:tcPr>
          <w:p w14:paraId="71EDE420" w14:textId="77777777" w:rsidR="006E7788" w:rsidRDefault="006E7788" w:rsidP="006E7788">
            <w:pPr>
              <w:spacing w:after="240"/>
              <w:jc w:val="both"/>
              <w:rPr>
                <w:rFonts w:ascii="Arial" w:hAnsi="Arial" w:cs="Arial"/>
              </w:rPr>
            </w:pPr>
            <w:r>
              <w:rPr>
                <w:rFonts w:ascii="Arial" w:hAnsi="Arial" w:cs="Arial"/>
              </w:rPr>
              <w:lastRenderedPageBreak/>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lastRenderedPageBreak/>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6E7788" w:rsidRPr="009D15BA" w:rsidRDefault="006E7788" w:rsidP="006E7788">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C2C8531" w14:textId="6B9B0492" w:rsidR="009D15BA" w:rsidRPr="009D15BA" w:rsidRDefault="006E7788" w:rsidP="009D15BA">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135" w:name="_BPDCD_143"/>
            <w:r w:rsidRPr="009D15BA">
              <w:rPr>
                <w:rFonts w:ascii="Arial" w:hAnsi="Arial" w:cs="Arial"/>
              </w:rPr>
              <w:t>;</w:t>
            </w:r>
            <w:bookmarkEnd w:id="135"/>
          </w:p>
          <w:p w14:paraId="623CCDE2" w14:textId="484D15AD" w:rsidR="00541A2E" w:rsidRDefault="00541A2E" w:rsidP="00BA71A6">
            <w:pPr>
              <w:pStyle w:val="BodyText"/>
              <w:tabs>
                <w:tab w:val="left" w:pos="2"/>
              </w:tabs>
              <w:ind w:left="720"/>
              <w:jc w:val="both"/>
              <w:rPr>
                <w:rFonts w:ascii="Arial" w:hAnsi="Arial" w:cs="Arial"/>
                <w:b/>
                <w:i/>
              </w:rPr>
            </w:pPr>
          </w:p>
        </w:tc>
      </w:tr>
      <w:tr w:rsidR="009E5B36" w14:paraId="21DDAED4" w14:textId="77777777" w:rsidTr="00123BEA">
        <w:trPr>
          <w:gridAfter w:val="1"/>
          <w:wAfter w:w="29" w:type="dxa"/>
        </w:trPr>
        <w:tc>
          <w:tcPr>
            <w:tcW w:w="2695" w:type="dxa"/>
            <w:shd w:val="clear" w:color="auto" w:fill="auto"/>
          </w:tcPr>
          <w:p w14:paraId="7D58329B" w14:textId="77777777" w:rsidR="00A604BC" w:rsidRPr="006D3E84" w:rsidRDefault="00A604BC" w:rsidP="00A604BC">
            <w:pPr>
              <w:pStyle w:val="BodyText"/>
              <w:rPr>
                <w:rFonts w:ascii="Arial" w:hAnsi="Arial" w:cs="Arial"/>
                <w:b/>
                <w:bCs/>
              </w:rPr>
            </w:pPr>
            <w:r w:rsidRPr="006D3E84">
              <w:rPr>
                <w:rFonts w:ascii="Arial" w:hAnsi="Arial" w:cs="Arial"/>
                <w:b/>
                <w:bCs/>
              </w:rPr>
              <w:lastRenderedPageBreak/>
              <w:t>"</w:t>
            </w:r>
            <w:r w:rsidRPr="006D3E84">
              <w:rPr>
                <w:rFonts w:ascii="Arial" w:hAnsi="Arial" w:cs="Arial"/>
                <w:b/>
                <w:sz w:val="24"/>
              </w:rPr>
              <w:t xml:space="preserve"> Residual </w:t>
            </w:r>
            <w:r w:rsidRPr="001C24DF">
              <w:rPr>
                <w:rFonts w:ascii="Arial" w:hAnsi="Arial" w:cs="Arial"/>
                <w:b/>
                <w:szCs w:val="22"/>
              </w:rPr>
              <w:t>Charging</w:t>
            </w:r>
            <w:r w:rsidRPr="006D3E84">
              <w:rPr>
                <w:rFonts w:ascii="Arial" w:hAnsi="Arial" w:cs="Arial"/>
                <w:b/>
                <w:sz w:val="24"/>
              </w:rPr>
              <w:t xml:space="preserve"> Group”</w:t>
            </w:r>
          </w:p>
          <w:p w14:paraId="59F4F1C9" w14:textId="5088B6A8" w:rsidR="009E5B36" w:rsidRDefault="009E5B36" w:rsidP="006E7788">
            <w:pPr>
              <w:pStyle w:val="BodyText"/>
              <w:rPr>
                <w:rFonts w:ascii="Arial" w:hAnsi="Arial" w:cs="Arial"/>
                <w:b/>
                <w:bCs/>
              </w:rPr>
            </w:pPr>
          </w:p>
        </w:tc>
        <w:tc>
          <w:tcPr>
            <w:tcW w:w="7625" w:type="dxa"/>
          </w:tcPr>
          <w:p w14:paraId="040D8333" w14:textId="77777777" w:rsidR="00A604BC" w:rsidRPr="006D3E84" w:rsidRDefault="00A604BC" w:rsidP="00A604BC">
            <w:pPr>
              <w:pStyle w:val="NoSpacing"/>
              <w:rPr>
                <w:rFonts w:ascii="Arial" w:hAnsi="Arial" w:cs="Arial"/>
                <w:sz w:val="24"/>
                <w:szCs w:val="24"/>
              </w:rPr>
            </w:pPr>
            <w:r w:rsidRPr="006D3E84">
              <w:rPr>
                <w:rFonts w:ascii="Arial" w:hAnsi="Arial" w:cs="Arial"/>
              </w:rPr>
              <w:t xml:space="preserve">a </w:t>
            </w:r>
            <w:r w:rsidRPr="006D3E84">
              <w:rPr>
                <w:rFonts w:ascii="Arial" w:hAnsi="Arial" w:cs="Arial"/>
                <w:sz w:val="24"/>
                <w:szCs w:val="24"/>
              </w:rPr>
              <w:t xml:space="preserve">group of </w:t>
            </w:r>
            <w:r w:rsidRPr="006D3E84">
              <w:rPr>
                <w:rFonts w:ascii="Arial" w:hAnsi="Arial" w:cs="Arial"/>
                <w:b/>
                <w:sz w:val="24"/>
                <w:szCs w:val="24"/>
              </w:rPr>
              <w:t xml:space="preserve">Final Demand Sites </w:t>
            </w:r>
            <w:r w:rsidRPr="006D3E84">
              <w:rPr>
                <w:rFonts w:ascii="Arial" w:hAnsi="Arial" w:cs="Arial"/>
                <w:sz w:val="24"/>
                <w:szCs w:val="24"/>
              </w:rPr>
              <w:t xml:space="preserve">or </w:t>
            </w:r>
            <w:r w:rsidRPr="006D3E84">
              <w:rPr>
                <w:rFonts w:ascii="Arial" w:hAnsi="Arial" w:cs="Arial"/>
                <w:b/>
                <w:sz w:val="24"/>
                <w:szCs w:val="24"/>
              </w:rPr>
              <w:t>Unmetered Supplies</w:t>
            </w:r>
            <w:r w:rsidRPr="006D3E84">
              <w:rPr>
                <w:rFonts w:ascii="Arial" w:hAnsi="Arial" w:cs="Arial"/>
                <w:sz w:val="24"/>
                <w:szCs w:val="24"/>
              </w:rPr>
              <w:t xml:space="preserve"> with similar connection characteristics for which </w:t>
            </w:r>
            <w:r w:rsidRPr="006D3E84">
              <w:rPr>
                <w:rFonts w:ascii="Arial" w:hAnsi="Arial" w:cs="Arial"/>
                <w:b/>
                <w:sz w:val="24"/>
                <w:szCs w:val="24"/>
              </w:rPr>
              <w:t>Charging Bands</w:t>
            </w:r>
            <w:r w:rsidRPr="006D3E84">
              <w:rPr>
                <w:rFonts w:ascii="Arial" w:hAnsi="Arial" w:cs="Arial"/>
                <w:sz w:val="24"/>
                <w:szCs w:val="24"/>
              </w:rPr>
              <w:t xml:space="preserve"> may or may not be set for the purposes of recovering the revenue related to the </w:t>
            </w:r>
            <w:r w:rsidRPr="006D3E84">
              <w:rPr>
                <w:rFonts w:ascii="Arial" w:hAnsi="Arial" w:cs="Arial"/>
                <w:b/>
                <w:sz w:val="24"/>
                <w:szCs w:val="24"/>
              </w:rPr>
              <w:t>Transmission Demand Residual</w:t>
            </w:r>
            <w:r w:rsidRPr="006D3E84">
              <w:rPr>
                <w:rFonts w:ascii="Arial" w:hAnsi="Arial" w:cs="Arial"/>
                <w:sz w:val="24"/>
                <w:szCs w:val="24"/>
              </w:rPr>
              <w:t xml:space="preserve">. The list of </w:t>
            </w:r>
            <w:r w:rsidRPr="006D3E84">
              <w:rPr>
                <w:rFonts w:ascii="Arial" w:hAnsi="Arial" w:cs="Arial"/>
                <w:b/>
                <w:sz w:val="24"/>
                <w:szCs w:val="24"/>
              </w:rPr>
              <w:t>Residual Charging Groups</w:t>
            </w:r>
            <w:r w:rsidRPr="006D3E84">
              <w:rPr>
                <w:rFonts w:ascii="Arial" w:hAnsi="Arial" w:cs="Arial"/>
                <w:sz w:val="24"/>
                <w:szCs w:val="24"/>
              </w:rPr>
              <w:t xml:space="preserve"> are;</w:t>
            </w:r>
          </w:p>
          <w:p w14:paraId="156EEE8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Domestic, </w:t>
            </w:r>
          </w:p>
          <w:p w14:paraId="5BC28BCF"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No Maximum Import Capacity (LV No MIC), </w:t>
            </w:r>
          </w:p>
          <w:p w14:paraId="517A7650"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with Maximum Import Capacity (LV MIC), </w:t>
            </w:r>
          </w:p>
          <w:p w14:paraId="6219CD67"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High Voltage (HV), </w:t>
            </w:r>
          </w:p>
          <w:p w14:paraId="12E9C94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Extra High Voltage (EHV),</w:t>
            </w:r>
          </w:p>
          <w:p w14:paraId="7D26CDAF" w14:textId="77777777" w:rsidR="00537C7F" w:rsidRDefault="00A604BC" w:rsidP="00537C7F">
            <w:pPr>
              <w:pStyle w:val="NoSpacing"/>
              <w:numPr>
                <w:ilvl w:val="0"/>
                <w:numId w:val="51"/>
              </w:numPr>
              <w:rPr>
                <w:rFonts w:ascii="Arial" w:hAnsi="Arial" w:cs="Arial"/>
                <w:sz w:val="24"/>
                <w:szCs w:val="24"/>
              </w:rPr>
            </w:pPr>
            <w:r w:rsidRPr="006D3E84">
              <w:rPr>
                <w:rFonts w:ascii="Arial" w:hAnsi="Arial" w:cs="Arial"/>
                <w:sz w:val="24"/>
                <w:szCs w:val="24"/>
              </w:rPr>
              <w:t>Transmission</w:t>
            </w:r>
          </w:p>
          <w:p w14:paraId="24EC8CAE" w14:textId="54ADB4CC" w:rsidR="009E5B36" w:rsidRPr="00537C7F" w:rsidRDefault="00A604BC" w:rsidP="00537C7F">
            <w:pPr>
              <w:pStyle w:val="NoSpacing"/>
              <w:numPr>
                <w:ilvl w:val="0"/>
                <w:numId w:val="51"/>
              </w:numPr>
              <w:rPr>
                <w:rFonts w:ascii="Arial" w:hAnsi="Arial" w:cs="Arial"/>
                <w:sz w:val="24"/>
                <w:szCs w:val="24"/>
              </w:rPr>
            </w:pPr>
            <w:r w:rsidRPr="00537C7F">
              <w:rPr>
                <w:rFonts w:ascii="Arial" w:hAnsi="Arial" w:cs="Arial"/>
                <w:sz w:val="24"/>
              </w:rPr>
              <w:t>Unmetered Supplies (UMS);</w:t>
            </w:r>
            <w:r w:rsidR="00537C7F">
              <w:rPr>
                <w:rFonts w:ascii="Arial" w:hAnsi="Arial" w:cs="Arial"/>
                <w:sz w:val="24"/>
              </w:rPr>
              <w:br/>
            </w:r>
          </w:p>
        </w:tc>
      </w:tr>
      <w:tr w:rsidR="006E7788" w14:paraId="61D514B6" w14:textId="77777777" w:rsidTr="00123BEA">
        <w:trPr>
          <w:gridAfter w:val="1"/>
          <w:wAfter w:w="29" w:type="dxa"/>
        </w:trPr>
        <w:tc>
          <w:tcPr>
            <w:tcW w:w="2695" w:type="dxa"/>
            <w:shd w:val="clear" w:color="auto" w:fill="auto"/>
          </w:tcPr>
          <w:p w14:paraId="64DEE2E6" w14:textId="77777777" w:rsidR="006E7788" w:rsidRDefault="006E7788" w:rsidP="006E7788">
            <w:pPr>
              <w:pStyle w:val="BodyText"/>
              <w:rPr>
                <w:rFonts w:ascii="Arial" w:hAnsi="Arial" w:cs="Arial"/>
                <w:b/>
                <w:bCs/>
              </w:rPr>
            </w:pPr>
            <w:r>
              <w:rPr>
                <w:rFonts w:ascii="Arial" w:hAnsi="Arial" w:cs="Arial"/>
                <w:b/>
                <w:bCs/>
              </w:rPr>
              <w:t>"Resigning Alternate Member"</w:t>
            </w:r>
          </w:p>
        </w:tc>
        <w:tc>
          <w:tcPr>
            <w:tcW w:w="7625" w:type="dxa"/>
          </w:tcPr>
          <w:p w14:paraId="55B37D27" w14:textId="77777777" w:rsidR="006E7788" w:rsidRPr="0019675B" w:rsidRDefault="006E7788" w:rsidP="006E7788">
            <w:pPr>
              <w:tabs>
                <w:tab w:val="left" w:pos="425"/>
              </w:tabs>
              <w:spacing w:after="240"/>
              <w:ind w:left="425" w:hanging="425"/>
              <w:jc w:val="both"/>
              <w:rPr>
                <w:rFonts w:ascii="Arial" w:hAnsi="Arial" w:cs="Arial"/>
              </w:rPr>
            </w:pPr>
            <w:bookmarkStart w:id="136" w:name="_BPDCD_144"/>
            <w:r w:rsidRPr="0019675B">
              <w:rPr>
                <w:rFonts w:ascii="Arial" w:hAnsi="Arial" w:cs="Arial"/>
              </w:rPr>
              <w:t>as</w:t>
            </w:r>
            <w:r w:rsidRPr="0019675B">
              <w:rPr>
                <w:rFonts w:ascii="Arial" w:hAnsi="Arial" w:cs="Arial"/>
                <w:color w:val="0000FF"/>
              </w:rPr>
              <w:t xml:space="preserve"> </w:t>
            </w:r>
            <w:bookmarkEnd w:id="136"/>
            <w:r w:rsidRPr="0019675B">
              <w:rPr>
                <w:rFonts w:ascii="Arial" w:hAnsi="Arial" w:cs="Arial"/>
              </w:rPr>
              <w:t>defined in Paragraph 8A.4.1.3</w:t>
            </w:r>
            <w:bookmarkStart w:id="137" w:name="_BPDCD_145"/>
            <w:r w:rsidRPr="0019675B">
              <w:rPr>
                <w:rFonts w:ascii="Arial" w:hAnsi="Arial" w:cs="Arial"/>
              </w:rPr>
              <w:t>;</w:t>
            </w:r>
            <w:bookmarkEnd w:id="137"/>
          </w:p>
        </w:tc>
      </w:tr>
      <w:tr w:rsidR="006E7788" w14:paraId="020C019C" w14:textId="77777777" w:rsidTr="00123BEA">
        <w:trPr>
          <w:gridAfter w:val="1"/>
          <w:wAfter w:w="29" w:type="dxa"/>
        </w:trPr>
        <w:tc>
          <w:tcPr>
            <w:tcW w:w="2695" w:type="dxa"/>
            <w:shd w:val="clear" w:color="auto" w:fill="auto"/>
          </w:tcPr>
          <w:p w14:paraId="46887843" w14:textId="77777777" w:rsidR="006E7788" w:rsidRDefault="006E7788" w:rsidP="006E7788">
            <w:pPr>
              <w:pStyle w:val="BodyText"/>
              <w:rPr>
                <w:rFonts w:ascii="Arial" w:hAnsi="Arial" w:cs="Arial"/>
                <w:b/>
                <w:bCs/>
              </w:rPr>
            </w:pPr>
            <w:r>
              <w:rPr>
                <w:rFonts w:ascii="Arial" w:hAnsi="Arial" w:cs="Arial"/>
                <w:b/>
                <w:bCs/>
              </w:rPr>
              <w:t>"Resigning Panel Member"</w:t>
            </w:r>
          </w:p>
        </w:tc>
        <w:tc>
          <w:tcPr>
            <w:tcW w:w="7625" w:type="dxa"/>
          </w:tcPr>
          <w:p w14:paraId="7C7A7CA0" w14:textId="77777777" w:rsidR="006E7788" w:rsidRDefault="006E7788" w:rsidP="006E7788">
            <w:pPr>
              <w:pStyle w:val="BodyText"/>
              <w:jc w:val="both"/>
              <w:rPr>
                <w:rFonts w:ascii="Arial" w:hAnsi="Arial" w:cs="Arial"/>
              </w:rPr>
            </w:pPr>
            <w:r>
              <w:rPr>
                <w:rFonts w:ascii="Arial" w:hAnsi="Arial" w:cs="Arial"/>
              </w:rPr>
              <w:t>as defined in Paragraph 8A.4.1</w:t>
            </w:r>
            <w:bookmarkStart w:id="138" w:name="_BPDCD_146"/>
            <w:r w:rsidRPr="0019675B">
              <w:rPr>
                <w:rFonts w:ascii="Arial" w:hAnsi="Arial" w:cs="Arial"/>
              </w:rPr>
              <w:t>;</w:t>
            </w:r>
            <w:bookmarkEnd w:id="138"/>
          </w:p>
        </w:tc>
      </w:tr>
      <w:tr w:rsidR="006E7788" w14:paraId="1CCF5579" w14:textId="77777777" w:rsidTr="00123BEA">
        <w:trPr>
          <w:gridAfter w:val="1"/>
          <w:wAfter w:w="29" w:type="dxa"/>
        </w:trPr>
        <w:tc>
          <w:tcPr>
            <w:tcW w:w="2695" w:type="dxa"/>
            <w:shd w:val="clear" w:color="auto" w:fill="auto"/>
          </w:tcPr>
          <w:p w14:paraId="21A67E56" w14:textId="77777777" w:rsidR="006E7788" w:rsidRDefault="006E7788" w:rsidP="006E7788">
            <w:pPr>
              <w:pStyle w:val="BodyText"/>
              <w:rPr>
                <w:rFonts w:ascii="Arial" w:hAnsi="Arial" w:cs="Arial"/>
                <w:b/>
                <w:bCs/>
              </w:rPr>
            </w:pPr>
            <w:r>
              <w:rPr>
                <w:rFonts w:ascii="Arial" w:hAnsi="Arial" w:cs="Arial"/>
                <w:b/>
                <w:bCs/>
              </w:rPr>
              <w:t>"Response"</w:t>
            </w:r>
          </w:p>
        </w:tc>
        <w:tc>
          <w:tcPr>
            <w:tcW w:w="7625" w:type="dxa"/>
          </w:tcPr>
          <w:p w14:paraId="0B4979B9" w14:textId="77777777" w:rsidR="006E7788" w:rsidRDefault="006E7788" w:rsidP="006E7788">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6E7788" w14:paraId="0830CAF9" w14:textId="77777777" w:rsidTr="00123BEA">
        <w:trPr>
          <w:gridAfter w:val="1"/>
          <w:wAfter w:w="29" w:type="dxa"/>
        </w:trPr>
        <w:tc>
          <w:tcPr>
            <w:tcW w:w="2695" w:type="dxa"/>
            <w:shd w:val="clear" w:color="auto" w:fill="auto"/>
          </w:tcPr>
          <w:p w14:paraId="590EBD53" w14:textId="77777777" w:rsidR="006E7788" w:rsidRDefault="006E7788" w:rsidP="006E7788">
            <w:pPr>
              <w:pStyle w:val="BodyText"/>
              <w:rPr>
                <w:rFonts w:ascii="Arial" w:hAnsi="Arial" w:cs="Arial"/>
                <w:b/>
                <w:bCs/>
              </w:rPr>
            </w:pPr>
            <w:r>
              <w:rPr>
                <w:rFonts w:ascii="Arial" w:hAnsi="Arial" w:cs="Arial"/>
                <w:b/>
                <w:bCs/>
              </w:rPr>
              <w:t>"Response Energy Payment"</w:t>
            </w:r>
          </w:p>
        </w:tc>
        <w:tc>
          <w:tcPr>
            <w:tcW w:w="7625" w:type="dxa"/>
          </w:tcPr>
          <w:p w14:paraId="2582061A" w14:textId="77777777" w:rsidR="006E7788" w:rsidRDefault="006E7788" w:rsidP="006E7788">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6E7788" w14:paraId="1C337815" w14:textId="77777777" w:rsidTr="00123BEA">
        <w:trPr>
          <w:gridAfter w:val="1"/>
          <w:wAfter w:w="29" w:type="dxa"/>
        </w:trPr>
        <w:tc>
          <w:tcPr>
            <w:tcW w:w="2695" w:type="dxa"/>
            <w:shd w:val="clear" w:color="auto" w:fill="auto"/>
          </w:tcPr>
          <w:p w14:paraId="52E7566C" w14:textId="77777777" w:rsidR="006E7788" w:rsidRDefault="006E7788" w:rsidP="006E7788">
            <w:pPr>
              <w:pStyle w:val="BodyText"/>
              <w:rPr>
                <w:rFonts w:ascii="Arial" w:hAnsi="Arial" w:cs="Arial"/>
                <w:b/>
                <w:bCs/>
              </w:rPr>
            </w:pPr>
            <w:r>
              <w:rPr>
                <w:rFonts w:ascii="Arial" w:hAnsi="Arial" w:cs="Arial"/>
                <w:b/>
                <w:bCs/>
              </w:rPr>
              <w:t>"Restricted Export Level Payment"</w:t>
            </w:r>
          </w:p>
        </w:tc>
        <w:tc>
          <w:tcPr>
            <w:tcW w:w="7625" w:type="dxa"/>
          </w:tcPr>
          <w:p w14:paraId="0FEB4E45" w14:textId="77777777" w:rsidR="006E7788" w:rsidRDefault="006E7788" w:rsidP="006E7788">
            <w:pPr>
              <w:pStyle w:val="BodyText"/>
              <w:jc w:val="both"/>
              <w:rPr>
                <w:rFonts w:ascii="Arial" w:hAnsi="Arial" w:cs="Arial"/>
              </w:rPr>
            </w:pPr>
            <w:r>
              <w:rPr>
                <w:rFonts w:ascii="Arial" w:hAnsi="Arial" w:cs="Arial"/>
              </w:rPr>
              <w:t xml:space="preserve">in respect of each Restricted Export Level Period, the payment for each day comprised within the Restricted Export Level Period or (where the Restricted </w:t>
            </w:r>
            <w:r>
              <w:rPr>
                <w:rFonts w:ascii="Arial" w:hAnsi="Arial" w:cs="Arial"/>
              </w:rPr>
              <w:lastRenderedPageBreak/>
              <w:t>Export Level Period starts or ends during a day) part of a day calculated as follows:</w:t>
            </w:r>
          </w:p>
          <w:p w14:paraId="51266928" w14:textId="77777777" w:rsidR="006E7788" w:rsidRDefault="006E7788" w:rsidP="006E7788">
            <w:pPr>
              <w:pStyle w:val="BodyText"/>
              <w:jc w:val="both"/>
              <w:rPr>
                <w:rFonts w:ascii="Arial" w:hAnsi="Arial" w:cs="Arial"/>
              </w:rPr>
            </w:pPr>
            <w:bookmarkStart w:id="139" w:name="_DV_C139"/>
            <w:r>
              <w:rPr>
                <w:rFonts w:ascii="Arial" w:hAnsi="Arial" w:cs="Arial"/>
              </w:rPr>
              <w:t>The higher of:</w:t>
            </w:r>
            <w:bookmarkEnd w:id="139"/>
          </w:p>
          <w:p w14:paraId="499D174C" w14:textId="77777777" w:rsidR="006E7788" w:rsidRDefault="006E7788" w:rsidP="006E7788">
            <w:pPr>
              <w:pStyle w:val="BodyText"/>
              <w:jc w:val="both"/>
              <w:rPr>
                <w:rFonts w:ascii="Arial" w:hAnsi="Arial" w:cs="Arial"/>
              </w:rPr>
            </w:pPr>
            <w:bookmarkStart w:id="140"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141" w:name="_DV_C141"/>
            <w:bookmarkEnd w:id="140"/>
          </w:p>
          <w:p w14:paraId="2A938A70" w14:textId="77777777" w:rsidR="006E7788" w:rsidRDefault="006E7788" w:rsidP="006E7788">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141"/>
          </w:p>
          <w:p w14:paraId="7932BDA1" w14:textId="77777777" w:rsidR="006E7788" w:rsidRDefault="006E7788" w:rsidP="006E7788">
            <w:pPr>
              <w:pStyle w:val="BodyText"/>
              <w:jc w:val="both"/>
              <w:rPr>
                <w:rFonts w:ascii="Arial" w:hAnsi="Arial" w:cs="Arial"/>
              </w:rPr>
            </w:pPr>
            <w:bookmarkStart w:id="142" w:name="_DV_C142"/>
            <w:r>
              <w:rPr>
                <w:rFonts w:ascii="Arial" w:hAnsi="Arial" w:cs="Arial"/>
              </w:rPr>
              <w:t>A or B are then multiplied by:</w:t>
            </w:r>
            <w:bookmarkEnd w:id="142"/>
          </w:p>
          <w:p w14:paraId="2AA1CC9D" w14:textId="77777777" w:rsidR="006E7788" w:rsidRDefault="006E7788" w:rsidP="006E7788">
            <w:pPr>
              <w:pStyle w:val="BodyText"/>
              <w:jc w:val="both"/>
              <w:rPr>
                <w:rFonts w:ascii="Arial" w:hAnsi="Arial" w:cs="Arial"/>
              </w:rPr>
            </w:pPr>
            <w:bookmarkStart w:id="143" w:name="_DV_C143"/>
            <w:r>
              <w:rPr>
                <w:rFonts w:ascii="Arial" w:hAnsi="Arial" w:cs="Arial"/>
              </w:rPr>
              <w:t>the MW arrived at after deducting from the Transmission Entry Capacity for the Connection Site the Restricted MW Export Level;</w:t>
            </w:r>
            <w:bookmarkEnd w:id="143"/>
          </w:p>
        </w:tc>
      </w:tr>
      <w:tr w:rsidR="006E7788" w14:paraId="36499F13" w14:textId="77777777" w:rsidTr="00123BEA">
        <w:trPr>
          <w:gridAfter w:val="1"/>
          <w:wAfter w:w="29" w:type="dxa"/>
        </w:trPr>
        <w:tc>
          <w:tcPr>
            <w:tcW w:w="2695" w:type="dxa"/>
            <w:shd w:val="clear" w:color="auto" w:fill="auto"/>
          </w:tcPr>
          <w:p w14:paraId="7D927752" w14:textId="575C4CA4" w:rsidR="006E7788" w:rsidRDefault="006E7788" w:rsidP="006E7788">
            <w:pPr>
              <w:spacing w:after="240"/>
              <w:rPr>
                <w:rFonts w:ascii="Arial" w:hAnsi="Arial" w:cs="Arial"/>
                <w:b/>
                <w:bCs/>
              </w:rPr>
            </w:pPr>
            <w:bookmarkStart w:id="144" w:name="_DV_C137"/>
            <w:r>
              <w:rPr>
                <w:rFonts w:ascii="Arial" w:hAnsi="Arial" w:cs="Arial"/>
                <w:b/>
                <w:bCs/>
              </w:rPr>
              <w:lastRenderedPageBreak/>
              <w:t>"Restricted Export Level Period"</w:t>
            </w:r>
            <w:bookmarkEnd w:id="144"/>
          </w:p>
        </w:tc>
        <w:tc>
          <w:tcPr>
            <w:tcW w:w="7625" w:type="dxa"/>
          </w:tcPr>
          <w:p w14:paraId="76F87FBE" w14:textId="77777777" w:rsidR="006E7788" w:rsidRDefault="006E7788" w:rsidP="006E7788">
            <w:pPr>
              <w:spacing w:after="240"/>
              <w:rPr>
                <w:rFonts w:ascii="Arial" w:hAnsi="Arial" w:cs="Arial"/>
              </w:rPr>
            </w:pPr>
            <w:bookmarkStart w:id="145" w:name="_DV_C138"/>
            <w:r>
              <w:rPr>
                <w:rFonts w:ascii="Arial" w:hAnsi="Arial" w:cs="Arial"/>
              </w:rPr>
              <w:t>as defined in Paragraph 4.2A.4(b)(ii);</w:t>
            </w:r>
            <w:bookmarkEnd w:id="145"/>
          </w:p>
        </w:tc>
      </w:tr>
      <w:tr w:rsidR="006E7788" w14:paraId="4F12EA54" w14:textId="77777777" w:rsidTr="00123BEA">
        <w:trPr>
          <w:gridAfter w:val="1"/>
          <w:wAfter w:w="29" w:type="dxa"/>
        </w:trPr>
        <w:tc>
          <w:tcPr>
            <w:tcW w:w="2695" w:type="dxa"/>
            <w:shd w:val="clear" w:color="auto" w:fill="auto"/>
          </w:tcPr>
          <w:p w14:paraId="416869E7" w14:textId="627DE57F" w:rsidR="006E7788" w:rsidRDefault="006E7788" w:rsidP="006E7788">
            <w:pPr>
              <w:spacing w:after="240"/>
              <w:rPr>
                <w:rFonts w:ascii="Arial" w:hAnsi="Arial" w:cs="Arial"/>
                <w:b/>
                <w:bCs/>
              </w:rPr>
            </w:pPr>
            <w:bookmarkStart w:id="146" w:name="_DV_C144"/>
            <w:r>
              <w:rPr>
                <w:rFonts w:ascii="Arial" w:hAnsi="Arial" w:cs="Arial"/>
                <w:b/>
                <w:bCs/>
              </w:rPr>
              <w:t>"Restricted MW Export Level"</w:t>
            </w:r>
            <w:bookmarkEnd w:id="146"/>
          </w:p>
        </w:tc>
        <w:tc>
          <w:tcPr>
            <w:tcW w:w="7625" w:type="dxa"/>
          </w:tcPr>
          <w:p w14:paraId="5DB3A021" w14:textId="77777777" w:rsidR="006E7788" w:rsidRDefault="006E7788" w:rsidP="006E7788">
            <w:pPr>
              <w:spacing w:after="240"/>
              <w:rPr>
                <w:rFonts w:ascii="Arial" w:hAnsi="Arial" w:cs="Arial"/>
              </w:rPr>
            </w:pPr>
            <w:bookmarkStart w:id="147" w:name="_DV_C145"/>
            <w:r>
              <w:rPr>
                <w:rFonts w:ascii="Arial" w:hAnsi="Arial" w:cs="Arial"/>
              </w:rPr>
              <w:t>as defined in Paragraph 4.2A.2.1(c)(i);</w:t>
            </w:r>
            <w:bookmarkEnd w:id="147"/>
          </w:p>
        </w:tc>
      </w:tr>
      <w:tr w:rsidR="006E7788" w14:paraId="0B984F66" w14:textId="77777777" w:rsidTr="00123BEA">
        <w:trPr>
          <w:gridAfter w:val="1"/>
          <w:wAfter w:w="29" w:type="dxa"/>
        </w:trPr>
        <w:tc>
          <w:tcPr>
            <w:tcW w:w="2695" w:type="dxa"/>
            <w:shd w:val="clear" w:color="auto" w:fill="auto"/>
          </w:tcPr>
          <w:p w14:paraId="23B47847" w14:textId="77777777" w:rsidR="006E7788" w:rsidRDefault="006E7788" w:rsidP="006E7788">
            <w:pPr>
              <w:pStyle w:val="BodyText"/>
              <w:rPr>
                <w:rFonts w:ascii="Arial" w:hAnsi="Arial" w:cs="Arial"/>
                <w:b/>
                <w:bCs/>
                <w:color w:val="000000"/>
                <w:w w:val="0"/>
              </w:rPr>
            </w:pPr>
            <w:bookmarkStart w:id="148" w:name="_DV_C146"/>
            <w:r>
              <w:rPr>
                <w:rFonts w:ascii="Arial" w:hAnsi="Arial" w:cs="Arial"/>
                <w:b/>
                <w:bCs/>
                <w:color w:val="000000"/>
                <w:w w:val="0"/>
              </w:rPr>
              <w:t>"Restrictions on Availability"</w:t>
            </w:r>
          </w:p>
          <w:bookmarkEnd w:id="148"/>
          <w:p w14:paraId="5D76F483" w14:textId="77777777" w:rsidR="006E7788" w:rsidRDefault="006E7788" w:rsidP="006E7788">
            <w:pPr>
              <w:pStyle w:val="BodyText"/>
              <w:rPr>
                <w:rFonts w:ascii="Arial" w:hAnsi="Arial" w:cs="Arial"/>
                <w:b/>
                <w:bCs/>
                <w:color w:val="000000"/>
                <w:w w:val="0"/>
              </w:rPr>
            </w:pPr>
          </w:p>
        </w:tc>
        <w:tc>
          <w:tcPr>
            <w:tcW w:w="7625" w:type="dxa"/>
          </w:tcPr>
          <w:p w14:paraId="378F32B0" w14:textId="77777777" w:rsidR="006E7788" w:rsidRDefault="006E7788" w:rsidP="006E7788">
            <w:pPr>
              <w:pStyle w:val="BodyText"/>
              <w:spacing w:line="240" w:lineRule="atLeast"/>
              <w:rPr>
                <w:rFonts w:ascii="Arial" w:hAnsi="Arial" w:cs="Arial"/>
                <w:color w:val="000000"/>
                <w:w w:val="0"/>
              </w:rPr>
            </w:pPr>
            <w:bookmarkStart w:id="149"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149"/>
          </w:p>
        </w:tc>
      </w:tr>
      <w:tr w:rsidR="006E7788" w14:paraId="5C97CB93" w14:textId="77777777" w:rsidTr="00D1552F">
        <w:trPr>
          <w:gridAfter w:val="1"/>
          <w:wAfter w:w="29" w:type="dxa"/>
          <w:trHeight w:val="1560"/>
        </w:trPr>
        <w:tc>
          <w:tcPr>
            <w:tcW w:w="2695" w:type="dxa"/>
            <w:shd w:val="clear" w:color="auto" w:fill="auto"/>
          </w:tcPr>
          <w:p w14:paraId="72A64F61" w14:textId="77777777" w:rsidR="006E7788" w:rsidRDefault="006E7788" w:rsidP="006E7788">
            <w:pPr>
              <w:pStyle w:val="BodyText"/>
              <w:rPr>
                <w:rFonts w:ascii="Arial" w:hAnsi="Arial" w:cs="Arial"/>
                <w:b/>
                <w:bCs/>
              </w:rPr>
            </w:pPr>
            <w:r>
              <w:rPr>
                <w:rFonts w:ascii="Arial" w:hAnsi="Arial" w:cs="Arial"/>
                <w:b/>
                <w:bCs/>
              </w:rPr>
              <w:t>"Retail Price Index"</w:t>
            </w:r>
          </w:p>
          <w:p w14:paraId="491F0F8B" w14:textId="77777777" w:rsidR="00650014" w:rsidRDefault="00650014" w:rsidP="006E7788">
            <w:pPr>
              <w:pStyle w:val="BodyText"/>
              <w:rPr>
                <w:rFonts w:ascii="Arial" w:hAnsi="Arial" w:cs="Arial"/>
                <w:b/>
                <w:bCs/>
              </w:rPr>
            </w:pPr>
          </w:p>
          <w:p w14:paraId="7DB3FC84" w14:textId="77777777" w:rsidR="00650014" w:rsidRDefault="00650014" w:rsidP="006E7788">
            <w:pPr>
              <w:pStyle w:val="BodyText"/>
              <w:rPr>
                <w:rFonts w:ascii="Arial" w:hAnsi="Arial" w:cs="Arial"/>
                <w:b/>
                <w:bCs/>
              </w:rPr>
            </w:pPr>
          </w:p>
          <w:p w14:paraId="69DD61BA" w14:textId="77777777" w:rsidR="00650014" w:rsidRDefault="00650014" w:rsidP="006E7788">
            <w:pPr>
              <w:pStyle w:val="BodyText"/>
              <w:rPr>
                <w:rFonts w:ascii="Arial" w:hAnsi="Arial" w:cs="Arial"/>
                <w:b/>
                <w:bCs/>
              </w:rPr>
            </w:pPr>
          </w:p>
          <w:p w14:paraId="74C5D50D" w14:textId="77777777" w:rsidR="00650014" w:rsidRDefault="00650014" w:rsidP="006E7788">
            <w:pPr>
              <w:pStyle w:val="BodyText"/>
              <w:rPr>
                <w:rFonts w:ascii="Arial" w:hAnsi="Arial" w:cs="Arial"/>
                <w:b/>
                <w:bCs/>
              </w:rPr>
            </w:pPr>
          </w:p>
          <w:p w14:paraId="509DF727" w14:textId="77777777" w:rsidR="00650014" w:rsidRDefault="00650014" w:rsidP="006E7788">
            <w:pPr>
              <w:pStyle w:val="BodyText"/>
              <w:rPr>
                <w:rFonts w:ascii="Arial" w:hAnsi="Arial" w:cs="Arial"/>
                <w:b/>
                <w:bCs/>
              </w:rPr>
            </w:pPr>
          </w:p>
          <w:p w14:paraId="6E323A0A" w14:textId="77777777" w:rsidR="00650014" w:rsidRDefault="00650014" w:rsidP="006E7788">
            <w:pPr>
              <w:pStyle w:val="BodyText"/>
              <w:rPr>
                <w:rFonts w:ascii="Arial" w:hAnsi="Arial" w:cs="Arial"/>
                <w:b/>
                <w:bCs/>
              </w:rPr>
            </w:pPr>
          </w:p>
          <w:p w14:paraId="74450AAA" w14:textId="77777777" w:rsidR="00650014" w:rsidRDefault="00650014" w:rsidP="006E7788">
            <w:pPr>
              <w:pStyle w:val="BodyText"/>
              <w:rPr>
                <w:rFonts w:ascii="Arial" w:hAnsi="Arial" w:cs="Arial"/>
                <w:b/>
                <w:bCs/>
              </w:rPr>
            </w:pPr>
          </w:p>
          <w:p w14:paraId="658AABC4" w14:textId="77777777" w:rsidR="00650014" w:rsidRDefault="00650014" w:rsidP="006E7788">
            <w:pPr>
              <w:pStyle w:val="BodyText"/>
              <w:rPr>
                <w:rFonts w:ascii="Arial" w:hAnsi="Arial" w:cs="Arial"/>
                <w:b/>
                <w:bCs/>
              </w:rPr>
            </w:pPr>
          </w:p>
          <w:p w14:paraId="709AE5E5" w14:textId="77777777" w:rsidR="00650014" w:rsidRDefault="00650014" w:rsidP="006E7788">
            <w:pPr>
              <w:pStyle w:val="BodyText"/>
              <w:rPr>
                <w:rFonts w:ascii="Arial" w:hAnsi="Arial" w:cs="Arial"/>
                <w:b/>
                <w:bCs/>
              </w:rPr>
            </w:pPr>
          </w:p>
          <w:p w14:paraId="5B520178" w14:textId="77777777" w:rsidR="00650014" w:rsidRDefault="00650014" w:rsidP="006E7788">
            <w:pPr>
              <w:pStyle w:val="BodyText"/>
              <w:rPr>
                <w:rFonts w:ascii="Arial" w:hAnsi="Arial" w:cs="Arial"/>
                <w:b/>
                <w:bCs/>
              </w:rPr>
            </w:pPr>
          </w:p>
          <w:p w14:paraId="6D2ABE24" w14:textId="545F1932" w:rsidR="00650014" w:rsidRDefault="00650014" w:rsidP="006E7788">
            <w:pPr>
              <w:pStyle w:val="BodyText"/>
              <w:rPr>
                <w:rFonts w:ascii="Arial" w:hAnsi="Arial" w:cs="Arial"/>
                <w:b/>
                <w:bCs/>
              </w:rPr>
            </w:pPr>
          </w:p>
        </w:tc>
        <w:tc>
          <w:tcPr>
            <w:tcW w:w="7625" w:type="dxa"/>
          </w:tcPr>
          <w:p w14:paraId="1BCD4CDD" w14:textId="77777777" w:rsidR="006E7788" w:rsidRDefault="006E7788" w:rsidP="006E7788">
            <w:pPr>
              <w:pStyle w:val="BodyText"/>
              <w:jc w:val="both"/>
              <w:rPr>
                <w:rFonts w:ascii="Arial" w:hAnsi="Arial" w:cs="Arial"/>
              </w:rPr>
            </w:pPr>
            <w:r>
              <w:rPr>
                <w:rFonts w:ascii="Arial" w:hAnsi="Arial" w:cs="Arial"/>
              </w:rPr>
              <w:lastRenderedPageBreak/>
              <w:t>the general index of retail prices published by the Office for National Statistics each month in respect of all items or:</w:t>
            </w:r>
          </w:p>
          <w:p w14:paraId="2E0A6F6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6160E0AA" w14:textId="0B5F3025" w:rsidR="00626525" w:rsidRPr="00DD6DD0" w:rsidRDefault="006E7788" w:rsidP="00D1552F">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w:t>
            </w:r>
            <w:r>
              <w:rPr>
                <w:rFonts w:ascii="Arial" w:hAnsi="Arial" w:cs="Arial"/>
              </w:rPr>
              <w:lastRenderedPageBreak/>
              <w:t xml:space="preserve">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tc>
      </w:tr>
      <w:tr w:rsidR="006E7788" w14:paraId="7BF28678" w14:textId="77777777" w:rsidTr="00123BEA">
        <w:trPr>
          <w:gridAfter w:val="1"/>
          <w:wAfter w:w="29" w:type="dxa"/>
        </w:trPr>
        <w:tc>
          <w:tcPr>
            <w:tcW w:w="2695" w:type="dxa"/>
          </w:tcPr>
          <w:p w14:paraId="46699CDF" w14:textId="77777777" w:rsidR="006E7788" w:rsidRDefault="006E7788" w:rsidP="006E7788">
            <w:pPr>
              <w:pStyle w:val="BodyText"/>
              <w:rPr>
                <w:rFonts w:ascii="Arial" w:hAnsi="Arial" w:cs="Arial"/>
                <w:b/>
                <w:bCs/>
              </w:rPr>
            </w:pPr>
            <w:r>
              <w:rPr>
                <w:rFonts w:ascii="Arial" w:hAnsi="Arial" w:cs="Arial"/>
                <w:b/>
                <w:bCs/>
              </w:rPr>
              <w:lastRenderedPageBreak/>
              <w:t>"Revised Indicative Annual HH TNUoS charge"</w:t>
            </w:r>
          </w:p>
        </w:tc>
        <w:tc>
          <w:tcPr>
            <w:tcW w:w="7625" w:type="dxa"/>
          </w:tcPr>
          <w:p w14:paraId="5CB3E203" w14:textId="77777777" w:rsidR="006E7788" w:rsidRDefault="006E7788" w:rsidP="006E7788">
            <w:pPr>
              <w:pStyle w:val="BodyText"/>
              <w:ind w:left="1" w:hanging="1"/>
              <w:jc w:val="both"/>
              <w:rPr>
                <w:rFonts w:ascii="Arial" w:hAnsi="Arial" w:cs="Arial"/>
                <w:b/>
              </w:rPr>
            </w:pPr>
            <w:r>
              <w:rPr>
                <w:rFonts w:ascii="Arial" w:hAnsi="Arial" w:cs="Arial"/>
              </w:rPr>
              <w:t>the value calculated in accordance with Appendix 2 paragraph 5</w:t>
            </w:r>
            <w:bookmarkStart w:id="150" w:name="_BPDCD_147"/>
            <w:r w:rsidRPr="0019675B">
              <w:rPr>
                <w:rFonts w:ascii="Arial" w:hAnsi="Arial" w:cs="Arial"/>
              </w:rPr>
              <w:t>;</w:t>
            </w:r>
            <w:bookmarkEnd w:id="150"/>
          </w:p>
        </w:tc>
      </w:tr>
      <w:tr w:rsidR="006E7788" w14:paraId="0CFFF37D" w14:textId="77777777" w:rsidTr="00123BEA">
        <w:trPr>
          <w:gridAfter w:val="1"/>
          <w:wAfter w:w="29" w:type="dxa"/>
        </w:trPr>
        <w:tc>
          <w:tcPr>
            <w:tcW w:w="2695" w:type="dxa"/>
          </w:tcPr>
          <w:p w14:paraId="221DB3B0" w14:textId="77777777" w:rsidR="006E7788" w:rsidRDefault="006E7788" w:rsidP="006E7788">
            <w:pPr>
              <w:pStyle w:val="BodyText"/>
              <w:rPr>
                <w:rFonts w:ascii="Arial" w:hAnsi="Arial" w:cs="Arial"/>
                <w:b/>
                <w:bCs/>
              </w:rPr>
            </w:pPr>
            <w:r>
              <w:rPr>
                <w:rFonts w:ascii="Arial" w:hAnsi="Arial" w:cs="Arial"/>
                <w:b/>
                <w:bCs/>
              </w:rPr>
              <w:t>"Revised Indicative Annual NHH TNUoS charge"</w:t>
            </w:r>
          </w:p>
        </w:tc>
        <w:tc>
          <w:tcPr>
            <w:tcW w:w="7625" w:type="dxa"/>
          </w:tcPr>
          <w:p w14:paraId="688337C8" w14:textId="77777777" w:rsidR="006E7788" w:rsidRDefault="006E7788" w:rsidP="006E7788">
            <w:pPr>
              <w:pStyle w:val="BodyText"/>
              <w:jc w:val="both"/>
              <w:rPr>
                <w:rFonts w:ascii="Arial" w:hAnsi="Arial" w:cs="Arial"/>
              </w:rPr>
            </w:pPr>
            <w:r>
              <w:rPr>
                <w:rFonts w:ascii="Arial" w:hAnsi="Arial" w:cs="Arial"/>
              </w:rPr>
              <w:t>the value calculated in accordance with Appendix 2 paragraph 8</w:t>
            </w:r>
            <w:bookmarkStart w:id="151" w:name="_BPDCD_148"/>
            <w:r w:rsidRPr="0019675B">
              <w:rPr>
                <w:rFonts w:ascii="Arial" w:hAnsi="Arial" w:cs="Arial"/>
              </w:rPr>
              <w:t>;</w:t>
            </w:r>
            <w:bookmarkEnd w:id="151"/>
          </w:p>
        </w:tc>
      </w:tr>
      <w:tr w:rsidR="006E7788" w14:paraId="4B874DE2" w14:textId="77777777" w:rsidTr="00123BEA">
        <w:trPr>
          <w:gridAfter w:val="1"/>
          <w:wAfter w:w="29" w:type="dxa"/>
        </w:trPr>
        <w:tc>
          <w:tcPr>
            <w:tcW w:w="2695" w:type="dxa"/>
          </w:tcPr>
          <w:p w14:paraId="522CB13D" w14:textId="77777777" w:rsidR="006E7788" w:rsidRDefault="006E7788" w:rsidP="006E7788">
            <w:pPr>
              <w:pStyle w:val="BodyText"/>
              <w:rPr>
                <w:rFonts w:ascii="Arial" w:hAnsi="Arial" w:cs="Arial"/>
                <w:b/>
                <w:bCs/>
              </w:rPr>
            </w:pPr>
            <w:r>
              <w:rPr>
                <w:rFonts w:ascii="Arial" w:hAnsi="Arial" w:cs="Arial"/>
                <w:b/>
              </w:rPr>
              <w:t>“Revised Proposed Implementation Date”</w:t>
            </w:r>
          </w:p>
        </w:tc>
        <w:tc>
          <w:tcPr>
            <w:tcW w:w="7625" w:type="dxa"/>
          </w:tcPr>
          <w:p w14:paraId="17985F28" w14:textId="77777777" w:rsidR="006E7788" w:rsidRDefault="006E7788" w:rsidP="006E7788">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6E7788" w14:paraId="00D8D7F6" w14:textId="77777777" w:rsidTr="00123BEA">
        <w:trPr>
          <w:gridAfter w:val="1"/>
          <w:wAfter w:w="29" w:type="dxa"/>
        </w:trPr>
        <w:tc>
          <w:tcPr>
            <w:tcW w:w="2695" w:type="dxa"/>
          </w:tcPr>
          <w:p w14:paraId="20C3B477" w14:textId="77777777" w:rsidR="006E7788" w:rsidRDefault="006E7788" w:rsidP="006E7788">
            <w:pPr>
              <w:pStyle w:val="BodyText"/>
              <w:rPr>
                <w:rFonts w:ascii="Arial" w:hAnsi="Arial" w:cs="Arial"/>
                <w:b/>
                <w:bCs/>
              </w:rPr>
            </w:pPr>
            <w:r>
              <w:rPr>
                <w:rFonts w:ascii="Arial" w:hAnsi="Arial" w:cs="Arial"/>
                <w:b/>
                <w:bCs/>
              </w:rPr>
              <w:t xml:space="preserve"> "Safety Coordinator(s)"</w:t>
            </w:r>
          </w:p>
        </w:tc>
        <w:tc>
          <w:tcPr>
            <w:tcW w:w="7625" w:type="dxa"/>
          </w:tcPr>
          <w:p w14:paraId="0EEEF926" w14:textId="77777777" w:rsidR="006E7788" w:rsidRDefault="006E7788" w:rsidP="006E7788">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6E7788" w14:paraId="280C1439" w14:textId="77777777" w:rsidTr="00123BEA">
        <w:trPr>
          <w:gridAfter w:val="1"/>
          <w:wAfter w:w="29" w:type="dxa"/>
        </w:trPr>
        <w:tc>
          <w:tcPr>
            <w:tcW w:w="2695" w:type="dxa"/>
          </w:tcPr>
          <w:p w14:paraId="19E1B1D7" w14:textId="77777777" w:rsidR="006E7788" w:rsidRDefault="006E7788" w:rsidP="006E7788">
            <w:pPr>
              <w:pStyle w:val="BodyText"/>
              <w:rPr>
                <w:rFonts w:ascii="Arial" w:hAnsi="Arial" w:cs="Arial"/>
                <w:b/>
                <w:bCs/>
              </w:rPr>
            </w:pPr>
            <w:r>
              <w:rPr>
                <w:rFonts w:ascii="Arial" w:hAnsi="Arial" w:cs="Arial"/>
                <w:b/>
                <w:bCs/>
              </w:rPr>
              <w:t>"Safety Rules"</w:t>
            </w:r>
          </w:p>
        </w:tc>
        <w:tc>
          <w:tcPr>
            <w:tcW w:w="7625" w:type="dxa"/>
          </w:tcPr>
          <w:p w14:paraId="027044CD" w14:textId="77777777" w:rsidR="006E7788" w:rsidRDefault="006E7788" w:rsidP="006E7788">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6E7788" w14:paraId="0FF423F3" w14:textId="77777777" w:rsidTr="00123BEA">
        <w:trPr>
          <w:gridAfter w:val="1"/>
          <w:wAfter w:w="29" w:type="dxa"/>
        </w:trPr>
        <w:tc>
          <w:tcPr>
            <w:tcW w:w="2695" w:type="dxa"/>
          </w:tcPr>
          <w:p w14:paraId="7270A330" w14:textId="77777777" w:rsidR="006E7788" w:rsidRDefault="006E7788" w:rsidP="006E7788">
            <w:pPr>
              <w:pStyle w:val="BodyText"/>
              <w:rPr>
                <w:rFonts w:ascii="Arial" w:hAnsi="Arial" w:cs="Arial"/>
                <w:b/>
                <w:bCs/>
              </w:rPr>
            </w:pPr>
            <w:r>
              <w:rPr>
                <w:rFonts w:ascii="Arial" w:hAnsi="Arial" w:cs="Arial"/>
                <w:b/>
                <w:bCs/>
              </w:rPr>
              <w:t>"Second Offer"</w:t>
            </w:r>
          </w:p>
        </w:tc>
        <w:tc>
          <w:tcPr>
            <w:tcW w:w="7625" w:type="dxa"/>
          </w:tcPr>
          <w:p w14:paraId="663164C7" w14:textId="77777777" w:rsidR="006E7788" w:rsidRDefault="006E7788" w:rsidP="006E7788">
            <w:pPr>
              <w:pStyle w:val="BodyText"/>
              <w:jc w:val="both"/>
              <w:rPr>
                <w:rFonts w:ascii="Arial" w:hAnsi="Arial" w:cs="Arial"/>
                <w:i/>
              </w:rPr>
            </w:pPr>
            <w:r>
              <w:rPr>
                <w:rFonts w:ascii="Arial" w:hAnsi="Arial" w:cs="Arial"/>
              </w:rPr>
              <w:t>as defined in Paragraph 6.10.4;</w:t>
            </w:r>
          </w:p>
        </w:tc>
      </w:tr>
      <w:tr w:rsidR="006E7788" w14:paraId="228F8D30" w14:textId="77777777" w:rsidTr="00123BEA">
        <w:trPr>
          <w:gridAfter w:val="1"/>
          <w:wAfter w:w="29" w:type="dxa"/>
        </w:trPr>
        <w:tc>
          <w:tcPr>
            <w:tcW w:w="2695" w:type="dxa"/>
          </w:tcPr>
          <w:p w14:paraId="2413EC35" w14:textId="77777777" w:rsidR="006E7788" w:rsidRDefault="006E7788" w:rsidP="006E7788">
            <w:pPr>
              <w:pStyle w:val="BodyText"/>
              <w:rPr>
                <w:rFonts w:ascii="Arial" w:hAnsi="Arial" w:cs="Arial"/>
                <w:b/>
                <w:bCs/>
              </w:rPr>
            </w:pPr>
            <w:r>
              <w:rPr>
                <w:rFonts w:ascii="Arial" w:hAnsi="Arial" w:cs="Arial"/>
                <w:b/>
                <w:bCs/>
              </w:rPr>
              <w:t>“Secondary BM Unit”</w:t>
            </w:r>
          </w:p>
        </w:tc>
        <w:tc>
          <w:tcPr>
            <w:tcW w:w="7625" w:type="dxa"/>
          </w:tcPr>
          <w:p w14:paraId="2B59794F"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6E7788" w14:paraId="752B7565" w14:textId="77777777" w:rsidTr="00123BEA">
        <w:trPr>
          <w:gridAfter w:val="1"/>
          <w:wAfter w:w="29" w:type="dxa"/>
        </w:trPr>
        <w:tc>
          <w:tcPr>
            <w:tcW w:w="2695" w:type="dxa"/>
          </w:tcPr>
          <w:p w14:paraId="78283AD5" w14:textId="77777777" w:rsidR="006E7788" w:rsidRDefault="006E7788" w:rsidP="006E7788">
            <w:pPr>
              <w:pStyle w:val="BodyText"/>
              <w:rPr>
                <w:rFonts w:ascii="Arial" w:hAnsi="Arial" w:cs="Arial"/>
                <w:b/>
                <w:bCs/>
              </w:rPr>
            </w:pPr>
            <w:r>
              <w:rPr>
                <w:rFonts w:ascii="Arial" w:hAnsi="Arial" w:cs="Arial"/>
                <w:b/>
                <w:bCs/>
              </w:rPr>
              <w:t>"Secondary Response"</w:t>
            </w:r>
          </w:p>
        </w:tc>
        <w:tc>
          <w:tcPr>
            <w:tcW w:w="7625" w:type="dxa"/>
          </w:tcPr>
          <w:p w14:paraId="3A65F9C3"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9BA2043" w14:textId="77777777" w:rsidTr="00123BEA">
        <w:trPr>
          <w:gridAfter w:val="1"/>
          <w:wAfter w:w="29" w:type="dxa"/>
        </w:trPr>
        <w:tc>
          <w:tcPr>
            <w:tcW w:w="2695" w:type="dxa"/>
          </w:tcPr>
          <w:p w14:paraId="1F438F71" w14:textId="77777777" w:rsidR="006E7788" w:rsidRDefault="006E7788" w:rsidP="006E7788">
            <w:pPr>
              <w:pStyle w:val="BodyText"/>
              <w:rPr>
                <w:rFonts w:ascii="Arial" w:hAnsi="Arial" w:cs="Arial"/>
                <w:b/>
                <w:bCs/>
              </w:rPr>
            </w:pPr>
            <w:r>
              <w:rPr>
                <w:rFonts w:ascii="Arial" w:hAnsi="Arial" w:cs="Arial"/>
                <w:b/>
                <w:bCs/>
              </w:rPr>
              <w:t>"Secretary of State"</w:t>
            </w:r>
          </w:p>
        </w:tc>
        <w:tc>
          <w:tcPr>
            <w:tcW w:w="7625" w:type="dxa"/>
          </w:tcPr>
          <w:p w14:paraId="7DE29D51" w14:textId="77777777" w:rsidR="006E7788" w:rsidRDefault="006E7788" w:rsidP="006E7788">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6E7788" w14:paraId="3AC0E504" w14:textId="77777777" w:rsidTr="00123BEA">
        <w:trPr>
          <w:gridAfter w:val="1"/>
          <w:wAfter w:w="29" w:type="dxa"/>
        </w:trPr>
        <w:tc>
          <w:tcPr>
            <w:tcW w:w="2695" w:type="dxa"/>
          </w:tcPr>
          <w:p w14:paraId="7474A3A5" w14:textId="77777777" w:rsidR="006E7788" w:rsidRDefault="006E7788" w:rsidP="006E7788">
            <w:pPr>
              <w:pStyle w:val="BodyText"/>
              <w:rPr>
                <w:rFonts w:ascii="Arial" w:hAnsi="Arial" w:cs="Arial"/>
                <w:b/>
                <w:bCs/>
              </w:rPr>
            </w:pPr>
            <w:r>
              <w:rPr>
                <w:rFonts w:ascii="Arial" w:hAnsi="Arial" w:cs="Arial"/>
                <w:b/>
                <w:bCs/>
              </w:rPr>
              <w:t>"Secured Amount Statement"</w:t>
            </w:r>
          </w:p>
        </w:tc>
        <w:tc>
          <w:tcPr>
            <w:tcW w:w="7625" w:type="dxa"/>
          </w:tcPr>
          <w:p w14:paraId="39B6F424" w14:textId="77777777" w:rsidR="006E7788" w:rsidRDefault="006E7788" w:rsidP="006E7788">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6E7788" w14:paraId="154307DF" w14:textId="77777777" w:rsidTr="00123BEA">
        <w:trPr>
          <w:gridAfter w:val="1"/>
          <w:wAfter w:w="29" w:type="dxa"/>
        </w:trPr>
        <w:tc>
          <w:tcPr>
            <w:tcW w:w="2695" w:type="dxa"/>
          </w:tcPr>
          <w:p w14:paraId="151E9F6D" w14:textId="77777777" w:rsidR="006E7788" w:rsidRDefault="006E7788" w:rsidP="006E7788">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7625" w:type="dxa"/>
          </w:tcPr>
          <w:p w14:paraId="52D6CB53" w14:textId="77777777" w:rsidR="006E7788" w:rsidRDefault="006E7788" w:rsidP="006E7788">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3F642585" w14:textId="77777777" w:rsidTr="00123BEA">
        <w:trPr>
          <w:gridAfter w:val="1"/>
          <w:wAfter w:w="29" w:type="dxa"/>
        </w:trPr>
        <w:tc>
          <w:tcPr>
            <w:tcW w:w="2695" w:type="dxa"/>
          </w:tcPr>
          <w:p w14:paraId="4791ABE3" w14:textId="77777777" w:rsidR="006E7788" w:rsidRDefault="006E7788" w:rsidP="006E7788">
            <w:pPr>
              <w:pStyle w:val="BodyText"/>
              <w:rPr>
                <w:rStyle w:val="DeltaViewInsertion"/>
                <w:rFonts w:ascii="Arial" w:hAnsi="Arial" w:cs="Arial"/>
                <w:b/>
                <w:bCs/>
                <w:color w:val="000000"/>
                <w:w w:val="0"/>
              </w:rPr>
            </w:pPr>
            <w:r>
              <w:rPr>
                <w:rFonts w:ascii="Arial" w:hAnsi="Arial" w:cs="Arial"/>
                <w:b/>
                <w:bCs/>
              </w:rPr>
              <w:t>"Security Amendment"</w:t>
            </w:r>
          </w:p>
        </w:tc>
        <w:tc>
          <w:tcPr>
            <w:tcW w:w="7625" w:type="dxa"/>
          </w:tcPr>
          <w:p w14:paraId="3A7BEDF2" w14:textId="77777777" w:rsidR="006E7788" w:rsidRDefault="006E7788" w:rsidP="006E7788">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6E7788" w14:paraId="146C06BD" w14:textId="77777777" w:rsidTr="00123BEA">
        <w:trPr>
          <w:gridAfter w:val="1"/>
          <w:wAfter w:w="29" w:type="dxa"/>
        </w:trPr>
        <w:tc>
          <w:tcPr>
            <w:tcW w:w="2695" w:type="dxa"/>
          </w:tcPr>
          <w:p w14:paraId="00003989" w14:textId="77777777" w:rsidR="006E7788" w:rsidRDefault="006E7788" w:rsidP="006E7788">
            <w:pPr>
              <w:pStyle w:val="BodyText"/>
              <w:rPr>
                <w:rFonts w:ascii="Arial" w:hAnsi="Arial" w:cs="Arial"/>
                <w:b/>
                <w:bCs/>
              </w:rPr>
            </w:pPr>
            <w:r>
              <w:rPr>
                <w:rFonts w:ascii="Arial" w:hAnsi="Arial" w:cs="Arial"/>
                <w:b/>
                <w:bCs/>
              </w:rPr>
              <w:lastRenderedPageBreak/>
              <w:t>"Security Amendment Implementation Date"</w:t>
            </w:r>
          </w:p>
        </w:tc>
        <w:tc>
          <w:tcPr>
            <w:tcW w:w="7625" w:type="dxa"/>
          </w:tcPr>
          <w:p w14:paraId="23ABE48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6E7788" w14:paraId="3555A973" w14:textId="77777777" w:rsidTr="00123BEA">
        <w:trPr>
          <w:gridAfter w:val="1"/>
          <w:wAfter w:w="29" w:type="dxa"/>
        </w:trPr>
        <w:tc>
          <w:tcPr>
            <w:tcW w:w="2695" w:type="dxa"/>
          </w:tcPr>
          <w:p w14:paraId="0F4B382F" w14:textId="77777777" w:rsidR="006E7788" w:rsidRDefault="006E7788" w:rsidP="006E7788">
            <w:pPr>
              <w:pStyle w:val="BodyText"/>
              <w:rPr>
                <w:rFonts w:ascii="Arial" w:hAnsi="Arial" w:cs="Arial"/>
                <w:b/>
                <w:bCs/>
              </w:rPr>
            </w:pPr>
            <w:r>
              <w:rPr>
                <w:rFonts w:ascii="Arial" w:hAnsi="Arial" w:cs="Arial"/>
                <w:b/>
                <w:bCs/>
              </w:rPr>
              <w:t>"Security Amount"</w:t>
            </w:r>
          </w:p>
        </w:tc>
        <w:tc>
          <w:tcPr>
            <w:tcW w:w="7625" w:type="dxa"/>
          </w:tcPr>
          <w:p w14:paraId="53B72D67" w14:textId="77777777" w:rsidR="006E7788" w:rsidRDefault="006E7788" w:rsidP="006E7788">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6E7788" w14:paraId="58A10A5B" w14:textId="77777777" w:rsidTr="00123BEA">
        <w:trPr>
          <w:gridAfter w:val="1"/>
          <w:wAfter w:w="29" w:type="dxa"/>
        </w:trPr>
        <w:tc>
          <w:tcPr>
            <w:tcW w:w="2695" w:type="dxa"/>
          </w:tcPr>
          <w:p w14:paraId="3252833C" w14:textId="77777777" w:rsidR="006E7788" w:rsidRDefault="006E7788" w:rsidP="006E7788">
            <w:pPr>
              <w:pStyle w:val="BodyText"/>
              <w:rPr>
                <w:rFonts w:ascii="Arial" w:hAnsi="Arial" w:cs="Arial"/>
                <w:b/>
                <w:bCs/>
              </w:rPr>
            </w:pPr>
            <w:r>
              <w:rPr>
                <w:rFonts w:ascii="Arial" w:hAnsi="Arial" w:cs="Arial"/>
                <w:b/>
                <w:bCs/>
              </w:rPr>
              <w:t>"Security Cover"</w:t>
            </w:r>
          </w:p>
        </w:tc>
        <w:tc>
          <w:tcPr>
            <w:tcW w:w="7625" w:type="dxa"/>
          </w:tcPr>
          <w:p w14:paraId="22816233" w14:textId="77777777" w:rsidR="006E7788" w:rsidRDefault="006E7788" w:rsidP="006E7788">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6E7788" w14:paraId="7FE9B36F" w14:textId="77777777" w:rsidTr="00123BEA">
        <w:trPr>
          <w:gridAfter w:val="1"/>
          <w:wAfter w:w="29" w:type="dxa"/>
        </w:trPr>
        <w:tc>
          <w:tcPr>
            <w:tcW w:w="2695" w:type="dxa"/>
          </w:tcPr>
          <w:p w14:paraId="35171801" w14:textId="77777777" w:rsidR="006E7788" w:rsidRDefault="006E7788" w:rsidP="006E7788">
            <w:pPr>
              <w:pStyle w:val="BodyText"/>
              <w:rPr>
                <w:rFonts w:ascii="Arial" w:hAnsi="Arial" w:cs="Arial"/>
                <w:b/>
                <w:bCs/>
              </w:rPr>
            </w:pPr>
            <w:r>
              <w:rPr>
                <w:rFonts w:ascii="Arial" w:hAnsi="Arial" w:cs="Arial"/>
                <w:b/>
                <w:bCs/>
              </w:rPr>
              <w:t>"Security Period"</w:t>
            </w:r>
          </w:p>
        </w:tc>
        <w:tc>
          <w:tcPr>
            <w:tcW w:w="7625" w:type="dxa"/>
          </w:tcPr>
          <w:p w14:paraId="5200BB20" w14:textId="77777777" w:rsidR="006E7788" w:rsidRPr="0000119F" w:rsidRDefault="006E7788" w:rsidP="006E7788">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6E7788" w:rsidRDefault="006E7788" w:rsidP="006E7788">
            <w:pPr>
              <w:pStyle w:val="BodyText"/>
              <w:jc w:val="both"/>
              <w:rPr>
                <w:rFonts w:ascii="Arial" w:hAnsi="Arial" w:cs="Arial"/>
              </w:rPr>
            </w:pPr>
          </w:p>
        </w:tc>
      </w:tr>
      <w:tr w:rsidR="006E7788" w14:paraId="3FF66A74" w14:textId="77777777" w:rsidTr="00123BEA">
        <w:trPr>
          <w:gridAfter w:val="1"/>
          <w:wAfter w:w="29" w:type="dxa"/>
        </w:trPr>
        <w:tc>
          <w:tcPr>
            <w:tcW w:w="2695" w:type="dxa"/>
          </w:tcPr>
          <w:p w14:paraId="4395AC86" w14:textId="77777777" w:rsidR="006E7788" w:rsidRDefault="006E7788" w:rsidP="006E7788">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7625" w:type="dxa"/>
          </w:tcPr>
          <w:p w14:paraId="60087827" w14:textId="77777777" w:rsidR="006E7788" w:rsidRDefault="006E7788" w:rsidP="006E7788">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2B87E597" w14:textId="77777777" w:rsidTr="00123BEA">
        <w:trPr>
          <w:gridAfter w:val="1"/>
          <w:wAfter w:w="29" w:type="dxa"/>
        </w:trPr>
        <w:tc>
          <w:tcPr>
            <w:tcW w:w="2695" w:type="dxa"/>
          </w:tcPr>
          <w:p w14:paraId="6B5EA866" w14:textId="686856A2" w:rsidR="006E7788" w:rsidRDefault="006E7788" w:rsidP="006E7788">
            <w:pPr>
              <w:pStyle w:val="BodyText"/>
              <w:rPr>
                <w:rFonts w:ascii="Arial" w:hAnsi="Arial" w:cs="Arial"/>
                <w:b/>
                <w:bCs/>
                <w:color w:val="000000"/>
                <w:w w:val="0"/>
              </w:rPr>
            </w:pPr>
            <w:bookmarkStart w:id="152" w:name="_DV_C148"/>
            <w:r>
              <w:rPr>
                <w:rFonts w:ascii="Arial" w:hAnsi="Arial" w:cs="Arial"/>
                <w:b/>
                <w:bCs/>
              </w:rPr>
              <w:t>"Security Requirement"</w:t>
            </w:r>
            <w:bookmarkEnd w:id="152"/>
          </w:p>
        </w:tc>
        <w:tc>
          <w:tcPr>
            <w:tcW w:w="7625" w:type="dxa"/>
          </w:tcPr>
          <w:p w14:paraId="296F3D1A" w14:textId="77777777" w:rsidR="006E7788" w:rsidRDefault="006E7788" w:rsidP="006E7788">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153" w:name="_BPDCD_150"/>
            <w:r w:rsidRPr="0019675B">
              <w:rPr>
                <w:rFonts w:ascii="Arial Bold" w:hAnsi="Arial Bold" w:cs="Arial"/>
                <w:b/>
                <w:bCs/>
              </w:rPr>
              <w:t>The Company</w:t>
            </w:r>
            <w:r w:rsidRPr="0019675B">
              <w:rPr>
                <w:rFonts w:ascii="Arial Bold" w:hAnsi="Arial Bold" w:cs="Arial"/>
              </w:rPr>
              <w:t xml:space="preserve"> </w:t>
            </w:r>
            <w:bookmarkEnd w:id="153"/>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6E7788" w14:paraId="46BD85BA" w14:textId="77777777" w:rsidTr="00123BEA">
        <w:trPr>
          <w:gridAfter w:val="1"/>
          <w:wAfter w:w="29" w:type="dxa"/>
        </w:trPr>
        <w:tc>
          <w:tcPr>
            <w:tcW w:w="2695" w:type="dxa"/>
          </w:tcPr>
          <w:p w14:paraId="177F8EDA" w14:textId="77777777" w:rsidR="006E7788" w:rsidRDefault="006E7788" w:rsidP="006E7788">
            <w:pPr>
              <w:pStyle w:val="BodyText"/>
              <w:rPr>
                <w:rFonts w:ascii="Arial" w:hAnsi="Arial" w:cs="Arial"/>
                <w:b/>
                <w:bCs/>
              </w:rPr>
            </w:pPr>
            <w:r>
              <w:rPr>
                <w:rFonts w:ascii="Arial" w:hAnsi="Arial" w:cs="Arial"/>
                <w:b/>
                <w:bCs/>
              </w:rPr>
              <w:t>“Security Standard”</w:t>
            </w:r>
          </w:p>
        </w:tc>
        <w:tc>
          <w:tcPr>
            <w:tcW w:w="7625" w:type="dxa"/>
          </w:tcPr>
          <w:p w14:paraId="1397EF21"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6E7788" w14:paraId="7874148D" w14:textId="77777777" w:rsidTr="00123BEA">
        <w:trPr>
          <w:gridAfter w:val="1"/>
          <w:wAfter w:w="29" w:type="dxa"/>
        </w:trPr>
        <w:tc>
          <w:tcPr>
            <w:tcW w:w="2695" w:type="dxa"/>
          </w:tcPr>
          <w:p w14:paraId="6FC00802" w14:textId="77777777" w:rsidR="006E7788" w:rsidRDefault="006E7788" w:rsidP="006E7788">
            <w:pPr>
              <w:pStyle w:val="BodyText"/>
              <w:rPr>
                <w:rFonts w:ascii="Arial" w:hAnsi="Arial" w:cs="Arial"/>
                <w:b/>
                <w:bCs/>
              </w:rPr>
            </w:pPr>
            <w:r>
              <w:rPr>
                <w:rFonts w:ascii="Arial" w:hAnsi="Arial" w:cs="Arial"/>
                <w:b/>
                <w:bCs/>
              </w:rPr>
              <w:t>“Self-Governance Criteria”</w:t>
            </w:r>
          </w:p>
        </w:tc>
        <w:tc>
          <w:tcPr>
            <w:tcW w:w="7625" w:type="dxa"/>
          </w:tcPr>
          <w:p w14:paraId="350033F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6E7788" w:rsidRDefault="006E7788" w:rsidP="006E7788">
            <w:pPr>
              <w:pStyle w:val="BodyText"/>
              <w:jc w:val="both"/>
              <w:rPr>
                <w:rFonts w:ascii="Arial" w:hAnsi="Arial" w:cs="Arial"/>
              </w:rPr>
            </w:pPr>
            <w:r>
              <w:rPr>
                <w:rFonts w:ascii="Arial" w:hAnsi="Arial" w:cs="Arial"/>
              </w:rPr>
              <w:t>(a) is unlikely to have a material effect on:</w:t>
            </w:r>
          </w:p>
          <w:p w14:paraId="241630E8" w14:textId="77777777" w:rsidR="006E7788" w:rsidRDefault="006E7788" w:rsidP="006E7788">
            <w:pPr>
              <w:pStyle w:val="BodyText"/>
              <w:jc w:val="both"/>
              <w:rPr>
                <w:rFonts w:ascii="Arial" w:hAnsi="Arial" w:cs="Arial"/>
              </w:rPr>
            </w:pPr>
            <w:r>
              <w:rPr>
                <w:rFonts w:ascii="Arial" w:hAnsi="Arial" w:cs="Arial"/>
              </w:rPr>
              <w:t>(i) existing or future electricity consumers; and</w:t>
            </w:r>
          </w:p>
          <w:p w14:paraId="025EF566" w14:textId="77777777" w:rsidR="006E7788" w:rsidRDefault="006E7788" w:rsidP="006E7788">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6E7788" w:rsidRDefault="006E7788" w:rsidP="006E7788">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6E7788" w:rsidRDefault="006E7788" w:rsidP="006E7788">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6E7788" w:rsidRDefault="006E7788" w:rsidP="006E7788">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6E7788" w:rsidRDefault="006E7788" w:rsidP="006E7788">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6E7788" w:rsidRPr="00042B66" w:rsidRDefault="006E7788" w:rsidP="006E7788">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sidR="005E0B36">
              <w:rPr>
                <w:rFonts w:ascii="Arial" w:hAnsi="Arial" w:cs="Arial"/>
                <w:b/>
              </w:rPr>
              <w:t>R</w:t>
            </w:r>
            <w:r w:rsidRPr="00042B66">
              <w:rPr>
                <w:rFonts w:ascii="Arial" w:hAnsi="Arial" w:cs="Arial"/>
                <w:b/>
              </w:rPr>
              <w:t xml:space="preserve"> Amendment.</w:t>
            </w:r>
          </w:p>
        </w:tc>
      </w:tr>
      <w:tr w:rsidR="006E7788" w14:paraId="149CC26D" w14:textId="77777777" w:rsidTr="00123BEA">
        <w:trPr>
          <w:gridAfter w:val="1"/>
          <w:wAfter w:w="29" w:type="dxa"/>
        </w:trPr>
        <w:tc>
          <w:tcPr>
            <w:tcW w:w="2695" w:type="dxa"/>
          </w:tcPr>
          <w:p w14:paraId="18455B9D" w14:textId="77777777" w:rsidR="006E7788" w:rsidRDefault="006E7788" w:rsidP="006E7788">
            <w:pPr>
              <w:pStyle w:val="BodyText"/>
              <w:rPr>
                <w:rFonts w:ascii="Arial" w:hAnsi="Arial" w:cs="Arial"/>
                <w:b/>
                <w:bCs/>
              </w:rPr>
            </w:pPr>
            <w:r>
              <w:rPr>
                <w:rFonts w:ascii="Arial" w:hAnsi="Arial" w:cs="Arial"/>
                <w:b/>
                <w:bCs/>
              </w:rPr>
              <w:lastRenderedPageBreak/>
              <w:t>“Self-Governance Statement”</w:t>
            </w:r>
          </w:p>
        </w:tc>
        <w:tc>
          <w:tcPr>
            <w:tcW w:w="7625" w:type="dxa"/>
          </w:tcPr>
          <w:p w14:paraId="37D84936" w14:textId="77777777" w:rsidR="006E7788" w:rsidRDefault="006E7788" w:rsidP="006E7788">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6E7788" w:rsidRDefault="006E7788" w:rsidP="006E7788">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6E7788" w:rsidRDefault="006E7788" w:rsidP="006E7788">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6E7788" w14:paraId="07B4F5A1" w14:textId="77777777" w:rsidTr="00123BEA">
        <w:trPr>
          <w:gridAfter w:val="1"/>
          <w:wAfter w:w="29" w:type="dxa"/>
        </w:trPr>
        <w:tc>
          <w:tcPr>
            <w:tcW w:w="2695" w:type="dxa"/>
          </w:tcPr>
          <w:p w14:paraId="5CDB8A0A" w14:textId="77777777" w:rsidR="006E7788" w:rsidRDefault="006E7788" w:rsidP="006E7788">
            <w:pPr>
              <w:pStyle w:val="BodyText"/>
              <w:rPr>
                <w:rFonts w:ascii="Arial" w:hAnsi="Arial" w:cs="Arial"/>
                <w:b/>
                <w:bCs/>
              </w:rPr>
            </w:pPr>
            <w:r>
              <w:rPr>
                <w:rFonts w:ascii="Arial" w:hAnsi="Arial" w:cs="Arial"/>
                <w:b/>
                <w:bCs/>
              </w:rPr>
              <w:t>"Separate Business"</w:t>
            </w:r>
          </w:p>
        </w:tc>
        <w:tc>
          <w:tcPr>
            <w:tcW w:w="7625" w:type="dxa"/>
          </w:tcPr>
          <w:p w14:paraId="6D4B958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6E7788" w14:paraId="1C7363AD" w14:textId="77777777" w:rsidTr="00123BEA">
        <w:trPr>
          <w:gridAfter w:val="1"/>
          <w:wAfter w:w="29" w:type="dxa"/>
        </w:trPr>
        <w:tc>
          <w:tcPr>
            <w:tcW w:w="2695" w:type="dxa"/>
          </w:tcPr>
          <w:p w14:paraId="443FC5FA" w14:textId="77777777" w:rsidR="006E7788" w:rsidRDefault="006E7788" w:rsidP="006E7788">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7625" w:type="dxa"/>
          </w:tcPr>
          <w:p w14:paraId="5D9AF344"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3D73C62" w14:textId="77777777" w:rsidTr="00123BEA">
        <w:trPr>
          <w:gridAfter w:val="1"/>
          <w:wAfter w:w="29" w:type="dxa"/>
        </w:trPr>
        <w:tc>
          <w:tcPr>
            <w:tcW w:w="2695" w:type="dxa"/>
          </w:tcPr>
          <w:p w14:paraId="11C3B3E0" w14:textId="77777777" w:rsidR="006E7788" w:rsidRDefault="006E7788" w:rsidP="006E7788">
            <w:pPr>
              <w:pStyle w:val="BodyText"/>
              <w:rPr>
                <w:rFonts w:ascii="Arial" w:hAnsi="Arial" w:cs="Arial"/>
                <w:b/>
                <w:bCs/>
              </w:rPr>
            </w:pPr>
            <w:r>
              <w:rPr>
                <w:rFonts w:ascii="Arial" w:hAnsi="Arial" w:cs="Arial"/>
                <w:b/>
                <w:bCs/>
              </w:rPr>
              <w:t>"Settlement Day"</w:t>
            </w:r>
          </w:p>
        </w:tc>
        <w:tc>
          <w:tcPr>
            <w:tcW w:w="7625" w:type="dxa"/>
          </w:tcPr>
          <w:p w14:paraId="1BD84B8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2B9434" w14:textId="77777777" w:rsidTr="00123BEA">
        <w:trPr>
          <w:gridAfter w:val="1"/>
          <w:wAfter w:w="29" w:type="dxa"/>
        </w:trPr>
        <w:tc>
          <w:tcPr>
            <w:tcW w:w="2695" w:type="dxa"/>
          </w:tcPr>
          <w:p w14:paraId="0334657B" w14:textId="77777777" w:rsidR="006E7788" w:rsidRDefault="006E7788" w:rsidP="006E7788">
            <w:pPr>
              <w:pStyle w:val="BodyText"/>
              <w:rPr>
                <w:rFonts w:ascii="Arial" w:hAnsi="Arial" w:cs="Arial"/>
                <w:b/>
                <w:bCs/>
              </w:rPr>
            </w:pPr>
            <w:r>
              <w:rPr>
                <w:rFonts w:ascii="Arial" w:hAnsi="Arial" w:cs="Arial"/>
                <w:b/>
                <w:bCs/>
              </w:rPr>
              <w:t>"Settlement Period"</w:t>
            </w:r>
          </w:p>
        </w:tc>
        <w:tc>
          <w:tcPr>
            <w:tcW w:w="7625" w:type="dxa"/>
          </w:tcPr>
          <w:p w14:paraId="0C25C60D"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6E7788" w14:paraId="3D8083D1" w14:textId="77777777" w:rsidTr="00123BEA">
        <w:trPr>
          <w:gridAfter w:val="1"/>
          <w:wAfter w:w="29" w:type="dxa"/>
        </w:trPr>
        <w:tc>
          <w:tcPr>
            <w:tcW w:w="2695" w:type="dxa"/>
          </w:tcPr>
          <w:p w14:paraId="42E15131" w14:textId="77777777" w:rsidR="006E7788" w:rsidRDefault="006E7788" w:rsidP="006E7788">
            <w:pPr>
              <w:pStyle w:val="BodyText"/>
              <w:rPr>
                <w:rFonts w:ascii="Arial" w:hAnsi="Arial" w:cs="Arial"/>
                <w:b/>
                <w:bCs/>
              </w:rPr>
            </w:pPr>
            <w:r>
              <w:rPr>
                <w:rFonts w:ascii="Arial" w:hAnsi="Arial" w:cs="Arial"/>
                <w:b/>
                <w:bCs/>
              </w:rPr>
              <w:t>"Settlement Run"</w:t>
            </w:r>
          </w:p>
        </w:tc>
        <w:tc>
          <w:tcPr>
            <w:tcW w:w="7625" w:type="dxa"/>
          </w:tcPr>
          <w:p w14:paraId="58F4AC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1166E9" w14:paraId="5FD51DD4" w14:textId="77777777" w:rsidTr="00123BEA">
        <w:trPr>
          <w:gridAfter w:val="1"/>
          <w:wAfter w:w="29" w:type="dxa"/>
        </w:trPr>
        <w:tc>
          <w:tcPr>
            <w:tcW w:w="2695" w:type="dxa"/>
          </w:tcPr>
          <w:p w14:paraId="69DB0B4E" w14:textId="77777777" w:rsidR="001166E9" w:rsidRPr="00F96CF5" w:rsidRDefault="001166E9" w:rsidP="001166E9">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1166E9" w:rsidRPr="00F96CF5" w:rsidRDefault="001166E9" w:rsidP="001166E9">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1166E9" w:rsidRPr="00B87B3A" w:rsidRDefault="001166E9" w:rsidP="006E7788">
            <w:pPr>
              <w:tabs>
                <w:tab w:val="left" w:pos="0"/>
              </w:tabs>
              <w:rPr>
                <w:rFonts w:ascii="Arial" w:hAnsi="Arial" w:cs="Arial"/>
                <w:szCs w:val="22"/>
              </w:rPr>
            </w:pPr>
          </w:p>
        </w:tc>
        <w:tc>
          <w:tcPr>
            <w:tcW w:w="7625" w:type="dxa"/>
          </w:tcPr>
          <w:p w14:paraId="5350843F" w14:textId="77777777" w:rsidR="001166E9" w:rsidRPr="00F96CF5" w:rsidRDefault="001166E9" w:rsidP="001166E9">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1166E9" w:rsidRPr="00B87B3A" w:rsidRDefault="001166E9" w:rsidP="006E7788">
            <w:pPr>
              <w:tabs>
                <w:tab w:val="left" w:pos="0"/>
              </w:tabs>
              <w:rPr>
                <w:rFonts w:ascii="Arial" w:hAnsi="Arial" w:cs="Arial"/>
              </w:rPr>
            </w:pPr>
          </w:p>
        </w:tc>
      </w:tr>
      <w:tr w:rsidR="006E7788" w14:paraId="13DB0362" w14:textId="77777777" w:rsidTr="00123BEA">
        <w:trPr>
          <w:gridAfter w:val="1"/>
          <w:wAfter w:w="29" w:type="dxa"/>
        </w:trPr>
        <w:tc>
          <w:tcPr>
            <w:tcW w:w="2695" w:type="dxa"/>
          </w:tcPr>
          <w:p w14:paraId="5C63B05E" w14:textId="77777777" w:rsidR="006E7788" w:rsidRPr="00F96CF5" w:rsidRDefault="006E7788" w:rsidP="006E7788">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6E7788" w:rsidRPr="00B87B3A" w:rsidRDefault="006E7788" w:rsidP="006E7788">
            <w:pPr>
              <w:tabs>
                <w:tab w:val="left" w:pos="0"/>
              </w:tabs>
              <w:rPr>
                <w:rFonts w:ascii="Arial" w:hAnsi="Arial" w:cs="Arial"/>
                <w:b/>
                <w:szCs w:val="22"/>
              </w:rPr>
            </w:pPr>
          </w:p>
        </w:tc>
        <w:tc>
          <w:tcPr>
            <w:tcW w:w="7625" w:type="dxa"/>
          </w:tcPr>
          <w:p w14:paraId="3F006BAD"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6E7788" w:rsidRPr="00F96CF5" w:rsidRDefault="006E7788" w:rsidP="006E7788">
            <w:pPr>
              <w:autoSpaceDE w:val="0"/>
              <w:autoSpaceDN w:val="0"/>
              <w:adjustRightInd w:val="0"/>
              <w:rPr>
                <w:rFonts w:ascii="Arial" w:hAnsi="Arial" w:cs="Arial"/>
                <w:szCs w:val="22"/>
                <w:lang w:eastAsia="en-GB"/>
              </w:rPr>
            </w:pPr>
          </w:p>
          <w:p w14:paraId="5344F602" w14:textId="77777777" w:rsidR="006E7788" w:rsidRPr="00F96CF5" w:rsidRDefault="006E7788" w:rsidP="006E7788">
            <w:pPr>
              <w:numPr>
                <w:ilvl w:val="1"/>
                <w:numId w:val="19"/>
              </w:numPr>
              <w:autoSpaceDE w:val="0"/>
              <w:autoSpaceDN w:val="0"/>
              <w:adjustRightInd w:val="0"/>
              <w:ind w:left="1702"/>
              <w:rPr>
                <w:rFonts w:ascii="Arial" w:hAnsi="Arial" w:cs="Arial"/>
                <w:b/>
                <w:bCs/>
                <w:szCs w:val="22"/>
                <w:lang w:eastAsia="en-GB"/>
              </w:rPr>
            </w:pPr>
          </w:p>
          <w:p w14:paraId="179E8877" w14:textId="77777777" w:rsidR="006E7788" w:rsidRPr="00F96CF5" w:rsidRDefault="006E7788" w:rsidP="006E7788">
            <w:pPr>
              <w:autoSpaceDE w:val="0"/>
              <w:autoSpaceDN w:val="0"/>
              <w:adjustRightInd w:val="0"/>
              <w:ind w:left="851"/>
              <w:jc w:val="both"/>
              <w:rPr>
                <w:rFonts w:ascii="Arial" w:hAnsi="Arial" w:cs="Arial"/>
                <w:b/>
                <w:bCs/>
                <w:szCs w:val="22"/>
                <w:lang w:eastAsia="en-GB"/>
              </w:rPr>
            </w:pPr>
          </w:p>
          <w:p w14:paraId="37E5F9A0"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6E7788" w:rsidRPr="00B87B3A" w:rsidRDefault="006E7788" w:rsidP="006E7788">
            <w:pPr>
              <w:autoSpaceDE w:val="0"/>
              <w:autoSpaceDN w:val="0"/>
              <w:adjustRightInd w:val="0"/>
              <w:ind w:left="851"/>
              <w:rPr>
                <w:rFonts w:ascii="Arial" w:hAnsi="Arial" w:cs="Arial"/>
                <w:szCs w:val="22"/>
                <w:lang w:eastAsia="en-GB"/>
              </w:rPr>
            </w:pPr>
          </w:p>
          <w:p w14:paraId="318FD297"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6E7788" w:rsidRPr="00B87B3A" w:rsidRDefault="006E7788" w:rsidP="006E7788">
            <w:pPr>
              <w:autoSpaceDE w:val="0"/>
              <w:autoSpaceDN w:val="0"/>
              <w:adjustRightInd w:val="0"/>
              <w:ind w:left="851"/>
              <w:rPr>
                <w:rFonts w:ascii="Arial" w:hAnsi="Arial" w:cs="Arial"/>
                <w:szCs w:val="22"/>
                <w:lang w:eastAsia="en-GB"/>
              </w:rPr>
            </w:pPr>
          </w:p>
          <w:p w14:paraId="0C7450AF" w14:textId="77777777" w:rsidR="006E7788" w:rsidRPr="001D117C"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6E7788" w:rsidRPr="00B87B3A" w:rsidRDefault="006E7788" w:rsidP="006E7788">
            <w:pPr>
              <w:autoSpaceDE w:val="0"/>
              <w:autoSpaceDN w:val="0"/>
              <w:adjustRightInd w:val="0"/>
              <w:ind w:left="851"/>
              <w:rPr>
                <w:rFonts w:ascii="Arial" w:hAnsi="Arial" w:cs="Arial"/>
                <w:szCs w:val="22"/>
                <w:lang w:eastAsia="en-GB"/>
              </w:rPr>
            </w:pPr>
          </w:p>
        </w:tc>
      </w:tr>
      <w:tr w:rsidR="006E7788" w14:paraId="403B1C95" w14:textId="77777777" w:rsidTr="00123BEA">
        <w:trPr>
          <w:gridAfter w:val="1"/>
          <w:wAfter w:w="29" w:type="dxa"/>
        </w:trPr>
        <w:tc>
          <w:tcPr>
            <w:tcW w:w="2695" w:type="dxa"/>
          </w:tcPr>
          <w:p w14:paraId="541D83AB" w14:textId="77777777" w:rsidR="006E7788" w:rsidRDefault="006E7788" w:rsidP="006E7788">
            <w:pPr>
              <w:pStyle w:val="BodyText"/>
              <w:rPr>
                <w:rFonts w:ascii="Arial" w:hAnsi="Arial" w:cs="Arial"/>
                <w:b/>
                <w:bCs/>
              </w:rPr>
            </w:pPr>
            <w:r>
              <w:rPr>
                <w:rFonts w:ascii="Arial" w:hAnsi="Arial" w:cs="Arial"/>
                <w:b/>
                <w:bCs/>
              </w:rPr>
              <w:lastRenderedPageBreak/>
              <w:t>"Short Term Capacity"</w:t>
            </w:r>
          </w:p>
        </w:tc>
        <w:tc>
          <w:tcPr>
            <w:tcW w:w="7625" w:type="dxa"/>
          </w:tcPr>
          <w:p w14:paraId="0B511263" w14:textId="77777777" w:rsidR="006E7788" w:rsidRDefault="006E7788" w:rsidP="006E7788">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154" w:name="_BPDCD_151"/>
            <w:r w:rsidRPr="0019675B">
              <w:rPr>
                <w:rFonts w:ascii="Arial" w:hAnsi="Arial" w:cs="Arial"/>
              </w:rPr>
              <w:t>;</w:t>
            </w:r>
            <w:bookmarkEnd w:id="154"/>
          </w:p>
        </w:tc>
      </w:tr>
      <w:tr w:rsidR="006E7788" w14:paraId="48DC5CED" w14:textId="77777777" w:rsidTr="00123BEA">
        <w:trPr>
          <w:gridAfter w:val="1"/>
          <w:wAfter w:w="29" w:type="dxa"/>
        </w:trPr>
        <w:tc>
          <w:tcPr>
            <w:tcW w:w="2695" w:type="dxa"/>
          </w:tcPr>
          <w:p w14:paraId="36C457F2" w14:textId="77777777" w:rsidR="006E7788" w:rsidRDefault="006E7788" w:rsidP="006E7788">
            <w:pPr>
              <w:pStyle w:val="BodyText"/>
              <w:rPr>
                <w:rFonts w:ascii="Arial" w:hAnsi="Arial" w:cs="Arial"/>
                <w:b/>
                <w:bCs/>
              </w:rPr>
            </w:pPr>
            <w:r>
              <w:rPr>
                <w:rFonts w:ascii="Arial" w:hAnsi="Arial" w:cs="Arial"/>
                <w:b/>
                <w:bCs/>
              </w:rPr>
              <w:t>“Significant Code Review”</w:t>
            </w:r>
          </w:p>
        </w:tc>
        <w:tc>
          <w:tcPr>
            <w:tcW w:w="7625" w:type="dxa"/>
          </w:tcPr>
          <w:p w14:paraId="256EB442" w14:textId="77777777" w:rsidR="006E7788" w:rsidRDefault="006E7788" w:rsidP="006E7788">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6E7788" w:rsidRDefault="006E7788" w:rsidP="006E7788">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6E7788" w:rsidRDefault="4B9E9046" w:rsidP="006E7788">
            <w:pPr>
              <w:pStyle w:val="BodyText"/>
              <w:jc w:val="both"/>
              <w:rPr>
                <w:rFonts w:ascii="Arial" w:hAnsi="Arial" w:cs="Arial"/>
              </w:rPr>
            </w:pPr>
            <w:r w:rsidRPr="5659255A">
              <w:rPr>
                <w:rFonts w:ascii="Arial" w:hAnsi="Arial" w:cs="Arial"/>
              </w:rPr>
              <w:t>(b) be of particular significance in relation to its principal objective and/or general duties (under section 3A of the Act), statutory functions and/or relevant obligations arising under</w:t>
            </w:r>
            <w:r w:rsidR="0330B767" w:rsidRPr="5659255A">
              <w:rPr>
                <w:rFonts w:ascii="Arial" w:hAnsi="Arial" w:cs="Arial"/>
              </w:rPr>
              <w:t xml:space="preserve"> </w:t>
            </w:r>
            <w:r w:rsidR="63C44770" w:rsidRPr="5659255A">
              <w:rPr>
                <w:rFonts w:ascii="Arial" w:hAnsi="Arial" w:cs="Arial"/>
                <w:b/>
                <w:bCs/>
              </w:rPr>
              <w:t>Assimilated</w:t>
            </w:r>
            <w:r w:rsidR="0330B767" w:rsidRPr="5659255A">
              <w:rPr>
                <w:rFonts w:ascii="Arial" w:hAnsi="Arial" w:cs="Arial"/>
                <w:b/>
                <w:bCs/>
              </w:rPr>
              <w:t xml:space="preserve"> Law</w:t>
            </w:r>
            <w:r w:rsidRPr="5659255A">
              <w:rPr>
                <w:rFonts w:ascii="Arial" w:hAnsi="Arial" w:cs="Arial"/>
              </w:rPr>
              <w:t>, and</w:t>
            </w:r>
          </w:p>
          <w:p w14:paraId="1EDDD335" w14:textId="77777777" w:rsidR="006E7788" w:rsidRDefault="006E7788" w:rsidP="006E7788">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6E7788" w:rsidRDefault="006E7788" w:rsidP="006E7788">
            <w:pPr>
              <w:pStyle w:val="BodyText"/>
              <w:jc w:val="both"/>
              <w:rPr>
                <w:rFonts w:ascii="Arial" w:hAnsi="Arial" w:cs="Arial"/>
              </w:rPr>
            </w:pPr>
            <w:r>
              <w:rPr>
                <w:rFonts w:ascii="Arial" w:hAnsi="Arial" w:cs="Arial"/>
              </w:rPr>
              <w:t>(i) that the review will constitute a significant code review;</w:t>
            </w:r>
          </w:p>
          <w:p w14:paraId="70C10D4B" w14:textId="77777777" w:rsidR="006E7788" w:rsidRDefault="006E7788" w:rsidP="006E7788">
            <w:pPr>
              <w:pStyle w:val="BodyText"/>
              <w:jc w:val="both"/>
              <w:rPr>
                <w:rFonts w:ascii="Arial" w:hAnsi="Arial" w:cs="Arial"/>
              </w:rPr>
            </w:pPr>
            <w:r>
              <w:rPr>
                <w:rFonts w:ascii="Arial" w:hAnsi="Arial" w:cs="Arial"/>
              </w:rPr>
              <w:t>(ii) the start date of the significant code review; and</w:t>
            </w:r>
          </w:p>
          <w:p w14:paraId="3927D9D4" w14:textId="77777777" w:rsidR="006E7788" w:rsidRDefault="006E7788" w:rsidP="006E7788">
            <w:pPr>
              <w:pStyle w:val="BodyText"/>
              <w:jc w:val="both"/>
              <w:rPr>
                <w:rFonts w:ascii="Arial" w:hAnsi="Arial" w:cs="Arial"/>
              </w:rPr>
            </w:pPr>
            <w:r>
              <w:rPr>
                <w:rFonts w:ascii="Arial" w:hAnsi="Arial" w:cs="Arial"/>
              </w:rPr>
              <w:t>(iii) the matters that will fall within the scope of the review;</w:t>
            </w:r>
          </w:p>
        </w:tc>
      </w:tr>
      <w:tr w:rsidR="006E7788" w14:paraId="5D3BCEEC" w14:textId="77777777" w:rsidTr="00123BEA">
        <w:trPr>
          <w:gridAfter w:val="1"/>
          <w:wAfter w:w="29" w:type="dxa"/>
        </w:trPr>
        <w:tc>
          <w:tcPr>
            <w:tcW w:w="2695" w:type="dxa"/>
          </w:tcPr>
          <w:p w14:paraId="48E5D1CE" w14:textId="77777777" w:rsidR="006E7788" w:rsidRDefault="006E7788" w:rsidP="006E7788">
            <w:pPr>
              <w:pStyle w:val="BodyText"/>
              <w:rPr>
                <w:rFonts w:ascii="Arial" w:hAnsi="Arial" w:cs="Arial"/>
                <w:b/>
                <w:bCs/>
              </w:rPr>
            </w:pPr>
            <w:r>
              <w:rPr>
                <w:rFonts w:ascii="Arial" w:hAnsi="Arial" w:cs="Arial"/>
                <w:b/>
                <w:bCs/>
              </w:rPr>
              <w:t>“Significant Code Review Phase”</w:t>
            </w:r>
          </w:p>
        </w:tc>
        <w:tc>
          <w:tcPr>
            <w:tcW w:w="7625" w:type="dxa"/>
          </w:tcPr>
          <w:p w14:paraId="33AEA048" w14:textId="77777777" w:rsidR="006E7788" w:rsidRDefault="006E7788" w:rsidP="006E7788">
            <w:pPr>
              <w:pStyle w:val="BodyText"/>
              <w:jc w:val="both"/>
              <w:rPr>
                <w:rFonts w:ascii="Arial" w:hAnsi="Arial" w:cs="Arial"/>
              </w:rPr>
            </w:pPr>
            <w:r>
              <w:rPr>
                <w:rFonts w:ascii="Arial" w:hAnsi="Arial" w:cs="Arial"/>
              </w:rPr>
              <w:t xml:space="preserve">the period </w:t>
            </w:r>
          </w:p>
          <w:p w14:paraId="4D47B8D5" w14:textId="77777777" w:rsidR="006E7788" w:rsidRDefault="006E7788" w:rsidP="006E7788">
            <w:pPr>
              <w:pStyle w:val="BodyText"/>
              <w:jc w:val="both"/>
              <w:rPr>
                <w:rFonts w:ascii="Arial" w:hAnsi="Arial" w:cs="Arial"/>
              </w:rPr>
            </w:pPr>
            <w:r>
              <w:rPr>
                <w:rFonts w:ascii="Arial" w:hAnsi="Arial" w:cs="Arial"/>
              </w:rPr>
              <w:t xml:space="preserve">commencing either: </w:t>
            </w:r>
          </w:p>
          <w:p w14:paraId="538A9294"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6E7788" w:rsidRDefault="006E7788" w:rsidP="006E7788">
            <w:pPr>
              <w:pStyle w:val="BodyText"/>
              <w:ind w:left="3402"/>
              <w:jc w:val="both"/>
              <w:rPr>
                <w:rFonts w:ascii="Arial" w:hAnsi="Arial" w:cs="Arial"/>
              </w:rPr>
            </w:pPr>
            <w:r>
              <w:rPr>
                <w:rFonts w:ascii="Arial" w:hAnsi="Arial" w:cs="Arial"/>
              </w:rPr>
              <w:t>and</w:t>
            </w:r>
          </w:p>
          <w:p w14:paraId="238990E7" w14:textId="77777777" w:rsidR="006E7788" w:rsidRDefault="006E7788" w:rsidP="006E7788">
            <w:pPr>
              <w:pStyle w:val="BodyText"/>
              <w:jc w:val="both"/>
              <w:rPr>
                <w:rFonts w:ascii="Arial" w:hAnsi="Arial" w:cs="Arial"/>
              </w:rPr>
            </w:pPr>
            <w:r>
              <w:rPr>
                <w:rFonts w:ascii="Arial" w:hAnsi="Arial" w:cs="Arial"/>
              </w:rPr>
              <w:t xml:space="preserve"> ending either:</w:t>
            </w:r>
          </w:p>
          <w:p w14:paraId="6F88BB2B" w14:textId="77777777" w:rsidR="006E7788" w:rsidRDefault="006E7788" w:rsidP="006E7788">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6E7788" w:rsidRDefault="006E7788" w:rsidP="006E7788">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w:t>
            </w:r>
            <w:r>
              <w:rPr>
                <w:rFonts w:ascii="Arial" w:hAnsi="Arial" w:cs="Arial"/>
              </w:rPr>
              <w:lastRenderedPageBreak/>
              <w:t xml:space="preserve">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6E7788" w:rsidRDefault="006E7788" w:rsidP="006E7788">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6E7788" w:rsidRDefault="006E7788" w:rsidP="003E5B33">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6E7788" w14:paraId="4E519A25" w14:textId="77777777" w:rsidTr="00123BEA">
        <w:trPr>
          <w:gridAfter w:val="1"/>
          <w:wAfter w:w="29" w:type="dxa"/>
        </w:trPr>
        <w:tc>
          <w:tcPr>
            <w:tcW w:w="2695" w:type="dxa"/>
          </w:tcPr>
          <w:p w14:paraId="5A7E2433" w14:textId="77777777" w:rsidR="006E7788" w:rsidRPr="006E7788" w:rsidRDefault="006E7788" w:rsidP="006E7788">
            <w:pPr>
              <w:pStyle w:val="BodyText"/>
              <w:rPr>
                <w:rFonts w:ascii="Arial" w:hAnsi="Arial" w:cs="Arial"/>
                <w:b/>
                <w:bCs/>
              </w:rPr>
            </w:pPr>
            <w:r w:rsidRPr="006E7788">
              <w:rPr>
                <w:rFonts w:ascii="Arial" w:hAnsi="Arial" w:cs="Arial"/>
                <w:b/>
                <w:bCs/>
                <w:color w:val="000000"/>
                <w:lang w:eastAsia="en-GB"/>
              </w:rPr>
              <w:lastRenderedPageBreak/>
              <w:t>“Single Site”</w:t>
            </w:r>
          </w:p>
        </w:tc>
        <w:tc>
          <w:tcPr>
            <w:tcW w:w="7625" w:type="dxa"/>
          </w:tcPr>
          <w:p w14:paraId="343FAB05" w14:textId="77777777" w:rsidR="006E7788" w:rsidRPr="006E7788" w:rsidRDefault="006E7788" w:rsidP="006E7788">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B06914" w:rsidRPr="00B06914" w:rsidRDefault="006E7788" w:rsidP="00B0691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6E7788" w:rsidRPr="006E7788" w:rsidRDefault="006E7788" w:rsidP="00B0691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6E7788" w14:paraId="0D75A63F" w14:textId="77777777" w:rsidTr="00123BEA">
        <w:trPr>
          <w:gridAfter w:val="1"/>
          <w:wAfter w:w="29" w:type="dxa"/>
        </w:trPr>
        <w:tc>
          <w:tcPr>
            <w:tcW w:w="2695" w:type="dxa"/>
          </w:tcPr>
          <w:p w14:paraId="2B9367D7" w14:textId="77777777" w:rsidR="006E7788" w:rsidRDefault="006E7788" w:rsidP="006E7788">
            <w:pPr>
              <w:pStyle w:val="BodyText"/>
              <w:rPr>
                <w:rFonts w:ascii="Arial" w:hAnsi="Arial" w:cs="Arial"/>
                <w:b/>
                <w:bCs/>
              </w:rPr>
            </w:pPr>
            <w:r>
              <w:rPr>
                <w:rFonts w:ascii="Arial" w:hAnsi="Arial" w:cs="Arial"/>
                <w:b/>
                <w:bCs/>
              </w:rPr>
              <w:t>"Site Common Drawings"</w:t>
            </w:r>
          </w:p>
        </w:tc>
        <w:tc>
          <w:tcPr>
            <w:tcW w:w="7625" w:type="dxa"/>
          </w:tcPr>
          <w:p w14:paraId="51037A3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41464FD" w14:textId="77777777" w:rsidTr="00123BEA">
        <w:trPr>
          <w:gridAfter w:val="1"/>
          <w:wAfter w:w="29" w:type="dxa"/>
        </w:trPr>
        <w:tc>
          <w:tcPr>
            <w:tcW w:w="2695" w:type="dxa"/>
          </w:tcPr>
          <w:p w14:paraId="75776CD1" w14:textId="77777777" w:rsidR="006E7788" w:rsidRDefault="006E7788" w:rsidP="006E7788">
            <w:pPr>
              <w:pStyle w:val="BodyText"/>
              <w:rPr>
                <w:rFonts w:ascii="Arial" w:hAnsi="Arial" w:cs="Arial"/>
                <w:b/>
                <w:bCs/>
              </w:rPr>
            </w:pPr>
            <w:r>
              <w:rPr>
                <w:rFonts w:ascii="Arial" w:hAnsi="Arial" w:cs="Arial"/>
                <w:b/>
                <w:bCs/>
              </w:rPr>
              <w:t>“Site Load”</w:t>
            </w:r>
          </w:p>
        </w:tc>
        <w:tc>
          <w:tcPr>
            <w:tcW w:w="7625" w:type="dxa"/>
          </w:tcPr>
          <w:p w14:paraId="01967508" w14:textId="77777777" w:rsidR="006E7788" w:rsidRDefault="006E7788" w:rsidP="006E7788">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6E7788" w14:paraId="414CD82B" w14:textId="77777777" w:rsidTr="00123BEA">
        <w:trPr>
          <w:gridAfter w:val="1"/>
          <w:wAfter w:w="29" w:type="dxa"/>
        </w:trPr>
        <w:tc>
          <w:tcPr>
            <w:tcW w:w="2695" w:type="dxa"/>
          </w:tcPr>
          <w:p w14:paraId="1D72F06A" w14:textId="77777777" w:rsidR="006E7788" w:rsidRDefault="006E7788" w:rsidP="006E7788">
            <w:pPr>
              <w:pStyle w:val="BodyText"/>
              <w:rPr>
                <w:rFonts w:ascii="Arial" w:hAnsi="Arial" w:cs="Arial"/>
                <w:b/>
                <w:bCs/>
              </w:rPr>
            </w:pPr>
            <w:r>
              <w:rPr>
                <w:rFonts w:ascii="Arial" w:hAnsi="Arial" w:cs="Arial"/>
                <w:b/>
                <w:bCs/>
              </w:rPr>
              <w:t>"Site Responsibility Schedule"</w:t>
            </w:r>
          </w:p>
        </w:tc>
        <w:tc>
          <w:tcPr>
            <w:tcW w:w="7625" w:type="dxa"/>
          </w:tcPr>
          <w:p w14:paraId="5D7DE1D0" w14:textId="77777777" w:rsidR="006E7788" w:rsidRDefault="006E7788" w:rsidP="006E7788">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6E7788" w14:paraId="6A684D91" w14:textId="77777777" w:rsidTr="00123BEA">
        <w:trPr>
          <w:gridAfter w:val="1"/>
          <w:wAfter w:w="29" w:type="dxa"/>
        </w:trPr>
        <w:tc>
          <w:tcPr>
            <w:tcW w:w="2695" w:type="dxa"/>
          </w:tcPr>
          <w:p w14:paraId="3C0DC57C" w14:textId="77777777" w:rsidR="006E7788" w:rsidRDefault="006E7788" w:rsidP="006E7788">
            <w:pPr>
              <w:pStyle w:val="BodyText"/>
              <w:rPr>
                <w:rFonts w:ascii="Arial" w:hAnsi="Arial" w:cs="Arial"/>
                <w:b/>
                <w:bCs/>
              </w:rPr>
            </w:pPr>
            <w:r>
              <w:rPr>
                <w:rFonts w:ascii="Arial" w:hAnsi="Arial" w:cs="Arial"/>
                <w:b/>
                <w:bCs/>
              </w:rPr>
              <w:t>"Site Specific Maintenance Charge"</w:t>
            </w:r>
          </w:p>
        </w:tc>
        <w:tc>
          <w:tcPr>
            <w:tcW w:w="7625" w:type="dxa"/>
          </w:tcPr>
          <w:p w14:paraId="775DF40B" w14:textId="77777777" w:rsidR="006E7788" w:rsidRDefault="006E7788" w:rsidP="006E7788">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6E7788" w14:paraId="04A19FBA" w14:textId="77777777" w:rsidTr="00123BEA">
        <w:trPr>
          <w:gridAfter w:val="1"/>
          <w:wAfter w:w="29" w:type="dxa"/>
        </w:trPr>
        <w:tc>
          <w:tcPr>
            <w:tcW w:w="2695" w:type="dxa"/>
          </w:tcPr>
          <w:p w14:paraId="3E74B261" w14:textId="77777777" w:rsidR="006E7788" w:rsidRDefault="006E7788" w:rsidP="006E7788">
            <w:pPr>
              <w:pStyle w:val="BodyText"/>
              <w:rPr>
                <w:rFonts w:ascii="Arial" w:hAnsi="Arial" w:cs="Arial"/>
                <w:b/>
                <w:bCs/>
              </w:rPr>
            </w:pPr>
            <w:r>
              <w:rPr>
                <w:rFonts w:ascii="Arial" w:hAnsi="Arial" w:cs="Arial"/>
                <w:b/>
                <w:bCs/>
                <w:snapToGrid w:val="0"/>
              </w:rPr>
              <w:t>"Site Specific Requirements"</w:t>
            </w:r>
          </w:p>
        </w:tc>
        <w:tc>
          <w:tcPr>
            <w:tcW w:w="7625" w:type="dxa"/>
          </w:tcPr>
          <w:p w14:paraId="1DEC1300" w14:textId="77777777" w:rsidR="006E7788" w:rsidRDefault="006E7788" w:rsidP="006E7788">
            <w:pPr>
              <w:pStyle w:val="BodyText"/>
              <w:jc w:val="both"/>
              <w:rPr>
                <w:rFonts w:ascii="Arial" w:hAnsi="Arial" w:cs="Arial"/>
              </w:rPr>
            </w:pPr>
            <w:r>
              <w:rPr>
                <w:rFonts w:ascii="Arial" w:hAnsi="Arial" w:cs="Arial"/>
              </w:rPr>
              <w:t xml:space="preserve">those requirements reasonably required by </w:t>
            </w:r>
            <w:r>
              <w:rPr>
                <w:rFonts w:ascii="Arial" w:hAnsi="Arial" w:cs="Arial"/>
                <w:b/>
              </w:rPr>
              <w:t xml:space="preserve">The Company </w:t>
            </w:r>
            <w:r>
              <w:rPr>
                <w:rFonts w:ascii="Arial" w:hAnsi="Arial" w:cs="Arial"/>
              </w:rPr>
              <w:t>in accordance with the</w:t>
            </w:r>
            <w:r>
              <w:rPr>
                <w:rFonts w:ascii="Arial" w:hAnsi="Arial" w:cs="Arial"/>
                <w:b/>
              </w:rPr>
              <w:t xml:space="preserve"> Grid Code </w:t>
            </w:r>
            <w:r>
              <w:rPr>
                <w:rFonts w:ascii="Arial" w:hAnsi="Arial" w:cs="Arial"/>
              </w:rPr>
              <w:t xml:space="preserve">at the site of connection of a </w:t>
            </w:r>
            <w:r>
              <w:rPr>
                <w:rFonts w:ascii="Arial" w:hAnsi="Arial" w:cs="Arial"/>
                <w:b/>
              </w:rPr>
              <w:t>Relevant Embedded Medium Power Station</w:t>
            </w:r>
            <w:r>
              <w:rPr>
                <w:rFonts w:ascii="Arial" w:hAnsi="Arial" w:cs="Arial"/>
              </w:rPr>
              <w:t xml:space="preserve"> or a </w:t>
            </w:r>
            <w:r>
              <w:rPr>
                <w:rFonts w:ascii="Arial" w:hAnsi="Arial" w:cs="Arial"/>
                <w:b/>
              </w:rPr>
              <w:t>Relevant</w:t>
            </w:r>
            <w:r>
              <w:rPr>
                <w:rFonts w:ascii="Arial" w:hAnsi="Arial" w:cs="Arial"/>
              </w:rPr>
              <w:t xml:space="preserve"> </w:t>
            </w:r>
            <w:r>
              <w:rPr>
                <w:rFonts w:ascii="Arial" w:hAnsi="Arial" w:cs="Arial"/>
                <w:b/>
              </w:rPr>
              <w:t>Embedded Small Power Station</w:t>
            </w:r>
            <w:bookmarkStart w:id="155" w:name="_BPDCD_152"/>
            <w:r w:rsidRPr="0019675B">
              <w:rPr>
                <w:rFonts w:ascii="Arial" w:hAnsi="Arial" w:cs="Arial"/>
                <w:color w:val="0000FF"/>
              </w:rPr>
              <w:t>;</w:t>
            </w:r>
            <w:bookmarkEnd w:id="155"/>
          </w:p>
        </w:tc>
      </w:tr>
      <w:tr w:rsidR="006E7788" w14:paraId="1F707E2E" w14:textId="77777777" w:rsidTr="00123BEA">
        <w:trPr>
          <w:gridAfter w:val="1"/>
          <w:wAfter w:w="29" w:type="dxa"/>
        </w:trPr>
        <w:tc>
          <w:tcPr>
            <w:tcW w:w="2695" w:type="dxa"/>
          </w:tcPr>
          <w:p w14:paraId="477942F0" w14:textId="77777777" w:rsidR="006E7788" w:rsidRDefault="006E7788" w:rsidP="006E7788">
            <w:pPr>
              <w:spacing w:after="240"/>
              <w:rPr>
                <w:rFonts w:ascii="Arial" w:hAnsi="Arial" w:cs="Arial"/>
                <w:b/>
                <w:bCs/>
                <w:snapToGrid w:val="0"/>
              </w:rPr>
            </w:pPr>
            <w:r>
              <w:rPr>
                <w:rFonts w:ascii="Arial" w:hAnsi="Arial" w:cs="Arial"/>
                <w:b/>
                <w:bCs/>
              </w:rPr>
              <w:t>"Small Independent Generating Plant"</w:t>
            </w:r>
          </w:p>
        </w:tc>
        <w:tc>
          <w:tcPr>
            <w:tcW w:w="7625" w:type="dxa"/>
          </w:tcPr>
          <w:p w14:paraId="1209DD03" w14:textId="77777777" w:rsidR="006E7788" w:rsidRDefault="006E7788" w:rsidP="006E7788">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6E7788" w14:paraId="55D4B0FF" w14:textId="77777777" w:rsidTr="00123BEA">
        <w:trPr>
          <w:gridAfter w:val="1"/>
          <w:wAfter w:w="29" w:type="dxa"/>
        </w:trPr>
        <w:tc>
          <w:tcPr>
            <w:tcW w:w="2695" w:type="dxa"/>
          </w:tcPr>
          <w:p w14:paraId="39A56621" w14:textId="77777777" w:rsidR="006E7788" w:rsidRDefault="006E7788" w:rsidP="006E7788">
            <w:pPr>
              <w:pStyle w:val="BodyText"/>
              <w:rPr>
                <w:rFonts w:ascii="Arial" w:hAnsi="Arial" w:cs="Arial"/>
                <w:b/>
                <w:bCs/>
              </w:rPr>
            </w:pPr>
            <w:r>
              <w:rPr>
                <w:rFonts w:ascii="Arial" w:hAnsi="Arial" w:cs="Arial"/>
                <w:b/>
                <w:bCs/>
              </w:rPr>
              <w:t>“Small Participant”</w:t>
            </w:r>
          </w:p>
        </w:tc>
        <w:tc>
          <w:tcPr>
            <w:tcW w:w="7625" w:type="dxa"/>
          </w:tcPr>
          <w:p w14:paraId="194BDB67" w14:textId="77777777" w:rsidR="006E7788" w:rsidRDefault="006E7788" w:rsidP="006E7788">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6E7788" w:rsidRDefault="006E7788" w:rsidP="006E7788">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6E7788" w:rsidRDefault="006E7788" w:rsidP="006E7788">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6E7788" w14:paraId="790F5130" w14:textId="77777777" w:rsidTr="00123BEA">
        <w:trPr>
          <w:gridAfter w:val="1"/>
          <w:wAfter w:w="29" w:type="dxa"/>
        </w:trPr>
        <w:tc>
          <w:tcPr>
            <w:tcW w:w="2695" w:type="dxa"/>
          </w:tcPr>
          <w:p w14:paraId="5B971B86" w14:textId="77777777" w:rsidR="006E7788" w:rsidRDefault="006E7788" w:rsidP="006E7788">
            <w:pPr>
              <w:pStyle w:val="BodyText"/>
              <w:rPr>
                <w:rFonts w:ascii="Arial" w:hAnsi="Arial" w:cs="Arial"/>
                <w:b/>
                <w:bCs/>
              </w:rPr>
            </w:pPr>
            <w:r>
              <w:rPr>
                <w:rFonts w:ascii="Arial" w:hAnsi="Arial" w:cs="Arial"/>
                <w:b/>
                <w:bCs/>
              </w:rPr>
              <w:t>"Small Power Station"</w:t>
            </w:r>
          </w:p>
        </w:tc>
        <w:tc>
          <w:tcPr>
            <w:tcW w:w="7625" w:type="dxa"/>
          </w:tcPr>
          <w:p w14:paraId="4F07CB4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1A4370B" w14:textId="77777777" w:rsidTr="00123BEA">
        <w:trPr>
          <w:gridAfter w:val="1"/>
          <w:wAfter w:w="29" w:type="dxa"/>
        </w:trPr>
        <w:tc>
          <w:tcPr>
            <w:tcW w:w="2695" w:type="dxa"/>
          </w:tcPr>
          <w:p w14:paraId="5BAAA72E" w14:textId="77777777" w:rsidR="006E7788" w:rsidRDefault="006E7788" w:rsidP="006E7788">
            <w:pPr>
              <w:pStyle w:val="BodyText"/>
              <w:rPr>
                <w:rFonts w:ascii="Arial" w:hAnsi="Arial" w:cs="Arial"/>
                <w:b/>
                <w:bCs/>
              </w:rPr>
            </w:pPr>
            <w:r>
              <w:rPr>
                <w:rFonts w:ascii="Arial" w:hAnsi="Arial" w:cs="Arial"/>
                <w:b/>
                <w:bCs/>
              </w:rPr>
              <w:lastRenderedPageBreak/>
              <w:t>"Small Power Station Trading Party"</w:t>
            </w:r>
          </w:p>
        </w:tc>
        <w:tc>
          <w:tcPr>
            <w:tcW w:w="7625" w:type="dxa"/>
          </w:tcPr>
          <w:p w14:paraId="3CDC7C9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6E7788" w14:paraId="4276C568" w14:textId="77777777" w:rsidTr="00123BEA">
        <w:trPr>
          <w:gridAfter w:val="1"/>
          <w:wAfter w:w="29" w:type="dxa"/>
        </w:trPr>
        <w:tc>
          <w:tcPr>
            <w:tcW w:w="2695" w:type="dxa"/>
          </w:tcPr>
          <w:p w14:paraId="43E095CF" w14:textId="77777777" w:rsidR="006E7788" w:rsidRDefault="006E7788" w:rsidP="006E7788">
            <w:pPr>
              <w:pStyle w:val="BodyText"/>
              <w:rPr>
                <w:rFonts w:ascii="Arial" w:hAnsi="Arial" w:cs="Arial"/>
                <w:b/>
                <w:bCs/>
              </w:rPr>
            </w:pPr>
            <w:r>
              <w:rPr>
                <w:rFonts w:ascii="Arial" w:hAnsi="Arial" w:cs="Arial"/>
                <w:b/>
                <w:bCs/>
              </w:rPr>
              <w:t>"SMRS"</w:t>
            </w:r>
          </w:p>
        </w:tc>
        <w:tc>
          <w:tcPr>
            <w:tcW w:w="7625" w:type="dxa"/>
          </w:tcPr>
          <w:p w14:paraId="19E006E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845C2CF" w14:textId="77777777" w:rsidTr="00123BEA">
        <w:trPr>
          <w:gridAfter w:val="1"/>
          <w:wAfter w:w="29" w:type="dxa"/>
        </w:trPr>
        <w:tc>
          <w:tcPr>
            <w:tcW w:w="2695" w:type="dxa"/>
          </w:tcPr>
          <w:p w14:paraId="618004AA" w14:textId="77777777" w:rsidR="006E7788" w:rsidRDefault="006E7788" w:rsidP="006E7788">
            <w:pPr>
              <w:pStyle w:val="BodyText"/>
              <w:rPr>
                <w:rFonts w:ascii="Arial" w:hAnsi="Arial" w:cs="Arial"/>
                <w:b/>
                <w:bCs/>
              </w:rPr>
            </w:pPr>
            <w:r>
              <w:rPr>
                <w:rFonts w:ascii="Arial" w:hAnsi="Arial" w:cs="Arial"/>
                <w:b/>
                <w:bCs/>
              </w:rPr>
              <w:t>“Sole Trading Unit”</w:t>
            </w:r>
          </w:p>
        </w:tc>
        <w:tc>
          <w:tcPr>
            <w:tcW w:w="7625" w:type="dxa"/>
          </w:tcPr>
          <w:p w14:paraId="073FDE7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1F56927" w14:textId="77777777" w:rsidTr="00123BEA">
        <w:trPr>
          <w:gridAfter w:val="1"/>
          <w:wAfter w:w="29" w:type="dxa"/>
        </w:trPr>
        <w:tc>
          <w:tcPr>
            <w:tcW w:w="2695" w:type="dxa"/>
          </w:tcPr>
          <w:p w14:paraId="674F61A7" w14:textId="77777777" w:rsidR="006E7788" w:rsidRDefault="006E7788" w:rsidP="006E7788">
            <w:pPr>
              <w:pStyle w:val="BodyText"/>
              <w:rPr>
                <w:rFonts w:ascii="Arial" w:hAnsi="Arial" w:cs="Arial"/>
                <w:b/>
                <w:bCs/>
              </w:rPr>
            </w:pPr>
            <w:r>
              <w:rPr>
                <w:rFonts w:ascii="Arial" w:hAnsi="Arial" w:cs="Arial"/>
                <w:b/>
                <w:bCs/>
              </w:rPr>
              <w:t>“Standard CUSC Modification Proposal”</w:t>
            </w:r>
          </w:p>
        </w:tc>
        <w:tc>
          <w:tcPr>
            <w:tcW w:w="7625" w:type="dxa"/>
          </w:tcPr>
          <w:p w14:paraId="6B62376E" w14:textId="77777777" w:rsidR="006E7788" w:rsidRDefault="006E7788" w:rsidP="006E7788">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156" w:name="_BPDCD_153"/>
            <w:r w:rsidRPr="0019675B">
              <w:rPr>
                <w:rFonts w:ascii="Arial" w:hAnsi="Arial" w:cs="Arial"/>
              </w:rPr>
              <w:t xml:space="preserve">does not fall within the scope of </w:t>
            </w:r>
            <w:bookmarkEnd w:id="156"/>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157"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157"/>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6E7788" w14:paraId="5BF0C980" w14:textId="77777777" w:rsidTr="00123BEA">
        <w:trPr>
          <w:gridAfter w:val="1"/>
          <w:wAfter w:w="29" w:type="dxa"/>
        </w:trPr>
        <w:tc>
          <w:tcPr>
            <w:tcW w:w="2695" w:type="dxa"/>
          </w:tcPr>
          <w:p w14:paraId="2ECFD01D" w14:textId="77777777" w:rsidR="006E7788" w:rsidRDefault="006E7788" w:rsidP="006E7788">
            <w:pPr>
              <w:pStyle w:val="BodyText"/>
              <w:rPr>
                <w:rFonts w:ascii="Arial" w:hAnsi="Arial" w:cs="Arial"/>
                <w:b/>
                <w:bCs/>
              </w:rPr>
            </w:pPr>
            <w:r>
              <w:rPr>
                <w:rFonts w:ascii="Arial" w:hAnsi="Arial" w:cs="Arial"/>
                <w:b/>
                <w:bCs/>
              </w:rPr>
              <w:t>"Statement of the Connection Charging Methodology"</w:t>
            </w:r>
          </w:p>
        </w:tc>
        <w:tc>
          <w:tcPr>
            <w:tcW w:w="7625" w:type="dxa"/>
          </w:tcPr>
          <w:p w14:paraId="756FC54B" w14:textId="23A32577" w:rsidR="006E7788" w:rsidRDefault="4B9E9046" w:rsidP="006E7788">
            <w:pPr>
              <w:pStyle w:val="BodyText"/>
              <w:jc w:val="both"/>
              <w:rPr>
                <w:rFonts w:ascii="Arial" w:hAnsi="Arial" w:cs="Arial"/>
              </w:rPr>
            </w:pPr>
            <w:r w:rsidRPr="5659255A">
              <w:rPr>
                <w:rFonts w:ascii="Arial" w:hAnsi="Arial" w:cs="Arial"/>
              </w:rPr>
              <w:t xml:space="preserve">the statement produced pursuant to and in accordance with </w:t>
            </w:r>
            <w:r w:rsidR="2AB908FC" w:rsidRPr="5659255A">
              <w:rPr>
                <w:rFonts w:ascii="Arial" w:hAnsi="Arial" w:cs="Arial"/>
              </w:rPr>
              <w:t>c</w:t>
            </w:r>
            <w:r w:rsidRPr="5659255A">
              <w:rPr>
                <w:rFonts w:ascii="Arial" w:hAnsi="Arial" w:cs="Arial"/>
              </w:rPr>
              <w:t xml:space="preserve">ondition </w:t>
            </w:r>
            <w:r w:rsidR="1CBBDDEA" w:rsidRPr="5659255A">
              <w:rPr>
                <w:rFonts w:ascii="Arial" w:hAnsi="Arial" w:cs="Arial"/>
              </w:rPr>
              <w:t>E11</w:t>
            </w:r>
            <w:r w:rsidRPr="5659255A">
              <w:rPr>
                <w:rFonts w:ascii="Arial" w:hAnsi="Arial" w:cs="Arial"/>
              </w:rPr>
              <w:t xml:space="preserve"> of the </w:t>
            </w:r>
            <w:r w:rsidR="55AC02FA" w:rsidRPr="5659255A">
              <w:rPr>
                <w:rFonts w:ascii="Arial" w:hAnsi="Arial" w:cs="Arial"/>
                <w:b/>
                <w:bCs/>
              </w:rPr>
              <w:t>ESO</w:t>
            </w:r>
            <w:r w:rsidRPr="5659255A">
              <w:rPr>
                <w:rFonts w:ascii="Arial" w:hAnsi="Arial" w:cs="Arial"/>
                <w:b/>
                <w:bCs/>
              </w:rPr>
              <w:t xml:space="preserve"> Licence</w:t>
            </w:r>
            <w:r w:rsidRPr="5659255A">
              <w:rPr>
                <w:rFonts w:ascii="Arial" w:hAnsi="Arial" w:cs="Arial"/>
              </w:rPr>
              <w:t>, as modified from time to time;</w:t>
            </w:r>
          </w:p>
        </w:tc>
      </w:tr>
      <w:tr w:rsidR="006E7788" w14:paraId="648DD85A" w14:textId="77777777" w:rsidTr="00123BEA">
        <w:trPr>
          <w:gridAfter w:val="1"/>
          <w:wAfter w:w="29" w:type="dxa"/>
        </w:trPr>
        <w:tc>
          <w:tcPr>
            <w:tcW w:w="2695" w:type="dxa"/>
          </w:tcPr>
          <w:p w14:paraId="3F6F2C0F" w14:textId="77777777" w:rsidR="006E7788" w:rsidRDefault="006E7788" w:rsidP="006E7788">
            <w:pPr>
              <w:pStyle w:val="BodyText"/>
              <w:rPr>
                <w:rFonts w:ascii="Arial" w:hAnsi="Arial" w:cs="Arial"/>
                <w:b/>
                <w:bCs/>
              </w:rPr>
            </w:pPr>
            <w:r>
              <w:rPr>
                <w:rFonts w:ascii="Arial" w:hAnsi="Arial" w:cs="Arial"/>
                <w:b/>
                <w:bCs/>
              </w:rPr>
              <w:t>"Statement of Use of System Charges"</w:t>
            </w:r>
          </w:p>
        </w:tc>
        <w:tc>
          <w:tcPr>
            <w:tcW w:w="7625" w:type="dxa"/>
          </w:tcPr>
          <w:p w14:paraId="26FA1F41" w14:textId="30782A5D" w:rsidR="006E7788" w:rsidRDefault="4B9E9046" w:rsidP="006E7788">
            <w:pPr>
              <w:pStyle w:val="BodyText"/>
              <w:jc w:val="both"/>
              <w:rPr>
                <w:rFonts w:ascii="Arial" w:hAnsi="Arial" w:cs="Arial"/>
              </w:rPr>
            </w:pPr>
            <w:r w:rsidRPr="5659255A">
              <w:rPr>
                <w:rFonts w:ascii="Arial" w:hAnsi="Arial" w:cs="Arial"/>
              </w:rPr>
              <w:t xml:space="preserve">the statement produced pursuant to and in accordance with </w:t>
            </w:r>
            <w:r w:rsidR="07C0D332" w:rsidRPr="5659255A">
              <w:rPr>
                <w:rFonts w:ascii="Arial" w:hAnsi="Arial" w:cs="Arial"/>
              </w:rPr>
              <w:t>c</w:t>
            </w:r>
            <w:r w:rsidRPr="5659255A">
              <w:rPr>
                <w:rFonts w:ascii="Arial" w:hAnsi="Arial" w:cs="Arial"/>
              </w:rPr>
              <w:t>ondition</w:t>
            </w:r>
            <w:r w:rsidR="6995E7D5" w:rsidRPr="5659255A">
              <w:rPr>
                <w:rFonts w:ascii="Arial" w:hAnsi="Arial" w:cs="Arial"/>
              </w:rPr>
              <w:t xml:space="preserve"> E10</w:t>
            </w:r>
            <w:r w:rsidRPr="5659255A">
              <w:rPr>
                <w:rFonts w:ascii="Arial" w:hAnsi="Arial" w:cs="Arial"/>
              </w:rPr>
              <w:t xml:space="preserve"> of the </w:t>
            </w:r>
            <w:r w:rsidR="2AD73069" w:rsidRPr="5659255A">
              <w:rPr>
                <w:rFonts w:ascii="Arial" w:hAnsi="Arial" w:cs="Arial"/>
                <w:b/>
                <w:bCs/>
              </w:rPr>
              <w:t>ESO</w:t>
            </w:r>
            <w:r w:rsidRPr="5659255A">
              <w:rPr>
                <w:rFonts w:ascii="Arial" w:hAnsi="Arial" w:cs="Arial"/>
                <w:b/>
                <w:bCs/>
              </w:rPr>
              <w:t xml:space="preserve"> Licence</w:t>
            </w:r>
            <w:r w:rsidRPr="5659255A">
              <w:rPr>
                <w:rFonts w:ascii="Arial" w:hAnsi="Arial" w:cs="Arial"/>
              </w:rPr>
              <w:t>, as modified from time to time;</w:t>
            </w:r>
          </w:p>
        </w:tc>
      </w:tr>
      <w:tr w:rsidR="006E7788" w14:paraId="40E05A30" w14:textId="77777777" w:rsidTr="00123BEA">
        <w:trPr>
          <w:gridAfter w:val="1"/>
          <w:wAfter w:w="29" w:type="dxa"/>
        </w:trPr>
        <w:tc>
          <w:tcPr>
            <w:tcW w:w="2695" w:type="dxa"/>
          </w:tcPr>
          <w:p w14:paraId="30B1E96F" w14:textId="77777777" w:rsidR="006E7788" w:rsidRDefault="006E7788" w:rsidP="006E7788">
            <w:pPr>
              <w:pStyle w:val="BodyText"/>
              <w:rPr>
                <w:rFonts w:ascii="Arial" w:hAnsi="Arial" w:cs="Arial"/>
                <w:b/>
                <w:bCs/>
              </w:rPr>
            </w:pPr>
            <w:r>
              <w:rPr>
                <w:rFonts w:ascii="Arial" w:hAnsi="Arial" w:cs="Arial"/>
                <w:b/>
                <w:bCs/>
              </w:rPr>
              <w:t>"Statement of the Use of System Charging Methodology"</w:t>
            </w:r>
          </w:p>
        </w:tc>
        <w:tc>
          <w:tcPr>
            <w:tcW w:w="7625" w:type="dxa"/>
          </w:tcPr>
          <w:p w14:paraId="34552104" w14:textId="31A97EA1" w:rsidR="006E7788" w:rsidRDefault="4B9E9046" w:rsidP="006E7788">
            <w:pPr>
              <w:pStyle w:val="BodyText"/>
              <w:jc w:val="both"/>
              <w:rPr>
                <w:rFonts w:ascii="Arial" w:hAnsi="Arial" w:cs="Arial"/>
              </w:rPr>
            </w:pPr>
            <w:r w:rsidRPr="5659255A">
              <w:rPr>
                <w:rFonts w:ascii="Arial" w:hAnsi="Arial" w:cs="Arial"/>
              </w:rPr>
              <w:t xml:space="preserve">the statement produced pursuant to </w:t>
            </w:r>
            <w:r w:rsidR="002E8FF4" w:rsidRPr="5659255A">
              <w:rPr>
                <w:rFonts w:ascii="Arial" w:hAnsi="Arial" w:cs="Arial"/>
              </w:rPr>
              <w:t>c</w:t>
            </w:r>
            <w:r w:rsidRPr="5659255A">
              <w:rPr>
                <w:rFonts w:ascii="Arial" w:hAnsi="Arial" w:cs="Arial"/>
              </w:rPr>
              <w:t xml:space="preserve">ondition </w:t>
            </w:r>
            <w:r w:rsidR="77858698" w:rsidRPr="5659255A">
              <w:rPr>
                <w:rFonts w:ascii="Arial" w:hAnsi="Arial" w:cs="Arial"/>
              </w:rPr>
              <w:t>E10</w:t>
            </w:r>
            <w:r w:rsidRPr="5659255A">
              <w:rPr>
                <w:rFonts w:ascii="Arial" w:hAnsi="Arial" w:cs="Arial"/>
              </w:rPr>
              <w:t xml:space="preserve"> of the </w:t>
            </w:r>
            <w:r w:rsidR="7ECE342E" w:rsidRPr="5659255A">
              <w:rPr>
                <w:rFonts w:ascii="Arial" w:hAnsi="Arial" w:cs="Arial"/>
                <w:b/>
                <w:bCs/>
              </w:rPr>
              <w:t>ESO</w:t>
            </w:r>
            <w:r w:rsidRPr="5659255A">
              <w:rPr>
                <w:rFonts w:ascii="Arial" w:hAnsi="Arial" w:cs="Arial"/>
                <w:b/>
                <w:bCs/>
              </w:rPr>
              <w:t xml:space="preserve"> Licence</w:t>
            </w:r>
            <w:r w:rsidRPr="5659255A">
              <w:rPr>
                <w:rFonts w:ascii="Arial" w:hAnsi="Arial" w:cs="Arial"/>
              </w:rPr>
              <w:t>, as modified from time to time;</w:t>
            </w:r>
          </w:p>
        </w:tc>
      </w:tr>
      <w:tr w:rsidR="006E7788" w14:paraId="29A1227D" w14:textId="77777777" w:rsidTr="00123BEA">
        <w:trPr>
          <w:gridAfter w:val="1"/>
          <w:wAfter w:w="29" w:type="dxa"/>
        </w:trPr>
        <w:tc>
          <w:tcPr>
            <w:tcW w:w="2695" w:type="dxa"/>
          </w:tcPr>
          <w:p w14:paraId="79F0C511" w14:textId="77777777" w:rsidR="006E7788" w:rsidRDefault="006E7788" w:rsidP="006E7788">
            <w:pPr>
              <w:pStyle w:val="BodyText"/>
              <w:rPr>
                <w:rFonts w:ascii="Arial" w:hAnsi="Arial" w:cs="Arial"/>
                <w:b/>
                <w:bCs/>
              </w:rPr>
            </w:pPr>
            <w:r>
              <w:rPr>
                <w:rFonts w:ascii="Arial" w:hAnsi="Arial" w:cs="Arial"/>
                <w:b/>
                <w:bCs/>
              </w:rPr>
              <w:t>"Station Demand"</w:t>
            </w:r>
          </w:p>
        </w:tc>
        <w:tc>
          <w:tcPr>
            <w:tcW w:w="7625" w:type="dxa"/>
          </w:tcPr>
          <w:p w14:paraId="24C51104" w14:textId="77777777" w:rsidR="006E7788" w:rsidRDefault="006E7788" w:rsidP="006E7788">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6E7788" w:rsidRDefault="006E7788" w:rsidP="006E7788">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6E7788" w:rsidRDefault="006E7788" w:rsidP="006E7788">
            <w:pPr>
              <w:pStyle w:val="BodyText"/>
              <w:jc w:val="both"/>
              <w:rPr>
                <w:rFonts w:ascii="Arial" w:hAnsi="Arial" w:cs="Arial"/>
              </w:rPr>
            </w:pPr>
            <w:r>
              <w:rPr>
                <w:rFonts w:ascii="Arial" w:hAnsi="Arial" w:cs="Arial"/>
              </w:rPr>
              <w:t>(ii)    immediately adjoining each other;</w:t>
            </w:r>
          </w:p>
          <w:p w14:paraId="0C4AB8D3" w14:textId="77777777" w:rsidR="006E7788" w:rsidRDefault="006E7788" w:rsidP="006E7788">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6E7788" w14:paraId="0407E191" w14:textId="77777777" w:rsidTr="00123BEA">
        <w:trPr>
          <w:gridAfter w:val="1"/>
          <w:wAfter w:w="29" w:type="dxa"/>
        </w:trPr>
        <w:tc>
          <w:tcPr>
            <w:tcW w:w="2695" w:type="dxa"/>
          </w:tcPr>
          <w:p w14:paraId="25B4D2DA" w14:textId="77777777" w:rsidR="006E7788" w:rsidRDefault="006E7788" w:rsidP="006E7788">
            <w:pPr>
              <w:pStyle w:val="BodyText"/>
              <w:rPr>
                <w:rFonts w:ascii="Arial" w:hAnsi="Arial" w:cs="Arial"/>
                <w:b/>
                <w:bCs/>
              </w:rPr>
            </w:pPr>
            <w:r>
              <w:rPr>
                <w:rFonts w:ascii="Arial" w:hAnsi="Arial" w:cs="Arial"/>
                <w:b/>
                <w:bCs/>
              </w:rPr>
              <w:t>“Station Load”</w:t>
            </w:r>
          </w:p>
        </w:tc>
        <w:tc>
          <w:tcPr>
            <w:tcW w:w="7625" w:type="dxa"/>
          </w:tcPr>
          <w:p w14:paraId="2509CCF0" w14:textId="77777777" w:rsidR="006E7788" w:rsidRDefault="006E7788" w:rsidP="006E7788">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6E7788" w14:paraId="53AB65B6" w14:textId="77777777" w:rsidTr="00123BEA">
        <w:trPr>
          <w:gridAfter w:val="1"/>
          <w:wAfter w:w="29" w:type="dxa"/>
        </w:trPr>
        <w:tc>
          <w:tcPr>
            <w:tcW w:w="2695" w:type="dxa"/>
          </w:tcPr>
          <w:p w14:paraId="3D652B01" w14:textId="77777777" w:rsidR="006E7788" w:rsidRDefault="006E7788" w:rsidP="006E7788">
            <w:pPr>
              <w:pStyle w:val="BodyText"/>
              <w:rPr>
                <w:rFonts w:ascii="Arial" w:hAnsi="Arial" w:cs="Arial"/>
                <w:b/>
                <w:bCs/>
              </w:rPr>
            </w:pPr>
            <w:r>
              <w:rPr>
                <w:rFonts w:ascii="Arial" w:hAnsi="Arial" w:cs="Arial"/>
                <w:b/>
                <w:bCs/>
              </w:rPr>
              <w:lastRenderedPageBreak/>
              <w:t>"Station Transformer"</w:t>
            </w:r>
          </w:p>
        </w:tc>
        <w:tc>
          <w:tcPr>
            <w:tcW w:w="7625" w:type="dxa"/>
          </w:tcPr>
          <w:p w14:paraId="6D2F8919" w14:textId="77777777" w:rsidR="006E7788" w:rsidRDefault="006E7788" w:rsidP="006E7788">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18B17057" w14:textId="77777777" w:rsidTr="00123BEA">
        <w:trPr>
          <w:gridAfter w:val="1"/>
          <w:wAfter w:w="29" w:type="dxa"/>
        </w:trPr>
        <w:tc>
          <w:tcPr>
            <w:tcW w:w="2695" w:type="dxa"/>
          </w:tcPr>
          <w:p w14:paraId="7169EB07" w14:textId="77777777" w:rsidR="006E7788" w:rsidRDefault="006E7788" w:rsidP="006E7788">
            <w:pPr>
              <w:pStyle w:val="BodyText"/>
              <w:rPr>
                <w:rFonts w:ascii="Arial" w:hAnsi="Arial" w:cs="Arial"/>
                <w:b/>
                <w:bCs/>
              </w:rPr>
            </w:pPr>
            <w:r>
              <w:rPr>
                <w:rFonts w:ascii="Arial" w:hAnsi="Arial" w:cs="Arial"/>
                <w:b/>
                <w:bCs/>
              </w:rPr>
              <w:t xml:space="preserve"> "Steam Unit"</w:t>
            </w:r>
          </w:p>
        </w:tc>
        <w:tc>
          <w:tcPr>
            <w:tcW w:w="7625" w:type="dxa"/>
          </w:tcPr>
          <w:p w14:paraId="076A6BAD" w14:textId="77777777" w:rsidR="006E7788" w:rsidRDefault="006E7788" w:rsidP="006E7788">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6E7788" w14:paraId="3EE7E7AB" w14:textId="77777777" w:rsidTr="00123BEA">
        <w:trPr>
          <w:gridAfter w:val="1"/>
          <w:wAfter w:w="29" w:type="dxa"/>
        </w:trPr>
        <w:tc>
          <w:tcPr>
            <w:tcW w:w="2695" w:type="dxa"/>
            <w:shd w:val="clear" w:color="auto" w:fill="auto"/>
          </w:tcPr>
          <w:p w14:paraId="6A2F7EB0" w14:textId="55DA8917" w:rsidR="006E7788" w:rsidRPr="0019675B" w:rsidRDefault="006E7788" w:rsidP="006E7788">
            <w:pPr>
              <w:pStyle w:val="BodyText"/>
              <w:rPr>
                <w:rFonts w:ascii="Arial" w:hAnsi="Arial" w:cs="Arial"/>
                <w:b/>
                <w:bCs/>
                <w:w w:val="0"/>
              </w:rPr>
            </w:pPr>
            <w:bookmarkStart w:id="158" w:name="_BPDCI_155"/>
            <w:bookmarkStart w:id="159" w:name="_DV_C150"/>
            <w:r w:rsidRPr="0019675B">
              <w:rPr>
                <w:rFonts w:ascii="Arial" w:hAnsi="Arial" w:cs="Arial"/>
                <w:b/>
                <w:bCs/>
                <w:lang w:val="en-US"/>
              </w:rPr>
              <w:t>"STC"</w:t>
            </w:r>
            <w:bookmarkEnd w:id="158"/>
            <w:bookmarkEnd w:id="159"/>
          </w:p>
        </w:tc>
        <w:tc>
          <w:tcPr>
            <w:tcW w:w="7625" w:type="dxa"/>
            <w:shd w:val="clear" w:color="auto" w:fill="auto"/>
          </w:tcPr>
          <w:p w14:paraId="3B1C11E9" w14:textId="6FCB8C1A" w:rsidR="006E7788" w:rsidRPr="0019675B" w:rsidRDefault="4B9E9046" w:rsidP="5659255A">
            <w:pPr>
              <w:pStyle w:val="BodyText"/>
              <w:jc w:val="both"/>
              <w:rPr>
                <w:rFonts w:ascii="Arial" w:hAnsi="Arial" w:cs="Arial"/>
                <w:b/>
                <w:bCs/>
                <w:w w:val="0"/>
              </w:rPr>
            </w:pPr>
            <w:bookmarkStart w:id="160" w:name="_BPDCI_156"/>
            <w:r w:rsidRPr="5659255A">
              <w:rPr>
                <w:rFonts w:ascii="Arial" w:hAnsi="Arial" w:cs="Arial"/>
              </w:rPr>
              <w:t xml:space="preserve">the </w:t>
            </w:r>
            <w:bookmarkStart w:id="161" w:name="_BPDCI_157"/>
            <w:bookmarkEnd w:id="160"/>
            <w:r w:rsidRPr="5659255A">
              <w:rPr>
                <w:rFonts w:ascii="Arial" w:hAnsi="Arial" w:cs="Arial"/>
                <w:b/>
                <w:bCs/>
                <w:lang w:val="en-US"/>
              </w:rPr>
              <w:t>System Operator - Transmission Owner Code</w:t>
            </w:r>
            <w:bookmarkEnd w:id="161"/>
            <w:r w:rsidRPr="5659255A">
              <w:rPr>
                <w:rFonts w:ascii="Arial" w:hAnsi="Arial" w:cs="Arial"/>
                <w:b/>
                <w:bCs/>
                <w:lang w:val="en-US"/>
              </w:rPr>
              <w:t xml:space="preserve"> </w:t>
            </w:r>
            <w:bookmarkStart w:id="162"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11B1BC14" w:rsidRPr="5659255A">
              <w:rPr>
                <w:rFonts w:ascii="Arial" w:hAnsi="Arial" w:cs="Arial"/>
                <w:b/>
                <w:bCs/>
              </w:rPr>
              <w:t>ESO</w:t>
            </w:r>
            <w:r w:rsidRPr="5659255A">
              <w:rPr>
                <w:rFonts w:ascii="Arial" w:hAnsi="Arial" w:cs="Arial"/>
                <w:b/>
                <w:bCs/>
              </w:rPr>
              <w:t xml:space="preserve"> Licence</w:t>
            </w:r>
            <w:r w:rsidR="3069ADBC" w:rsidRPr="00123BEA">
              <w:rPr>
                <w:rFonts w:ascii="Arial" w:hAnsi="Arial" w:cs="Arial"/>
              </w:rPr>
              <w:t xml:space="preserve"> and by Transmission Licensees</w:t>
            </w:r>
            <w:r w:rsidR="3069ADBC" w:rsidRPr="5659255A">
              <w:rPr>
                <w:rFonts w:ascii="Arial" w:hAnsi="Arial" w:cs="Arial"/>
                <w:b/>
                <w:bCs/>
              </w:rPr>
              <w:t xml:space="preserve"> </w:t>
            </w:r>
            <w:r w:rsidR="3069ADBC" w:rsidRPr="00123BEA">
              <w:rPr>
                <w:rFonts w:ascii="Arial" w:hAnsi="Arial" w:cs="Arial"/>
              </w:rPr>
              <w:t xml:space="preserve">pursuant to the </w:t>
            </w:r>
            <w:r w:rsidR="3069ADBC" w:rsidRPr="5659255A">
              <w:rPr>
                <w:rFonts w:ascii="Arial" w:hAnsi="Arial" w:cs="Arial"/>
                <w:b/>
                <w:bCs/>
              </w:rPr>
              <w:t xml:space="preserve">Transmission Licence </w:t>
            </w:r>
            <w:r w:rsidR="3069ADBC" w:rsidRPr="00123BEA">
              <w:rPr>
                <w:rFonts w:ascii="Arial" w:hAnsi="Arial" w:cs="Arial"/>
              </w:rPr>
              <w:t xml:space="preserve">respectively, and </w:t>
            </w:r>
            <w:r w:rsidRPr="5659255A">
              <w:rPr>
                <w:rFonts w:ascii="Arial" w:hAnsi="Arial" w:cs="Arial"/>
              </w:rPr>
              <w:t>as from time to time revised in accordance with the</w:t>
            </w:r>
            <w:r w:rsidR="50109745" w:rsidRPr="5659255A">
              <w:rPr>
                <w:rFonts w:ascii="Arial" w:hAnsi="Arial" w:cs="Arial"/>
              </w:rPr>
              <w:t>se</w:t>
            </w:r>
            <w:r w:rsidRPr="5659255A">
              <w:rPr>
                <w:rFonts w:ascii="Arial" w:hAnsi="Arial" w:cs="Arial"/>
              </w:rPr>
              <w:t xml:space="preserve"> </w:t>
            </w:r>
            <w:r w:rsidRPr="00123BEA">
              <w:rPr>
                <w:rFonts w:ascii="Arial" w:hAnsi="Arial" w:cs="Arial"/>
              </w:rPr>
              <w:t>Licence</w:t>
            </w:r>
            <w:r w:rsidR="347399B9" w:rsidRPr="00123BEA">
              <w:rPr>
                <w:rFonts w:ascii="Arial" w:hAnsi="Arial" w:cs="Arial"/>
              </w:rPr>
              <w:t>s</w:t>
            </w:r>
            <w:r w:rsidRPr="00480F24">
              <w:rPr>
                <w:rFonts w:ascii="Arial" w:hAnsi="Arial" w:cs="Arial"/>
              </w:rPr>
              <w:t>;</w:t>
            </w:r>
            <w:bookmarkEnd w:id="162"/>
          </w:p>
        </w:tc>
      </w:tr>
      <w:tr w:rsidR="00F17F42" w14:paraId="770B2397" w14:textId="77777777" w:rsidTr="00123BEA">
        <w:trPr>
          <w:gridAfter w:val="1"/>
          <w:wAfter w:w="29" w:type="dxa"/>
        </w:trPr>
        <w:tc>
          <w:tcPr>
            <w:tcW w:w="2695" w:type="dxa"/>
            <w:shd w:val="clear" w:color="auto" w:fill="auto"/>
          </w:tcPr>
          <w:p w14:paraId="1E8463F4" w14:textId="77777777" w:rsidR="00F17F42" w:rsidRDefault="00F17F42" w:rsidP="00F17F42">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F6586" w:rsidRDefault="00EF6586" w:rsidP="00F17F42">
            <w:pPr>
              <w:pStyle w:val="BodyText"/>
              <w:rPr>
                <w:rFonts w:ascii="Arial" w:hAnsi="Arial" w:cs="Arial"/>
                <w:b/>
                <w:bCs/>
                <w:color w:val="000000"/>
                <w:lang w:eastAsia="en-GB"/>
              </w:rPr>
            </w:pPr>
          </w:p>
          <w:p w14:paraId="6E6F898B" w14:textId="77777777" w:rsidR="00EF6586" w:rsidRDefault="00EF6586" w:rsidP="00F17F42">
            <w:pPr>
              <w:pStyle w:val="BodyText"/>
              <w:rPr>
                <w:rFonts w:ascii="Arial" w:hAnsi="Arial" w:cs="Arial"/>
                <w:b/>
                <w:bCs/>
                <w:color w:val="000000"/>
                <w:lang w:eastAsia="en-GB"/>
              </w:rPr>
            </w:pPr>
          </w:p>
          <w:p w14:paraId="61AF64A9" w14:textId="3F5C6877" w:rsidR="00EF6586" w:rsidRPr="00F17F42" w:rsidRDefault="00EF6586" w:rsidP="00F17F42">
            <w:pPr>
              <w:pStyle w:val="BodyText"/>
              <w:rPr>
                <w:rFonts w:ascii="Arial" w:hAnsi="Arial" w:cs="Arial"/>
                <w:b/>
                <w:bCs/>
                <w:lang w:val="en-US"/>
              </w:rPr>
            </w:pPr>
            <w:r w:rsidRPr="00EF6586">
              <w:rPr>
                <w:rFonts w:ascii="Arial" w:hAnsi="Arial" w:cs="Arial"/>
                <w:b/>
                <w:bCs/>
                <w:color w:val="000000"/>
                <w:lang w:eastAsia="en-GB"/>
              </w:rPr>
              <w:t>“Storage Tariff”</w:t>
            </w:r>
          </w:p>
        </w:tc>
        <w:tc>
          <w:tcPr>
            <w:tcW w:w="7625" w:type="dxa"/>
            <w:shd w:val="clear" w:color="auto" w:fill="auto"/>
          </w:tcPr>
          <w:p w14:paraId="0C217971" w14:textId="77777777" w:rsidR="00F17F42" w:rsidRDefault="006B326A" w:rsidP="00F17F42">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170BBA" w:rsidRPr="000B328D" w:rsidRDefault="000B328D" w:rsidP="00F17F42">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170BBA" w:rsidRPr="00F17F42" w:rsidRDefault="00170BBA" w:rsidP="00F17F42">
            <w:pPr>
              <w:pStyle w:val="BodyText"/>
              <w:jc w:val="both"/>
              <w:rPr>
                <w:rFonts w:ascii="Arial" w:hAnsi="Arial" w:cs="Arial"/>
              </w:rPr>
            </w:pPr>
          </w:p>
        </w:tc>
      </w:tr>
      <w:tr w:rsidR="006E7788" w14:paraId="4779A386" w14:textId="77777777" w:rsidTr="00123BEA">
        <w:trPr>
          <w:gridAfter w:val="1"/>
          <w:wAfter w:w="29" w:type="dxa"/>
        </w:trPr>
        <w:tc>
          <w:tcPr>
            <w:tcW w:w="2695" w:type="dxa"/>
          </w:tcPr>
          <w:p w14:paraId="01615810" w14:textId="77777777" w:rsidR="006E7788" w:rsidRDefault="006E7788" w:rsidP="006E7788">
            <w:pPr>
              <w:pStyle w:val="BodyText"/>
              <w:rPr>
                <w:rFonts w:ascii="Arial" w:hAnsi="Arial" w:cs="Arial"/>
                <w:b/>
                <w:bCs/>
              </w:rPr>
            </w:pPr>
            <w:r>
              <w:rPr>
                <w:rFonts w:ascii="Arial" w:hAnsi="Arial" w:cs="Arial"/>
                <w:b/>
                <w:bCs/>
              </w:rPr>
              <w:t>"STTEC"</w:t>
            </w:r>
          </w:p>
        </w:tc>
        <w:tc>
          <w:tcPr>
            <w:tcW w:w="7625" w:type="dxa"/>
          </w:tcPr>
          <w:p w14:paraId="0E7C0933" w14:textId="77777777" w:rsidR="006E7788" w:rsidRDefault="006E7788" w:rsidP="006E7788">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163" w:name="_BPDCD_159"/>
            <w:r w:rsidRPr="0019675B">
              <w:rPr>
                <w:rFonts w:ascii="Arial" w:hAnsi="Arial" w:cs="Arial"/>
                <w:color w:val="0000FF"/>
              </w:rPr>
              <w:t>;</w:t>
            </w:r>
            <w:bookmarkEnd w:id="163"/>
          </w:p>
        </w:tc>
      </w:tr>
      <w:tr w:rsidR="006E7788" w14:paraId="70324469" w14:textId="77777777" w:rsidTr="00123BEA">
        <w:trPr>
          <w:gridAfter w:val="1"/>
          <w:wAfter w:w="29" w:type="dxa"/>
        </w:trPr>
        <w:tc>
          <w:tcPr>
            <w:tcW w:w="2695" w:type="dxa"/>
          </w:tcPr>
          <w:p w14:paraId="2083214A" w14:textId="77777777" w:rsidR="006E7788" w:rsidRDefault="006E7788" w:rsidP="006E7788">
            <w:pPr>
              <w:pStyle w:val="BodyText"/>
              <w:rPr>
                <w:rFonts w:ascii="Arial" w:hAnsi="Arial" w:cs="Arial"/>
                <w:b/>
                <w:bCs/>
              </w:rPr>
            </w:pPr>
            <w:r>
              <w:rPr>
                <w:rFonts w:ascii="Arial" w:hAnsi="Arial" w:cs="Arial"/>
                <w:b/>
                <w:bCs/>
              </w:rPr>
              <w:t>"STTEC Authorisation"</w:t>
            </w:r>
          </w:p>
        </w:tc>
        <w:tc>
          <w:tcPr>
            <w:tcW w:w="7625" w:type="dxa"/>
          </w:tcPr>
          <w:p w14:paraId="61A0C855" w14:textId="77777777" w:rsidR="006E7788" w:rsidRDefault="006E7788" w:rsidP="006E7788">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164" w:name="_BPDCD_160"/>
            <w:r w:rsidRPr="0019675B">
              <w:rPr>
                <w:rFonts w:ascii="Arial" w:hAnsi="Arial" w:cs="Arial"/>
              </w:rPr>
              <w:t>;</w:t>
            </w:r>
            <w:bookmarkEnd w:id="164"/>
          </w:p>
        </w:tc>
      </w:tr>
      <w:tr w:rsidR="006E7788" w14:paraId="147DC459" w14:textId="77777777" w:rsidTr="00123BEA">
        <w:trPr>
          <w:gridAfter w:val="1"/>
          <w:wAfter w:w="29" w:type="dxa"/>
        </w:trPr>
        <w:tc>
          <w:tcPr>
            <w:tcW w:w="2695" w:type="dxa"/>
          </w:tcPr>
          <w:p w14:paraId="537760B0" w14:textId="77777777" w:rsidR="006E7788" w:rsidRDefault="006E7788" w:rsidP="006E7788">
            <w:pPr>
              <w:pStyle w:val="BodyText"/>
              <w:rPr>
                <w:rFonts w:ascii="Arial" w:hAnsi="Arial" w:cs="Arial"/>
                <w:b/>
                <w:bCs/>
              </w:rPr>
            </w:pPr>
            <w:r>
              <w:rPr>
                <w:rFonts w:ascii="Arial" w:hAnsi="Arial" w:cs="Arial"/>
                <w:b/>
                <w:bCs/>
              </w:rPr>
              <w:t>"STTEC Charge"</w:t>
            </w:r>
          </w:p>
        </w:tc>
        <w:tc>
          <w:tcPr>
            <w:tcW w:w="7625" w:type="dxa"/>
          </w:tcPr>
          <w:p w14:paraId="25C5132F" w14:textId="77777777" w:rsidR="006E7788" w:rsidRDefault="006E7788" w:rsidP="006E7788">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165" w:name="_BPDCD_161"/>
            <w:r w:rsidRPr="00530856">
              <w:rPr>
                <w:rFonts w:ascii="Arial" w:hAnsi="Arial" w:cs="Arial"/>
              </w:rPr>
              <w:t>;</w:t>
            </w:r>
            <w:bookmarkEnd w:id="165"/>
          </w:p>
        </w:tc>
      </w:tr>
      <w:tr w:rsidR="006E7788" w14:paraId="40B362B1" w14:textId="77777777" w:rsidTr="00123BEA">
        <w:trPr>
          <w:gridAfter w:val="1"/>
          <w:wAfter w:w="29" w:type="dxa"/>
        </w:trPr>
        <w:tc>
          <w:tcPr>
            <w:tcW w:w="2695" w:type="dxa"/>
          </w:tcPr>
          <w:p w14:paraId="37E24EBE" w14:textId="77777777" w:rsidR="006E7788" w:rsidRDefault="006E7788" w:rsidP="006E7788">
            <w:pPr>
              <w:pStyle w:val="BodyText"/>
              <w:rPr>
                <w:rFonts w:ascii="Arial" w:hAnsi="Arial" w:cs="Arial"/>
                <w:b/>
                <w:bCs/>
              </w:rPr>
            </w:pPr>
            <w:r>
              <w:rPr>
                <w:rFonts w:ascii="Arial" w:hAnsi="Arial" w:cs="Arial"/>
                <w:b/>
                <w:bCs/>
              </w:rPr>
              <w:t>"STTEC Offer"</w:t>
            </w:r>
          </w:p>
        </w:tc>
        <w:tc>
          <w:tcPr>
            <w:tcW w:w="7625" w:type="dxa"/>
          </w:tcPr>
          <w:p w14:paraId="7FF3A2A4" w14:textId="77777777" w:rsidR="006E7788" w:rsidRDefault="006E7788" w:rsidP="006E7788">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166" w:name="_BPDCD_162"/>
            <w:r w:rsidRPr="00530856">
              <w:rPr>
                <w:rFonts w:ascii="Arial" w:hAnsi="Arial" w:cs="Arial"/>
              </w:rPr>
              <w:t>;</w:t>
            </w:r>
            <w:bookmarkEnd w:id="166"/>
          </w:p>
        </w:tc>
      </w:tr>
      <w:tr w:rsidR="006E7788" w14:paraId="2972AC64" w14:textId="77777777" w:rsidTr="00123BEA">
        <w:trPr>
          <w:gridAfter w:val="1"/>
          <w:wAfter w:w="29" w:type="dxa"/>
        </w:trPr>
        <w:tc>
          <w:tcPr>
            <w:tcW w:w="2695" w:type="dxa"/>
          </w:tcPr>
          <w:p w14:paraId="3CDDF68B" w14:textId="77777777" w:rsidR="006E7788" w:rsidRDefault="006E7788" w:rsidP="006E7788">
            <w:pPr>
              <w:pStyle w:val="BodyText"/>
              <w:rPr>
                <w:rFonts w:ascii="Arial" w:hAnsi="Arial" w:cs="Arial"/>
                <w:b/>
                <w:bCs/>
              </w:rPr>
            </w:pPr>
            <w:r>
              <w:rPr>
                <w:rFonts w:ascii="Arial" w:hAnsi="Arial" w:cs="Arial"/>
                <w:b/>
                <w:bCs/>
              </w:rPr>
              <w:t>"STTEC Period"</w:t>
            </w:r>
          </w:p>
        </w:tc>
        <w:tc>
          <w:tcPr>
            <w:tcW w:w="7625" w:type="dxa"/>
          </w:tcPr>
          <w:p w14:paraId="2A480EF6" w14:textId="77777777" w:rsidR="006E7788" w:rsidRDefault="006E7788" w:rsidP="006E7788">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167" w:name="_BPDCD_163"/>
            <w:r w:rsidRPr="00530856">
              <w:rPr>
                <w:rFonts w:ascii="Arial" w:hAnsi="Arial" w:cs="Arial"/>
              </w:rPr>
              <w:t>;</w:t>
            </w:r>
            <w:bookmarkEnd w:id="167"/>
          </w:p>
        </w:tc>
      </w:tr>
      <w:tr w:rsidR="006E7788" w14:paraId="4FDA6CD3" w14:textId="77777777" w:rsidTr="00123BEA">
        <w:trPr>
          <w:gridAfter w:val="1"/>
          <w:wAfter w:w="29" w:type="dxa"/>
        </w:trPr>
        <w:tc>
          <w:tcPr>
            <w:tcW w:w="2695" w:type="dxa"/>
          </w:tcPr>
          <w:p w14:paraId="2F4C3492" w14:textId="77777777" w:rsidR="006E7788" w:rsidRDefault="006E7788" w:rsidP="006E7788">
            <w:pPr>
              <w:pStyle w:val="BodyText"/>
              <w:rPr>
                <w:rFonts w:ascii="Arial" w:hAnsi="Arial" w:cs="Arial"/>
                <w:b/>
                <w:bCs/>
              </w:rPr>
            </w:pPr>
            <w:r>
              <w:rPr>
                <w:rFonts w:ascii="Arial" w:hAnsi="Arial" w:cs="Arial"/>
                <w:b/>
                <w:bCs/>
              </w:rPr>
              <w:t>"STTEC Request"</w:t>
            </w:r>
          </w:p>
        </w:tc>
        <w:tc>
          <w:tcPr>
            <w:tcW w:w="7625" w:type="dxa"/>
          </w:tcPr>
          <w:p w14:paraId="1989A061" w14:textId="77777777" w:rsidR="006E7788" w:rsidRDefault="006E7788" w:rsidP="006E7788">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168" w:name="_BPDCD_164"/>
            <w:r w:rsidRPr="00530856">
              <w:rPr>
                <w:rFonts w:ascii="Arial" w:hAnsi="Arial" w:cs="Arial"/>
                <w:color w:val="0000FF"/>
              </w:rPr>
              <w:t>;</w:t>
            </w:r>
            <w:bookmarkEnd w:id="168"/>
          </w:p>
        </w:tc>
      </w:tr>
      <w:tr w:rsidR="006E7788" w14:paraId="41CC5EC5" w14:textId="77777777" w:rsidTr="00123BEA">
        <w:trPr>
          <w:gridAfter w:val="1"/>
          <w:wAfter w:w="29" w:type="dxa"/>
        </w:trPr>
        <w:tc>
          <w:tcPr>
            <w:tcW w:w="2695" w:type="dxa"/>
          </w:tcPr>
          <w:p w14:paraId="098DAE5A" w14:textId="77777777" w:rsidR="006E7788" w:rsidRDefault="006E7788" w:rsidP="006E7788">
            <w:pPr>
              <w:pStyle w:val="BodyText"/>
              <w:rPr>
                <w:rFonts w:ascii="Arial" w:hAnsi="Arial" w:cs="Arial"/>
                <w:b/>
                <w:bCs/>
              </w:rPr>
            </w:pPr>
            <w:r>
              <w:rPr>
                <w:rFonts w:ascii="Arial" w:hAnsi="Arial" w:cs="Arial"/>
                <w:b/>
                <w:bCs/>
              </w:rPr>
              <w:t>"STTEC Request Fee"</w:t>
            </w:r>
          </w:p>
        </w:tc>
        <w:tc>
          <w:tcPr>
            <w:tcW w:w="7625" w:type="dxa"/>
          </w:tcPr>
          <w:p w14:paraId="1B66620D" w14:textId="77777777" w:rsidR="006E7788" w:rsidRDefault="006E7788" w:rsidP="006E7788">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169" w:name="_BPDCD_165"/>
            <w:r w:rsidRPr="00530856">
              <w:rPr>
                <w:rFonts w:ascii="Arial" w:hAnsi="Arial" w:cs="Arial"/>
                <w:color w:val="0000FF"/>
              </w:rPr>
              <w:t>;</w:t>
            </w:r>
            <w:bookmarkEnd w:id="169"/>
          </w:p>
        </w:tc>
      </w:tr>
      <w:tr w:rsidR="006E7788" w14:paraId="40FB2753" w14:textId="77777777" w:rsidTr="00123BEA">
        <w:trPr>
          <w:gridAfter w:val="1"/>
          <w:wAfter w:w="29" w:type="dxa"/>
        </w:trPr>
        <w:tc>
          <w:tcPr>
            <w:tcW w:w="2695" w:type="dxa"/>
          </w:tcPr>
          <w:p w14:paraId="585C816F" w14:textId="77777777" w:rsidR="006E7788" w:rsidRDefault="006E7788" w:rsidP="006E7788">
            <w:pPr>
              <w:pStyle w:val="BodyText"/>
              <w:rPr>
                <w:rFonts w:ascii="Arial" w:hAnsi="Arial" w:cs="Arial"/>
                <w:b/>
                <w:bCs/>
              </w:rPr>
            </w:pPr>
            <w:r>
              <w:rPr>
                <w:rFonts w:ascii="Arial" w:hAnsi="Arial" w:cs="Arial"/>
                <w:b/>
                <w:bCs/>
              </w:rPr>
              <w:t>"STTEC Request Form"</w:t>
            </w:r>
          </w:p>
        </w:tc>
        <w:tc>
          <w:tcPr>
            <w:tcW w:w="7625" w:type="dxa"/>
          </w:tcPr>
          <w:p w14:paraId="6FDE5F4E" w14:textId="77777777" w:rsidR="006E7788" w:rsidRDefault="006E7788" w:rsidP="006E7788">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170" w:name="_BPDCD_166"/>
            <w:r w:rsidRPr="00530856">
              <w:rPr>
                <w:rFonts w:ascii="Arial" w:hAnsi="Arial" w:cs="Arial"/>
              </w:rPr>
              <w:t>;</w:t>
            </w:r>
            <w:bookmarkEnd w:id="170"/>
          </w:p>
        </w:tc>
      </w:tr>
      <w:tr w:rsidR="006E7788" w14:paraId="347FFC65" w14:textId="77777777" w:rsidTr="00123BEA">
        <w:trPr>
          <w:gridAfter w:val="1"/>
          <w:wAfter w:w="29" w:type="dxa"/>
        </w:trPr>
        <w:tc>
          <w:tcPr>
            <w:tcW w:w="2695" w:type="dxa"/>
          </w:tcPr>
          <w:p w14:paraId="7E207BE2" w14:textId="77777777" w:rsidR="006E7788" w:rsidRDefault="006E7788" w:rsidP="006E7788">
            <w:pPr>
              <w:pStyle w:val="BodyText"/>
              <w:rPr>
                <w:rFonts w:ascii="Arial" w:hAnsi="Arial" w:cs="Arial"/>
                <w:b/>
                <w:bCs/>
              </w:rPr>
            </w:pPr>
            <w:r>
              <w:rPr>
                <w:rFonts w:ascii="Arial" w:hAnsi="Arial" w:cs="Arial"/>
                <w:b/>
                <w:bCs/>
              </w:rPr>
              <w:lastRenderedPageBreak/>
              <w:t>"Subsidiary"</w:t>
            </w:r>
          </w:p>
        </w:tc>
        <w:tc>
          <w:tcPr>
            <w:tcW w:w="7625" w:type="dxa"/>
          </w:tcPr>
          <w:p w14:paraId="3F3D7A0C" w14:textId="77777777" w:rsidR="006E7788" w:rsidRDefault="006E7788" w:rsidP="006E7788">
            <w:pPr>
              <w:pStyle w:val="BodyText"/>
              <w:jc w:val="both"/>
              <w:rPr>
                <w:rFonts w:ascii="Arial" w:hAnsi="Arial" w:cs="Arial"/>
              </w:rPr>
            </w:pPr>
            <w:r>
              <w:rPr>
                <w:rFonts w:ascii="Arial" w:hAnsi="Arial" w:cs="Arial"/>
              </w:rPr>
              <w:t>has the meaning given to that term in section 736A of the Companies Act 1985;</w:t>
            </w:r>
          </w:p>
        </w:tc>
      </w:tr>
      <w:tr w:rsidR="006E7788" w14:paraId="054F77F4" w14:textId="77777777" w:rsidTr="00123BEA">
        <w:trPr>
          <w:gridAfter w:val="1"/>
          <w:wAfter w:w="29" w:type="dxa"/>
        </w:trPr>
        <w:tc>
          <w:tcPr>
            <w:tcW w:w="2695" w:type="dxa"/>
          </w:tcPr>
          <w:p w14:paraId="2D0286F5" w14:textId="77777777" w:rsidR="006E7788" w:rsidRDefault="006E7788" w:rsidP="006E7788">
            <w:pPr>
              <w:pStyle w:val="BodyText"/>
              <w:rPr>
                <w:rFonts w:ascii="Arial" w:hAnsi="Arial" w:cs="Arial"/>
                <w:b/>
                <w:bCs/>
              </w:rPr>
            </w:pPr>
            <w:r>
              <w:rPr>
                <w:rFonts w:ascii="Arial" w:hAnsi="Arial" w:cs="Arial"/>
                <w:b/>
                <w:bCs/>
              </w:rPr>
              <w:t>"Supplemental Agreement"</w:t>
            </w:r>
          </w:p>
        </w:tc>
        <w:tc>
          <w:tcPr>
            <w:tcW w:w="7625" w:type="dxa"/>
          </w:tcPr>
          <w:p w14:paraId="55003DCB" w14:textId="77777777" w:rsidR="006E7788" w:rsidRDefault="006E7788" w:rsidP="006E7788">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6E7788" w14:paraId="4904BDE0" w14:textId="77777777" w:rsidTr="00123BEA">
        <w:trPr>
          <w:gridAfter w:val="1"/>
          <w:wAfter w:w="29" w:type="dxa"/>
        </w:trPr>
        <w:tc>
          <w:tcPr>
            <w:tcW w:w="2695" w:type="dxa"/>
          </w:tcPr>
          <w:p w14:paraId="54B991FF" w14:textId="77777777" w:rsidR="006E7788" w:rsidRDefault="006E7788" w:rsidP="006E7788">
            <w:pPr>
              <w:pStyle w:val="BodyText"/>
              <w:rPr>
                <w:rFonts w:ascii="Arial" w:hAnsi="Arial" w:cs="Arial"/>
                <w:b/>
                <w:bCs/>
              </w:rPr>
            </w:pPr>
            <w:r>
              <w:rPr>
                <w:rFonts w:ascii="Arial" w:hAnsi="Arial" w:cs="Arial"/>
                <w:b/>
                <w:bCs/>
              </w:rPr>
              <w:t>"Supplier"</w:t>
            </w:r>
          </w:p>
        </w:tc>
        <w:tc>
          <w:tcPr>
            <w:tcW w:w="7625" w:type="dxa"/>
          </w:tcPr>
          <w:p w14:paraId="6E22D2FA" w14:textId="77777777" w:rsidR="006E7788" w:rsidRDefault="006E7788" w:rsidP="006E7788">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6E7788" w14:paraId="3DC4F218" w14:textId="77777777" w:rsidTr="00123BEA">
        <w:trPr>
          <w:gridAfter w:val="1"/>
          <w:wAfter w:w="29" w:type="dxa"/>
        </w:trPr>
        <w:tc>
          <w:tcPr>
            <w:tcW w:w="2695" w:type="dxa"/>
          </w:tcPr>
          <w:p w14:paraId="55F51A5B" w14:textId="77777777" w:rsidR="006E7788" w:rsidRDefault="006E7788" w:rsidP="006E7788">
            <w:pPr>
              <w:pStyle w:val="BodyText"/>
              <w:rPr>
                <w:rFonts w:ascii="Arial" w:hAnsi="Arial" w:cs="Arial"/>
                <w:b/>
                <w:bCs/>
              </w:rPr>
            </w:pPr>
            <w:r>
              <w:rPr>
                <w:rFonts w:ascii="Arial" w:hAnsi="Arial" w:cs="Arial"/>
                <w:b/>
                <w:bCs/>
              </w:rPr>
              <w:t>"Supply Agreement"</w:t>
            </w:r>
          </w:p>
        </w:tc>
        <w:tc>
          <w:tcPr>
            <w:tcW w:w="7625" w:type="dxa"/>
          </w:tcPr>
          <w:p w14:paraId="3701090C" w14:textId="77777777" w:rsidR="006E7788" w:rsidRDefault="006E7788" w:rsidP="006E7788">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6E7788" w14:paraId="513B7E40" w14:textId="77777777" w:rsidTr="00123BEA">
        <w:trPr>
          <w:gridAfter w:val="1"/>
          <w:wAfter w:w="29" w:type="dxa"/>
        </w:trPr>
        <w:tc>
          <w:tcPr>
            <w:tcW w:w="2695" w:type="dxa"/>
          </w:tcPr>
          <w:p w14:paraId="4788494D" w14:textId="77777777" w:rsidR="006E7788" w:rsidRDefault="006E7788" w:rsidP="006E7788">
            <w:pPr>
              <w:pStyle w:val="BodyText"/>
              <w:rPr>
                <w:rFonts w:ascii="Arial" w:hAnsi="Arial" w:cs="Arial"/>
                <w:b/>
                <w:bCs/>
              </w:rPr>
            </w:pPr>
            <w:r>
              <w:rPr>
                <w:rFonts w:ascii="Arial" w:hAnsi="Arial" w:cs="Arial"/>
                <w:b/>
                <w:bCs/>
              </w:rPr>
              <w:t>“Supplier Half Hourly Demand”</w:t>
            </w:r>
          </w:p>
        </w:tc>
        <w:tc>
          <w:tcPr>
            <w:tcW w:w="7625" w:type="dxa"/>
          </w:tcPr>
          <w:p w14:paraId="5270ECDB"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6E7788" w14:paraId="441B7E96" w14:textId="77777777" w:rsidTr="00123BEA">
        <w:trPr>
          <w:gridAfter w:val="1"/>
          <w:wAfter w:w="29" w:type="dxa"/>
        </w:trPr>
        <w:tc>
          <w:tcPr>
            <w:tcW w:w="2695" w:type="dxa"/>
          </w:tcPr>
          <w:p w14:paraId="72673E48" w14:textId="77777777" w:rsidR="006E7788" w:rsidRDefault="006E7788" w:rsidP="006E7788">
            <w:pPr>
              <w:pStyle w:val="BodyText"/>
              <w:rPr>
                <w:rFonts w:ascii="Arial" w:hAnsi="Arial" w:cs="Arial"/>
                <w:b/>
                <w:bCs/>
              </w:rPr>
            </w:pPr>
            <w:r>
              <w:rPr>
                <w:rFonts w:ascii="Arial" w:hAnsi="Arial" w:cs="Arial"/>
                <w:b/>
                <w:bCs/>
              </w:rPr>
              <w:t>"Supply Licence"</w:t>
            </w:r>
          </w:p>
        </w:tc>
        <w:tc>
          <w:tcPr>
            <w:tcW w:w="7625" w:type="dxa"/>
          </w:tcPr>
          <w:p w14:paraId="7DCD329C" w14:textId="77777777" w:rsidR="006E7788" w:rsidRDefault="006E7788" w:rsidP="006E7788">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6E7788" w14:paraId="7738FAC2" w14:textId="77777777" w:rsidTr="00123BEA">
        <w:trPr>
          <w:gridAfter w:val="1"/>
          <w:wAfter w:w="29" w:type="dxa"/>
        </w:trPr>
        <w:tc>
          <w:tcPr>
            <w:tcW w:w="2695" w:type="dxa"/>
          </w:tcPr>
          <w:p w14:paraId="6DD41A54" w14:textId="77777777" w:rsidR="006E7788" w:rsidRDefault="006E7788" w:rsidP="006E7788">
            <w:pPr>
              <w:pStyle w:val="BodyText"/>
              <w:rPr>
                <w:rFonts w:ascii="Arial" w:hAnsi="Arial" w:cs="Arial"/>
                <w:b/>
                <w:bCs/>
              </w:rPr>
            </w:pPr>
            <w:r>
              <w:rPr>
                <w:rFonts w:ascii="Arial" w:hAnsi="Arial" w:cs="Arial"/>
                <w:b/>
                <w:bCs/>
              </w:rPr>
              <w:t>“Supplier Non Half-Hourly Demand”</w:t>
            </w:r>
          </w:p>
        </w:tc>
        <w:tc>
          <w:tcPr>
            <w:tcW w:w="7625" w:type="dxa"/>
          </w:tcPr>
          <w:p w14:paraId="7D03008C"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6E7788" w14:paraId="3DB6ABDD" w14:textId="77777777" w:rsidTr="00123BEA">
        <w:trPr>
          <w:gridAfter w:val="1"/>
          <w:wAfter w:w="29" w:type="dxa"/>
        </w:trPr>
        <w:tc>
          <w:tcPr>
            <w:tcW w:w="2695" w:type="dxa"/>
          </w:tcPr>
          <w:p w14:paraId="5FF8E713" w14:textId="77777777" w:rsidR="006E7788" w:rsidRDefault="006E7788" w:rsidP="006E7788">
            <w:pPr>
              <w:pStyle w:val="BodyText"/>
              <w:rPr>
                <w:rFonts w:ascii="Arial" w:hAnsi="Arial" w:cs="Arial"/>
                <w:b/>
                <w:bCs/>
              </w:rPr>
            </w:pPr>
            <w:r>
              <w:rPr>
                <w:rFonts w:ascii="Arial" w:hAnsi="Arial" w:cs="Arial"/>
                <w:b/>
                <w:bCs/>
              </w:rPr>
              <w:t>“Supplier Volume Allocation”</w:t>
            </w:r>
          </w:p>
        </w:tc>
        <w:tc>
          <w:tcPr>
            <w:tcW w:w="7625" w:type="dxa"/>
          </w:tcPr>
          <w:p w14:paraId="6AC5B4D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0AF17A40" w14:textId="77777777" w:rsidTr="00123BEA">
        <w:trPr>
          <w:gridAfter w:val="1"/>
          <w:wAfter w:w="29" w:type="dxa"/>
        </w:trPr>
        <w:tc>
          <w:tcPr>
            <w:tcW w:w="2695" w:type="dxa"/>
          </w:tcPr>
          <w:p w14:paraId="23EC1388" w14:textId="77777777" w:rsidR="006E7788" w:rsidRDefault="006E7788" w:rsidP="006E7788">
            <w:pPr>
              <w:pStyle w:val="BodyText"/>
              <w:rPr>
                <w:rFonts w:ascii="Arial" w:hAnsi="Arial" w:cs="Arial"/>
                <w:b/>
                <w:bCs/>
              </w:rPr>
            </w:pPr>
            <w:r w:rsidRPr="00F40784">
              <w:rPr>
                <w:rFonts w:ascii="Arial" w:hAnsi="Arial" w:cs="Arial"/>
                <w:b/>
                <w:bCs/>
              </w:rPr>
              <w:t>“Supplier Voting Sub-Group”</w:t>
            </w:r>
          </w:p>
        </w:tc>
        <w:tc>
          <w:tcPr>
            <w:tcW w:w="7625" w:type="dxa"/>
          </w:tcPr>
          <w:p w14:paraId="32B5FE81" w14:textId="77777777" w:rsidR="006E7788" w:rsidRDefault="006E7788" w:rsidP="006E7788">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F17F42" w14:paraId="29EDFFB9" w14:textId="77777777" w:rsidTr="00123BEA">
        <w:trPr>
          <w:gridAfter w:val="1"/>
          <w:wAfter w:w="29" w:type="dxa"/>
        </w:trPr>
        <w:tc>
          <w:tcPr>
            <w:tcW w:w="2695" w:type="dxa"/>
          </w:tcPr>
          <w:p w14:paraId="6CEBA57D" w14:textId="77777777" w:rsidR="00F17F42" w:rsidRPr="00F17F42" w:rsidRDefault="00F17F42" w:rsidP="006E7788">
            <w:pPr>
              <w:pStyle w:val="BodyText"/>
              <w:rPr>
                <w:rFonts w:ascii="Arial" w:hAnsi="Arial" w:cs="Arial"/>
                <w:b/>
                <w:bCs/>
              </w:rPr>
            </w:pPr>
            <w:r w:rsidRPr="00F17F42">
              <w:rPr>
                <w:rFonts w:ascii="Arial" w:hAnsi="Arial" w:cs="Arial"/>
                <w:b/>
                <w:bCs/>
                <w:color w:val="000000"/>
                <w:lang w:eastAsia="en-GB"/>
              </w:rPr>
              <w:t>“SVA Storage Facility”</w:t>
            </w:r>
          </w:p>
        </w:tc>
        <w:tc>
          <w:tcPr>
            <w:tcW w:w="7625" w:type="dxa"/>
          </w:tcPr>
          <w:p w14:paraId="2738AE1D" w14:textId="77777777" w:rsidR="00F17F42" w:rsidRPr="00F17F42" w:rsidRDefault="00F17F42" w:rsidP="00F17F42">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B06914" w:rsidRPr="00B06914" w:rsidRDefault="00F17F42" w:rsidP="00B0691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F17F42" w:rsidRPr="00F17F42" w:rsidRDefault="00F17F42" w:rsidP="00B0691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6E7788" w14:paraId="28DB436A" w14:textId="77777777" w:rsidTr="00123BEA">
        <w:trPr>
          <w:gridAfter w:val="1"/>
          <w:wAfter w:w="29" w:type="dxa"/>
        </w:trPr>
        <w:tc>
          <w:tcPr>
            <w:tcW w:w="2695" w:type="dxa"/>
          </w:tcPr>
          <w:p w14:paraId="2A782377" w14:textId="77777777" w:rsidR="006E7788" w:rsidRDefault="006E7788" w:rsidP="006E7788">
            <w:pPr>
              <w:pStyle w:val="BodyText"/>
              <w:rPr>
                <w:rFonts w:ascii="Arial" w:hAnsi="Arial" w:cs="Arial"/>
                <w:b/>
                <w:bCs/>
              </w:rPr>
            </w:pPr>
            <w:r>
              <w:rPr>
                <w:rFonts w:ascii="Arial" w:hAnsi="Arial" w:cs="Arial"/>
                <w:b/>
                <w:bCs/>
              </w:rPr>
              <w:t>"Synchronous Compensation"</w:t>
            </w:r>
          </w:p>
        </w:tc>
        <w:tc>
          <w:tcPr>
            <w:tcW w:w="7625" w:type="dxa"/>
          </w:tcPr>
          <w:p w14:paraId="5DF55C1A" w14:textId="77777777" w:rsidR="006E7788" w:rsidRDefault="006E7788" w:rsidP="006E7788">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6E7788" w14:paraId="1B6DFD65" w14:textId="77777777" w:rsidTr="00123BEA">
        <w:trPr>
          <w:gridAfter w:val="1"/>
          <w:wAfter w:w="29" w:type="dxa"/>
        </w:trPr>
        <w:tc>
          <w:tcPr>
            <w:tcW w:w="2695" w:type="dxa"/>
          </w:tcPr>
          <w:p w14:paraId="7EB5F78C" w14:textId="77777777" w:rsidR="006E7788" w:rsidRDefault="006E7788" w:rsidP="006E7788">
            <w:pPr>
              <w:pStyle w:val="BodyText"/>
              <w:rPr>
                <w:rFonts w:ascii="Arial" w:hAnsi="Arial" w:cs="Arial"/>
                <w:b/>
                <w:bCs/>
              </w:rPr>
            </w:pPr>
            <w:r>
              <w:rPr>
                <w:rFonts w:ascii="Arial" w:hAnsi="Arial" w:cs="Arial"/>
                <w:b/>
                <w:bCs/>
              </w:rPr>
              <w:t>"Synchronised"</w:t>
            </w:r>
          </w:p>
        </w:tc>
        <w:tc>
          <w:tcPr>
            <w:tcW w:w="7625" w:type="dxa"/>
          </w:tcPr>
          <w:p w14:paraId="25E69EFC" w14:textId="77777777" w:rsidR="006E7788" w:rsidRDefault="006E7788" w:rsidP="006E7788">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6E7788" w14:paraId="38B89450" w14:textId="77777777" w:rsidTr="00123BEA">
        <w:trPr>
          <w:gridAfter w:val="1"/>
          <w:wAfter w:w="29" w:type="dxa"/>
        </w:trPr>
        <w:tc>
          <w:tcPr>
            <w:tcW w:w="2695" w:type="dxa"/>
          </w:tcPr>
          <w:p w14:paraId="659EC8FB" w14:textId="77777777" w:rsidR="006E7788" w:rsidRDefault="006E7788" w:rsidP="006E7788">
            <w:pPr>
              <w:pStyle w:val="BodyText"/>
              <w:rPr>
                <w:rFonts w:ascii="Arial" w:hAnsi="Arial" w:cs="Arial"/>
                <w:b/>
                <w:bCs/>
              </w:rPr>
            </w:pPr>
            <w:r>
              <w:rPr>
                <w:rFonts w:ascii="Arial" w:hAnsi="Arial" w:cs="Arial"/>
                <w:b/>
                <w:bCs/>
              </w:rPr>
              <w:t>"System Ancillary Services"</w:t>
            </w:r>
          </w:p>
        </w:tc>
        <w:tc>
          <w:tcPr>
            <w:tcW w:w="7625" w:type="dxa"/>
          </w:tcPr>
          <w:p w14:paraId="1791355B" w14:textId="77777777" w:rsidR="006E7788" w:rsidRDefault="006E7788" w:rsidP="00B952E2">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6E7788" w14:paraId="6C44C08E" w14:textId="77777777" w:rsidTr="00123BEA">
        <w:trPr>
          <w:gridAfter w:val="1"/>
          <w:wAfter w:w="29" w:type="dxa"/>
        </w:trPr>
        <w:tc>
          <w:tcPr>
            <w:tcW w:w="2695" w:type="dxa"/>
          </w:tcPr>
          <w:p w14:paraId="6485FB36" w14:textId="77777777" w:rsidR="006E7788" w:rsidRDefault="006E7788" w:rsidP="006E7788">
            <w:pPr>
              <w:pStyle w:val="BodyText"/>
              <w:rPr>
                <w:rFonts w:ascii="Arial" w:hAnsi="Arial" w:cs="Arial"/>
                <w:b/>
                <w:bCs/>
              </w:rPr>
            </w:pPr>
            <w:r>
              <w:rPr>
                <w:rFonts w:ascii="Arial" w:hAnsi="Arial" w:cs="Arial"/>
                <w:b/>
                <w:bCs/>
              </w:rPr>
              <w:t>"System"</w:t>
            </w:r>
          </w:p>
          <w:p w14:paraId="2AD2D0BD" w14:textId="77777777" w:rsidR="00081AAD" w:rsidRDefault="00081AAD" w:rsidP="006E7788">
            <w:pPr>
              <w:pStyle w:val="BodyText"/>
              <w:rPr>
                <w:rFonts w:ascii="Arial" w:hAnsi="Arial" w:cs="Arial"/>
                <w:b/>
                <w:bCs/>
              </w:rPr>
            </w:pPr>
          </w:p>
          <w:p w14:paraId="1C1E9A01" w14:textId="1B026A3E" w:rsidR="00081AAD" w:rsidRPr="00373088" w:rsidRDefault="00373088" w:rsidP="006E7788">
            <w:pPr>
              <w:pStyle w:val="BodyText"/>
              <w:rPr>
                <w:rFonts w:ascii="Arial" w:hAnsi="Arial" w:cs="Arial"/>
                <w:b/>
                <w:bCs/>
              </w:rPr>
            </w:pPr>
            <w:r>
              <w:rPr>
                <w:rFonts w:ascii="Arial" w:hAnsi="Arial" w:cs="Arial"/>
                <w:b/>
                <w:bCs/>
              </w:rPr>
              <w:lastRenderedPageBreak/>
              <w:t>“System Restoration</w:t>
            </w:r>
            <w:r w:rsidR="00143949">
              <w:rPr>
                <w:rFonts w:ascii="Arial" w:hAnsi="Arial" w:cs="Arial"/>
                <w:b/>
                <w:bCs/>
              </w:rPr>
              <w:t xml:space="preserve"> </w:t>
            </w:r>
            <w:r w:rsidR="00B952E2">
              <w:rPr>
                <w:rFonts w:ascii="Arial" w:hAnsi="Arial" w:cs="Arial"/>
                <w:b/>
                <w:bCs/>
              </w:rPr>
              <w:t>:</w:t>
            </w:r>
          </w:p>
        </w:tc>
        <w:tc>
          <w:tcPr>
            <w:tcW w:w="7625" w:type="dxa"/>
          </w:tcPr>
          <w:p w14:paraId="34EA237E" w14:textId="77777777" w:rsidR="006E7788" w:rsidRDefault="006E7788" w:rsidP="00B952E2">
            <w:pPr>
              <w:pStyle w:val="BodyText"/>
              <w:spacing w:line="360" w:lineRule="auto"/>
              <w:jc w:val="both"/>
              <w:rPr>
                <w:rFonts w:ascii="Arial" w:hAnsi="Arial" w:cs="Arial"/>
              </w:rPr>
            </w:pPr>
            <w:r>
              <w:rPr>
                <w:rFonts w:ascii="Arial" w:hAnsi="Arial" w:cs="Arial"/>
              </w:rPr>
              <w:lastRenderedPageBreak/>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FD0CD3" w:rsidRPr="00FD0CD3" w:rsidRDefault="00FD0CD3" w:rsidP="00B952E2">
            <w:pPr>
              <w:pStyle w:val="BodyText"/>
              <w:spacing w:line="360" w:lineRule="auto"/>
              <w:jc w:val="both"/>
              <w:rPr>
                <w:rFonts w:ascii="Arial" w:hAnsi="Arial" w:cs="Arial"/>
              </w:rPr>
            </w:pPr>
            <w:r>
              <w:rPr>
                <w:rFonts w:ascii="Arial" w:hAnsi="Arial" w:cs="Arial"/>
              </w:rPr>
              <w:lastRenderedPageBreak/>
              <w:t xml:space="preserve">(as defined in the </w:t>
            </w:r>
            <w:r>
              <w:rPr>
                <w:rFonts w:ascii="Arial" w:hAnsi="Arial" w:cs="Arial"/>
                <w:b/>
                <w:bCs/>
              </w:rPr>
              <w:t>Grid Code</w:t>
            </w:r>
            <w:r>
              <w:rPr>
                <w:rFonts w:ascii="Arial" w:hAnsi="Arial" w:cs="Arial"/>
              </w:rPr>
              <w:t>)</w:t>
            </w:r>
            <w:r w:rsidR="00DA5B44">
              <w:rPr>
                <w:rFonts w:ascii="Arial" w:hAnsi="Arial" w:cs="Arial"/>
              </w:rPr>
              <w:t>”</w:t>
            </w:r>
          </w:p>
        </w:tc>
      </w:tr>
      <w:tr w:rsidR="006E7788" w14:paraId="6AA9DDFB" w14:textId="77777777" w:rsidTr="00123BEA">
        <w:trPr>
          <w:gridAfter w:val="1"/>
          <w:wAfter w:w="29" w:type="dxa"/>
        </w:trPr>
        <w:tc>
          <w:tcPr>
            <w:tcW w:w="2695" w:type="dxa"/>
          </w:tcPr>
          <w:p w14:paraId="249BF7AE" w14:textId="77777777" w:rsidR="006E7788" w:rsidRDefault="006E7788" w:rsidP="006E7788">
            <w:pPr>
              <w:pStyle w:val="BodyText"/>
              <w:rPr>
                <w:rFonts w:ascii="Arial" w:hAnsi="Arial" w:cs="Arial"/>
                <w:b/>
                <w:bCs/>
              </w:rPr>
            </w:pPr>
            <w:r>
              <w:rPr>
                <w:rStyle w:val="DeltaViewInsertion"/>
                <w:rFonts w:ascii="Arial" w:hAnsi="Arial" w:cs="Arial"/>
                <w:b/>
                <w:bCs/>
                <w:color w:val="auto"/>
                <w:w w:val="0"/>
                <w:u w:val="none"/>
              </w:rPr>
              <w:lastRenderedPageBreak/>
              <w:t>"System to Generator Operational Intertripping"</w:t>
            </w:r>
          </w:p>
        </w:tc>
        <w:tc>
          <w:tcPr>
            <w:tcW w:w="7625" w:type="dxa"/>
          </w:tcPr>
          <w:p w14:paraId="0E799DDD" w14:textId="77777777" w:rsidR="006E7788" w:rsidRDefault="006E7788" w:rsidP="006E7788">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1EF15221" w14:textId="77777777" w:rsidTr="00123BEA">
        <w:trPr>
          <w:gridAfter w:val="1"/>
          <w:wAfter w:w="29" w:type="dxa"/>
        </w:trPr>
        <w:tc>
          <w:tcPr>
            <w:tcW w:w="2695" w:type="dxa"/>
          </w:tcPr>
          <w:p w14:paraId="11B5D6F4" w14:textId="161173FF" w:rsidR="006E7788" w:rsidRDefault="006E7788" w:rsidP="006E7788">
            <w:pPr>
              <w:pStyle w:val="BodyText"/>
              <w:rPr>
                <w:rFonts w:ascii="Arial" w:hAnsi="Arial" w:cs="Arial"/>
                <w:b/>
                <w:bCs/>
                <w:w w:val="0"/>
              </w:rPr>
            </w:pPr>
            <w:bookmarkStart w:id="171" w:name="_DV_C152"/>
            <w:r>
              <w:rPr>
                <w:rStyle w:val="DeltaViewInsertion"/>
                <w:rFonts w:ascii="Arial" w:hAnsi="Arial" w:cs="Arial"/>
                <w:b/>
                <w:bCs/>
                <w:color w:val="auto"/>
                <w:w w:val="0"/>
                <w:u w:val="none"/>
              </w:rPr>
              <w:t>"System to Generator Operational Intertripping Scheme"</w:t>
            </w:r>
            <w:bookmarkEnd w:id="171"/>
          </w:p>
        </w:tc>
        <w:tc>
          <w:tcPr>
            <w:tcW w:w="7625" w:type="dxa"/>
          </w:tcPr>
          <w:p w14:paraId="08041048" w14:textId="77777777" w:rsidR="006E7788" w:rsidRDefault="006E7788" w:rsidP="006E7788">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4FF31BEE" w14:textId="77777777" w:rsidTr="00123BEA">
        <w:trPr>
          <w:gridAfter w:val="1"/>
          <w:wAfter w:w="29" w:type="dxa"/>
        </w:trPr>
        <w:tc>
          <w:tcPr>
            <w:tcW w:w="2695" w:type="dxa"/>
          </w:tcPr>
          <w:p w14:paraId="2AE889C4" w14:textId="77777777" w:rsidR="006E7788" w:rsidRDefault="006E7788" w:rsidP="006E7788">
            <w:pPr>
              <w:pStyle w:val="BodyText"/>
              <w:rPr>
                <w:rFonts w:ascii="Arial" w:hAnsi="Arial" w:cs="Arial"/>
                <w:b/>
                <w:bCs/>
              </w:rPr>
            </w:pPr>
            <w:r>
              <w:rPr>
                <w:rFonts w:ascii="Arial" w:hAnsi="Arial" w:cs="Arial"/>
                <w:b/>
                <w:bCs/>
              </w:rPr>
              <w:t>"Target Frequency"</w:t>
            </w:r>
          </w:p>
        </w:tc>
        <w:tc>
          <w:tcPr>
            <w:tcW w:w="7625" w:type="dxa"/>
          </w:tcPr>
          <w:p w14:paraId="35F9EC8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6E7788" w14:paraId="067E4656" w14:textId="77777777" w:rsidTr="00123BEA">
        <w:trPr>
          <w:gridAfter w:val="1"/>
          <w:wAfter w:w="29" w:type="dxa"/>
        </w:trPr>
        <w:tc>
          <w:tcPr>
            <w:tcW w:w="2695" w:type="dxa"/>
          </w:tcPr>
          <w:p w14:paraId="3C835819" w14:textId="77777777" w:rsidR="006E7788" w:rsidRDefault="006E7788" w:rsidP="006E7788">
            <w:pPr>
              <w:pStyle w:val="BodyText"/>
              <w:rPr>
                <w:rFonts w:ascii="Arial" w:hAnsi="Arial" w:cs="Arial"/>
                <w:b/>
                <w:bCs/>
              </w:rPr>
            </w:pPr>
            <w:r>
              <w:rPr>
                <w:rFonts w:ascii="Arial" w:hAnsi="Arial" w:cs="Arial"/>
                <w:b/>
                <w:bCs/>
              </w:rPr>
              <w:t>"TEC Increase Request"</w:t>
            </w:r>
          </w:p>
        </w:tc>
        <w:tc>
          <w:tcPr>
            <w:tcW w:w="7625" w:type="dxa"/>
          </w:tcPr>
          <w:p w14:paraId="15D77A5F" w14:textId="77777777" w:rsidR="006E7788" w:rsidRDefault="006E7788" w:rsidP="006E7788">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172" w:name="_BPDCD_168"/>
            <w:r w:rsidRPr="00530856">
              <w:rPr>
                <w:rFonts w:ascii="Arial" w:hAnsi="Arial" w:cs="Arial"/>
                <w:lang w:val="en-US"/>
              </w:rPr>
              <w:t>;</w:t>
            </w:r>
            <w:bookmarkEnd w:id="172"/>
          </w:p>
        </w:tc>
      </w:tr>
      <w:tr w:rsidR="006E7788" w14:paraId="1903594E" w14:textId="77777777" w:rsidTr="00123BEA">
        <w:trPr>
          <w:gridAfter w:val="1"/>
          <w:wAfter w:w="29" w:type="dxa"/>
        </w:trPr>
        <w:tc>
          <w:tcPr>
            <w:tcW w:w="2695" w:type="dxa"/>
          </w:tcPr>
          <w:p w14:paraId="355D111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"TEC Register"</w:t>
            </w:r>
          </w:p>
        </w:tc>
        <w:tc>
          <w:tcPr>
            <w:tcW w:w="7625" w:type="dxa"/>
          </w:tcPr>
          <w:p w14:paraId="4E65232D" w14:textId="77777777" w:rsidR="006E7788" w:rsidRDefault="006E7788" w:rsidP="006E7788">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173" w:name="_BPDCD_170"/>
            <w:r w:rsidRPr="00530856">
              <w:rPr>
                <w:rFonts w:ascii="Arial" w:hAnsi="Arial" w:cs="Arial"/>
              </w:rPr>
              <w:t>;</w:t>
            </w:r>
            <w:bookmarkEnd w:id="173"/>
          </w:p>
        </w:tc>
      </w:tr>
      <w:tr w:rsidR="006E7788" w14:paraId="2AE992EA" w14:textId="77777777" w:rsidTr="00123BEA">
        <w:trPr>
          <w:gridAfter w:val="1"/>
          <w:wAfter w:w="29" w:type="dxa"/>
        </w:trPr>
        <w:tc>
          <w:tcPr>
            <w:tcW w:w="2695" w:type="dxa"/>
          </w:tcPr>
          <w:p w14:paraId="3085C4A7" w14:textId="77777777" w:rsidR="006E7788" w:rsidRDefault="006E7788" w:rsidP="006E7788">
            <w:pPr>
              <w:pStyle w:val="BodyText"/>
              <w:rPr>
                <w:rFonts w:ascii="Arial" w:hAnsi="Arial" w:cs="Arial"/>
                <w:b/>
                <w:bCs/>
              </w:rPr>
            </w:pPr>
            <w:r>
              <w:rPr>
                <w:rFonts w:ascii="Arial" w:hAnsi="Arial" w:cs="Arial"/>
                <w:b/>
                <w:bCs/>
              </w:rPr>
              <w:t>"TEC Trade"</w:t>
            </w:r>
          </w:p>
        </w:tc>
        <w:tc>
          <w:tcPr>
            <w:tcW w:w="7625" w:type="dxa"/>
          </w:tcPr>
          <w:p w14:paraId="119E0117" w14:textId="77777777" w:rsidR="006E7788" w:rsidRDefault="006E7788" w:rsidP="006E7788">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174" w:name="_BPDCD_171"/>
            <w:r w:rsidRPr="00530856">
              <w:rPr>
                <w:rFonts w:ascii="Arial" w:hAnsi="Arial" w:cs="Arial"/>
                <w:color w:val="0000FF"/>
              </w:rPr>
              <w:t>;</w:t>
            </w:r>
            <w:bookmarkEnd w:id="174"/>
          </w:p>
          <w:p w14:paraId="16D600CE" w14:textId="35B23B69" w:rsidR="00A53129" w:rsidRDefault="00A53129" w:rsidP="006E7788">
            <w:pPr>
              <w:pStyle w:val="BodyText"/>
              <w:jc w:val="both"/>
              <w:rPr>
                <w:rFonts w:ascii="Arial" w:hAnsi="Arial" w:cs="Arial"/>
              </w:rPr>
            </w:pPr>
          </w:p>
        </w:tc>
      </w:tr>
      <w:tr w:rsidR="006E7788" w14:paraId="195E18CA" w14:textId="77777777" w:rsidTr="00123BEA">
        <w:trPr>
          <w:gridAfter w:val="1"/>
          <w:wAfter w:w="29" w:type="dxa"/>
        </w:trPr>
        <w:tc>
          <w:tcPr>
            <w:tcW w:w="2695" w:type="dxa"/>
          </w:tcPr>
          <w:p w14:paraId="614DDDF5" w14:textId="77777777" w:rsidR="006E7788" w:rsidRDefault="006E7788" w:rsidP="006E7788">
            <w:pPr>
              <w:pStyle w:val="BodyText"/>
              <w:rPr>
                <w:rFonts w:ascii="Arial" w:hAnsi="Arial" w:cs="Arial"/>
                <w:b/>
                <w:bCs/>
              </w:rPr>
            </w:pPr>
            <w:r>
              <w:rPr>
                <w:rFonts w:ascii="Arial" w:hAnsi="Arial" w:cs="Arial"/>
                <w:b/>
                <w:bCs/>
              </w:rPr>
              <w:t>"Tendered Capability Breakpoints"</w:t>
            </w:r>
          </w:p>
          <w:p w14:paraId="5DB5D7B3" w14:textId="0650B574" w:rsidR="00C126E2" w:rsidRDefault="00C126E2" w:rsidP="006E7788">
            <w:pPr>
              <w:pStyle w:val="BodyText"/>
              <w:rPr>
                <w:rFonts w:ascii="Arial" w:hAnsi="Arial" w:cs="Arial"/>
                <w:b/>
                <w:bCs/>
              </w:rPr>
            </w:pPr>
          </w:p>
        </w:tc>
        <w:tc>
          <w:tcPr>
            <w:tcW w:w="7625" w:type="dxa"/>
          </w:tcPr>
          <w:p w14:paraId="2420CCD0" w14:textId="77777777" w:rsidR="006E7788" w:rsidRDefault="006E7788" w:rsidP="006E7788">
            <w:pPr>
              <w:pStyle w:val="BodyText"/>
              <w:jc w:val="both"/>
              <w:rPr>
                <w:rFonts w:ascii="Arial" w:hAnsi="Arial" w:cs="Arial"/>
                <w:b/>
              </w:rPr>
            </w:pPr>
            <w:r>
              <w:rPr>
                <w:rFonts w:ascii="Arial" w:hAnsi="Arial" w:cs="Arial"/>
              </w:rPr>
              <w:t>as defined in Paragraph 1.4 of Appendix 5 of Schedule 3, Part I;</w:t>
            </w:r>
          </w:p>
        </w:tc>
      </w:tr>
      <w:tr w:rsidR="006E7788" w14:paraId="43BD455A" w14:textId="77777777" w:rsidTr="00123BEA">
        <w:trPr>
          <w:gridAfter w:val="1"/>
          <w:wAfter w:w="29" w:type="dxa"/>
        </w:trPr>
        <w:tc>
          <w:tcPr>
            <w:tcW w:w="2695" w:type="dxa"/>
          </w:tcPr>
          <w:p w14:paraId="49E9ACF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6E7788" w:rsidRDefault="006E7788" w:rsidP="006E7788">
            <w:pPr>
              <w:pStyle w:val="BodyText"/>
              <w:rPr>
                <w:rFonts w:ascii="Arial" w:hAnsi="Arial" w:cs="Arial"/>
                <w:b/>
                <w:bCs/>
              </w:rPr>
            </w:pPr>
          </w:p>
        </w:tc>
        <w:tc>
          <w:tcPr>
            <w:tcW w:w="7625" w:type="dxa"/>
          </w:tcPr>
          <w:p w14:paraId="3FB9534B" w14:textId="77777777" w:rsidR="006E7788" w:rsidRDefault="006E7788" w:rsidP="006E7788">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175" w:name="_BPDCD_172"/>
            <w:r w:rsidRPr="00530856">
              <w:rPr>
                <w:rFonts w:ascii="Arial" w:hAnsi="Arial" w:cs="Arial"/>
                <w:szCs w:val="22"/>
              </w:rPr>
              <w:t>;</w:t>
            </w:r>
            <w:bookmarkEnd w:id="175"/>
          </w:p>
        </w:tc>
      </w:tr>
      <w:tr w:rsidR="006E7788" w14:paraId="72807373" w14:textId="77777777" w:rsidTr="00123BEA">
        <w:trPr>
          <w:gridAfter w:val="1"/>
          <w:wAfter w:w="29" w:type="dxa"/>
        </w:trPr>
        <w:tc>
          <w:tcPr>
            <w:tcW w:w="2695" w:type="dxa"/>
          </w:tcPr>
          <w:p w14:paraId="4F1A771E" w14:textId="77777777" w:rsidR="006E7788" w:rsidRDefault="006E7788" w:rsidP="006E7788">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6E7788" w:rsidRDefault="006E7788" w:rsidP="006E7788">
            <w:pPr>
              <w:spacing w:after="240"/>
              <w:rPr>
                <w:rFonts w:ascii="Arial" w:hAnsi="Arial" w:cs="Arial"/>
                <w:b/>
                <w:bCs/>
              </w:rPr>
            </w:pPr>
          </w:p>
        </w:tc>
        <w:tc>
          <w:tcPr>
            <w:tcW w:w="7625" w:type="dxa"/>
          </w:tcPr>
          <w:p w14:paraId="756D05B2"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176" w:name="_BPDCD_173"/>
            <w:r w:rsidRPr="00530856">
              <w:rPr>
                <w:rFonts w:ascii="Arial" w:hAnsi="Arial" w:cs="Arial"/>
                <w:szCs w:val="22"/>
                <w:lang w:val="en-US"/>
              </w:rPr>
              <w:t>;</w:t>
            </w:r>
            <w:bookmarkEnd w:id="176"/>
          </w:p>
        </w:tc>
      </w:tr>
      <w:tr w:rsidR="006E7788" w14:paraId="5092749F" w14:textId="77777777" w:rsidTr="00123BEA">
        <w:trPr>
          <w:gridAfter w:val="1"/>
          <w:wAfter w:w="29" w:type="dxa"/>
        </w:trPr>
        <w:tc>
          <w:tcPr>
            <w:tcW w:w="2695" w:type="dxa"/>
          </w:tcPr>
          <w:p w14:paraId="44D9F14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7625" w:type="dxa"/>
          </w:tcPr>
          <w:p w14:paraId="780AC773"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177" w:name="_BPDCD_174"/>
            <w:r w:rsidRPr="00530856">
              <w:rPr>
                <w:rFonts w:ascii="Arial" w:hAnsi="Arial" w:cs="Arial"/>
                <w:szCs w:val="22"/>
                <w:lang w:val="en-US"/>
              </w:rPr>
              <w:t>;</w:t>
            </w:r>
            <w:bookmarkEnd w:id="177"/>
          </w:p>
        </w:tc>
      </w:tr>
      <w:tr w:rsidR="006E7788" w14:paraId="1BE3089C" w14:textId="77777777" w:rsidTr="00123BEA">
        <w:trPr>
          <w:gridAfter w:val="1"/>
          <w:wAfter w:w="29" w:type="dxa"/>
        </w:trPr>
        <w:tc>
          <w:tcPr>
            <w:tcW w:w="2695" w:type="dxa"/>
          </w:tcPr>
          <w:p w14:paraId="1D90DCB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7625" w:type="dxa"/>
          </w:tcPr>
          <w:p w14:paraId="596F3F7A"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178" w:name="_BPDCD_175"/>
            <w:r w:rsidRPr="00530856">
              <w:rPr>
                <w:rFonts w:ascii="Arial" w:hAnsi="Arial" w:cs="Arial"/>
                <w:szCs w:val="22"/>
                <w:lang w:val="en-US"/>
              </w:rPr>
              <w:t>;</w:t>
            </w:r>
            <w:bookmarkEnd w:id="178"/>
          </w:p>
        </w:tc>
      </w:tr>
      <w:tr w:rsidR="006E7788" w14:paraId="0225C6CF" w14:textId="77777777" w:rsidTr="00123BEA">
        <w:trPr>
          <w:gridAfter w:val="1"/>
          <w:wAfter w:w="29" w:type="dxa"/>
        </w:trPr>
        <w:tc>
          <w:tcPr>
            <w:tcW w:w="2695" w:type="dxa"/>
          </w:tcPr>
          <w:p w14:paraId="6FCE019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lastRenderedPageBreak/>
              <w:t>"Temporary TEC Exchange Offer"</w:t>
            </w:r>
          </w:p>
        </w:tc>
        <w:tc>
          <w:tcPr>
            <w:tcW w:w="7625" w:type="dxa"/>
          </w:tcPr>
          <w:p w14:paraId="4D20E609"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179" w:name="_BPDCD_176"/>
            <w:r w:rsidRPr="00530856">
              <w:rPr>
                <w:rFonts w:ascii="Arial" w:hAnsi="Arial" w:cs="Arial"/>
                <w:szCs w:val="22"/>
                <w:lang w:val="en-US"/>
              </w:rPr>
              <w:t>;</w:t>
            </w:r>
            <w:bookmarkEnd w:id="179"/>
          </w:p>
        </w:tc>
      </w:tr>
      <w:tr w:rsidR="006E7788" w14:paraId="5483C78F" w14:textId="77777777" w:rsidTr="00123BEA">
        <w:trPr>
          <w:gridAfter w:val="1"/>
          <w:wAfter w:w="29" w:type="dxa"/>
        </w:trPr>
        <w:tc>
          <w:tcPr>
            <w:tcW w:w="2695" w:type="dxa"/>
          </w:tcPr>
          <w:p w14:paraId="7E48970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7625" w:type="dxa"/>
          </w:tcPr>
          <w:p w14:paraId="41D6478D"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180" w:name="_BPDCD_177"/>
            <w:r w:rsidRPr="00530856">
              <w:rPr>
                <w:rFonts w:ascii="Arial" w:hAnsi="Arial" w:cs="Arial"/>
                <w:szCs w:val="22"/>
                <w:lang w:val="en-US"/>
              </w:rPr>
              <w:t>;</w:t>
            </w:r>
            <w:bookmarkEnd w:id="180"/>
          </w:p>
        </w:tc>
      </w:tr>
      <w:tr w:rsidR="006E7788" w14:paraId="30A2DDF8" w14:textId="77777777" w:rsidTr="00123BEA">
        <w:trPr>
          <w:gridAfter w:val="1"/>
          <w:wAfter w:w="29" w:type="dxa"/>
        </w:trPr>
        <w:tc>
          <w:tcPr>
            <w:tcW w:w="2695" w:type="dxa"/>
          </w:tcPr>
          <w:p w14:paraId="5E8BA2E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7625" w:type="dxa"/>
          </w:tcPr>
          <w:p w14:paraId="2DF52540" w14:textId="77777777" w:rsidR="006E7788" w:rsidRDefault="006E7788" w:rsidP="006E7788">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181" w:name="_BPDCD_178"/>
            <w:r w:rsidRPr="00E236F2">
              <w:rPr>
                <w:rFonts w:ascii="Arial" w:hAnsi="Arial" w:cs="Arial"/>
                <w:szCs w:val="22"/>
                <w:lang w:val="en-US"/>
              </w:rPr>
              <w:t>;</w:t>
            </w:r>
            <w:bookmarkEnd w:id="181"/>
          </w:p>
        </w:tc>
      </w:tr>
      <w:tr w:rsidR="006E7788" w14:paraId="418D630C" w14:textId="77777777" w:rsidTr="00123BEA">
        <w:trPr>
          <w:gridAfter w:val="1"/>
          <w:wAfter w:w="29" w:type="dxa"/>
        </w:trPr>
        <w:tc>
          <w:tcPr>
            <w:tcW w:w="2695" w:type="dxa"/>
          </w:tcPr>
          <w:p w14:paraId="732A45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7625" w:type="dxa"/>
          </w:tcPr>
          <w:p w14:paraId="37AB4BF2" w14:textId="77777777" w:rsidR="006E7788" w:rsidRDefault="006E7788" w:rsidP="006E7788">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182" w:name="_BPDCD_179"/>
            <w:r w:rsidRPr="00E236F2">
              <w:rPr>
                <w:rFonts w:ascii="Arial" w:hAnsi="Arial" w:cs="Arial"/>
                <w:szCs w:val="22"/>
                <w:lang w:val="en-US"/>
              </w:rPr>
              <w:t>;</w:t>
            </w:r>
            <w:bookmarkEnd w:id="182"/>
          </w:p>
        </w:tc>
      </w:tr>
      <w:tr w:rsidR="006E7788" w14:paraId="22842467" w14:textId="77777777" w:rsidTr="00123BEA">
        <w:trPr>
          <w:gridAfter w:val="1"/>
          <w:wAfter w:w="29" w:type="dxa"/>
          <w:trHeight w:val="1069"/>
        </w:trPr>
        <w:tc>
          <w:tcPr>
            <w:tcW w:w="2695" w:type="dxa"/>
          </w:tcPr>
          <w:p w14:paraId="681D9EEB"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7625" w:type="dxa"/>
          </w:tcPr>
          <w:p w14:paraId="53669C39" w14:textId="77777777" w:rsidR="006E7788" w:rsidRDefault="006E7788" w:rsidP="006E7788">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183" w:name="_BPDCD_180"/>
            <w:r w:rsidRPr="00E236F2">
              <w:rPr>
                <w:rFonts w:ascii="Arial" w:hAnsi="Arial" w:cs="Arial"/>
                <w:szCs w:val="22"/>
                <w:lang w:val="en-US"/>
              </w:rPr>
              <w:t>;</w:t>
            </w:r>
            <w:bookmarkEnd w:id="183"/>
          </w:p>
        </w:tc>
      </w:tr>
      <w:tr w:rsidR="006E7788" w14:paraId="4D11F411" w14:textId="77777777" w:rsidTr="00123BEA">
        <w:trPr>
          <w:gridAfter w:val="1"/>
          <w:wAfter w:w="29" w:type="dxa"/>
        </w:trPr>
        <w:tc>
          <w:tcPr>
            <w:tcW w:w="2695" w:type="dxa"/>
          </w:tcPr>
          <w:p w14:paraId="42755A4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7625" w:type="dxa"/>
          </w:tcPr>
          <w:p w14:paraId="2B1483D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184" w:name="_BPDCD_181"/>
            <w:r w:rsidRPr="00E236F2">
              <w:rPr>
                <w:rFonts w:ascii="Arial" w:hAnsi="Arial" w:cs="Arial"/>
                <w:color w:val="0000FF"/>
                <w:szCs w:val="22"/>
                <w:lang w:val="en-US"/>
              </w:rPr>
              <w:t>;</w:t>
            </w:r>
            <w:bookmarkEnd w:id="184"/>
          </w:p>
        </w:tc>
      </w:tr>
      <w:tr w:rsidR="006E7788" w14:paraId="69614ED9" w14:textId="77777777" w:rsidTr="00123BEA">
        <w:trPr>
          <w:gridAfter w:val="1"/>
          <w:wAfter w:w="29" w:type="dxa"/>
        </w:trPr>
        <w:tc>
          <w:tcPr>
            <w:tcW w:w="2695" w:type="dxa"/>
          </w:tcPr>
          <w:p w14:paraId="44CD15C7"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7625" w:type="dxa"/>
          </w:tcPr>
          <w:p w14:paraId="0AC958D3"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185" w:name="_BPDCD_182"/>
            <w:r w:rsidRPr="00E236F2">
              <w:rPr>
                <w:rFonts w:ascii="Arial" w:hAnsi="Arial" w:cs="Arial"/>
                <w:szCs w:val="22"/>
                <w:lang w:val="en-US"/>
              </w:rPr>
              <w:t>;</w:t>
            </w:r>
            <w:bookmarkEnd w:id="185"/>
          </w:p>
        </w:tc>
      </w:tr>
      <w:tr w:rsidR="006E7788" w14:paraId="5BF83305" w14:textId="77777777" w:rsidTr="00123BEA">
        <w:trPr>
          <w:gridAfter w:val="1"/>
          <w:wAfter w:w="29" w:type="dxa"/>
        </w:trPr>
        <w:tc>
          <w:tcPr>
            <w:tcW w:w="2695" w:type="dxa"/>
          </w:tcPr>
          <w:p w14:paraId="551ABD8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7625" w:type="dxa"/>
          </w:tcPr>
          <w:p w14:paraId="7DE52CE4" w14:textId="77777777" w:rsidR="006E7788" w:rsidRDefault="006E7788" w:rsidP="006E7788">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186" w:name="_BPDCD_183"/>
            <w:r w:rsidRPr="00E236F2">
              <w:rPr>
                <w:rFonts w:ascii="Arial" w:hAnsi="Arial" w:cs="Arial"/>
                <w:szCs w:val="22"/>
                <w:lang w:val="en-US"/>
              </w:rPr>
              <w:t>;</w:t>
            </w:r>
            <w:bookmarkEnd w:id="186"/>
          </w:p>
        </w:tc>
      </w:tr>
      <w:tr w:rsidR="006E7788" w14:paraId="0A14C918" w14:textId="77777777" w:rsidTr="00123BEA">
        <w:trPr>
          <w:gridAfter w:val="1"/>
          <w:wAfter w:w="29" w:type="dxa"/>
        </w:trPr>
        <w:tc>
          <w:tcPr>
            <w:tcW w:w="2695" w:type="dxa"/>
          </w:tcPr>
          <w:p w14:paraId="5BCA1AF6"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rPr>
              <w:t>"Tenders"</w:t>
            </w:r>
          </w:p>
        </w:tc>
        <w:tc>
          <w:tcPr>
            <w:tcW w:w="7625" w:type="dxa"/>
          </w:tcPr>
          <w:p w14:paraId="73792887"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6E7788" w14:paraId="11921D8A" w14:textId="77777777" w:rsidTr="00123BEA">
        <w:trPr>
          <w:gridAfter w:val="1"/>
          <w:wAfter w:w="29" w:type="dxa"/>
        </w:trPr>
        <w:tc>
          <w:tcPr>
            <w:tcW w:w="2695" w:type="dxa"/>
          </w:tcPr>
          <w:p w14:paraId="5A734F8B" w14:textId="77777777" w:rsidR="006E7788" w:rsidRDefault="006E7788" w:rsidP="006E7788">
            <w:pPr>
              <w:pStyle w:val="BodyText"/>
              <w:rPr>
                <w:rFonts w:ascii="Arial" w:hAnsi="Arial" w:cs="Arial"/>
                <w:b/>
                <w:bCs/>
              </w:rPr>
            </w:pPr>
            <w:r>
              <w:rPr>
                <w:rFonts w:ascii="Arial" w:hAnsi="Arial" w:cs="Arial"/>
                <w:b/>
                <w:bCs/>
              </w:rPr>
              <w:t>"Tenderers"</w:t>
            </w:r>
          </w:p>
        </w:tc>
        <w:tc>
          <w:tcPr>
            <w:tcW w:w="7625" w:type="dxa"/>
          </w:tcPr>
          <w:p w14:paraId="14BF7FAF"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72F11859" w14:textId="77777777" w:rsidTr="00123BEA">
        <w:trPr>
          <w:gridAfter w:val="1"/>
          <w:wAfter w:w="29" w:type="dxa"/>
        </w:trPr>
        <w:tc>
          <w:tcPr>
            <w:tcW w:w="2695" w:type="dxa"/>
          </w:tcPr>
          <w:p w14:paraId="2D83FD1E" w14:textId="77777777" w:rsidR="006E7788" w:rsidRDefault="006E7788" w:rsidP="006E7788">
            <w:pPr>
              <w:pStyle w:val="BodyText"/>
              <w:rPr>
                <w:rFonts w:ascii="Arial" w:hAnsi="Arial" w:cs="Arial"/>
                <w:b/>
                <w:bCs/>
              </w:rPr>
            </w:pPr>
            <w:r>
              <w:rPr>
                <w:rFonts w:ascii="Arial" w:hAnsi="Arial" w:cs="Arial"/>
                <w:b/>
                <w:bCs/>
              </w:rPr>
              <w:t>"Tender Period"</w:t>
            </w:r>
          </w:p>
        </w:tc>
        <w:tc>
          <w:tcPr>
            <w:tcW w:w="7625" w:type="dxa"/>
          </w:tcPr>
          <w:p w14:paraId="3B923467"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4D7C2530" w14:textId="77777777" w:rsidTr="00123BEA">
        <w:trPr>
          <w:gridAfter w:val="1"/>
          <w:wAfter w:w="29" w:type="dxa"/>
        </w:trPr>
        <w:tc>
          <w:tcPr>
            <w:tcW w:w="2695" w:type="dxa"/>
          </w:tcPr>
          <w:p w14:paraId="264012BB" w14:textId="77777777" w:rsidR="006E7788" w:rsidRDefault="006E7788" w:rsidP="006E7788">
            <w:pPr>
              <w:pStyle w:val="BodyText"/>
              <w:rPr>
                <w:rFonts w:ascii="Arial" w:hAnsi="Arial" w:cs="Arial"/>
                <w:b/>
                <w:bCs/>
              </w:rPr>
            </w:pPr>
            <w:r>
              <w:rPr>
                <w:rFonts w:ascii="Arial" w:hAnsi="Arial" w:cs="Arial"/>
                <w:b/>
                <w:bCs/>
              </w:rPr>
              <w:t>"Term"</w:t>
            </w:r>
          </w:p>
        </w:tc>
        <w:tc>
          <w:tcPr>
            <w:tcW w:w="7625" w:type="dxa"/>
          </w:tcPr>
          <w:p w14:paraId="031B6847" w14:textId="77777777" w:rsidR="006E7788" w:rsidRDefault="006E7788" w:rsidP="006E7788">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6E7788" w14:paraId="5BE5F843" w14:textId="77777777" w:rsidTr="00123BEA">
        <w:trPr>
          <w:gridAfter w:val="1"/>
          <w:wAfter w:w="29" w:type="dxa"/>
        </w:trPr>
        <w:tc>
          <w:tcPr>
            <w:tcW w:w="2695" w:type="dxa"/>
          </w:tcPr>
          <w:p w14:paraId="2EAB8186" w14:textId="77777777" w:rsidR="006E7788" w:rsidRDefault="006E7788" w:rsidP="006E7788">
            <w:pPr>
              <w:pStyle w:val="BodyText"/>
              <w:rPr>
                <w:rFonts w:ascii="Arial" w:hAnsi="Arial" w:cs="Arial"/>
                <w:b/>
                <w:bCs/>
              </w:rPr>
            </w:pPr>
            <w:r>
              <w:rPr>
                <w:rFonts w:ascii="Arial" w:hAnsi="Arial" w:cs="Arial"/>
                <w:b/>
                <w:bCs/>
              </w:rPr>
              <w:t>"Termination Amount"</w:t>
            </w:r>
          </w:p>
        </w:tc>
        <w:tc>
          <w:tcPr>
            <w:tcW w:w="7625" w:type="dxa"/>
          </w:tcPr>
          <w:p w14:paraId="0494CF6B" w14:textId="77777777" w:rsidR="006E7788" w:rsidRDefault="006E7788" w:rsidP="006E7788">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6E7788" w14:paraId="3F7CB878" w14:textId="77777777" w:rsidTr="00123BEA">
        <w:trPr>
          <w:gridAfter w:val="1"/>
          <w:wAfter w:w="29" w:type="dxa"/>
        </w:trPr>
        <w:tc>
          <w:tcPr>
            <w:tcW w:w="2695" w:type="dxa"/>
          </w:tcPr>
          <w:p w14:paraId="20720B9E" w14:textId="77777777" w:rsidR="006E7788" w:rsidRDefault="006E7788" w:rsidP="006E7788">
            <w:pPr>
              <w:pStyle w:val="BodyText"/>
              <w:rPr>
                <w:rFonts w:ascii="Arial" w:hAnsi="Arial" w:cs="Arial"/>
                <w:b/>
                <w:bCs/>
              </w:rPr>
            </w:pPr>
            <w:r>
              <w:rPr>
                <w:rFonts w:ascii="Arial" w:hAnsi="Arial" w:cs="Arial"/>
                <w:b/>
                <w:bCs/>
              </w:rPr>
              <w:t>"The Company"</w:t>
            </w:r>
          </w:p>
        </w:tc>
        <w:tc>
          <w:tcPr>
            <w:tcW w:w="7625" w:type="dxa"/>
          </w:tcPr>
          <w:p w14:paraId="523467BE" w14:textId="4C488E0C" w:rsidR="006E7788" w:rsidRDefault="00945157" w:rsidP="006E7788">
            <w:pPr>
              <w:pStyle w:val="BodyText"/>
              <w:jc w:val="both"/>
              <w:rPr>
                <w:rFonts w:ascii="Arial" w:hAnsi="Arial" w:cs="Arial"/>
              </w:rPr>
            </w:pPr>
            <w:r>
              <w:rPr>
                <w:rFonts w:ascii="Arial" w:hAnsi="Arial" w:cs="Arial"/>
              </w:rPr>
              <w:t>h</w:t>
            </w:r>
            <w:r w:rsidR="25D87AA6" w:rsidRPr="5659255A">
              <w:rPr>
                <w:rFonts w:ascii="Arial" w:hAnsi="Arial" w:cs="Arial"/>
              </w:rPr>
              <w:t xml:space="preserve">as the meaning given to </w:t>
            </w:r>
            <w:r w:rsidR="25D87AA6" w:rsidRPr="5659255A">
              <w:rPr>
                <w:rFonts w:ascii="Arial" w:hAnsi="Arial" w:cs="Arial"/>
                <w:b/>
                <w:bCs/>
              </w:rPr>
              <w:t xml:space="preserve">NESO or National Energy System Operator </w:t>
            </w:r>
            <w:r w:rsidR="4B9E9046" w:rsidRPr="5659255A">
              <w:rPr>
                <w:rFonts w:ascii="Arial" w:hAnsi="Arial" w:cs="Arial"/>
              </w:rPr>
              <w:t>;</w:t>
            </w:r>
          </w:p>
        </w:tc>
      </w:tr>
      <w:tr w:rsidR="006E7788" w14:paraId="3320BAF7" w14:textId="77777777" w:rsidTr="00123BEA">
        <w:trPr>
          <w:gridAfter w:val="1"/>
          <w:wAfter w:w="29" w:type="dxa"/>
        </w:trPr>
        <w:tc>
          <w:tcPr>
            <w:tcW w:w="2695" w:type="dxa"/>
          </w:tcPr>
          <w:p w14:paraId="2EBDA245" w14:textId="77777777" w:rsidR="006E7788" w:rsidRDefault="006E7788" w:rsidP="006E7788">
            <w:pPr>
              <w:pStyle w:val="BodyText"/>
              <w:rPr>
                <w:rFonts w:ascii="Arial" w:hAnsi="Arial" w:cs="Arial"/>
                <w:b/>
                <w:bCs/>
              </w:rPr>
            </w:pPr>
            <w:r>
              <w:rPr>
                <w:rFonts w:ascii="Arial" w:hAnsi="Arial" w:cs="Arial"/>
                <w:b/>
                <w:bCs/>
              </w:rPr>
              <w:lastRenderedPageBreak/>
              <w:t>"The Company Credit Rating"</w:t>
            </w:r>
          </w:p>
        </w:tc>
        <w:tc>
          <w:tcPr>
            <w:tcW w:w="7625" w:type="dxa"/>
          </w:tcPr>
          <w:p w14:paraId="3C070044" w14:textId="77777777" w:rsidR="006E7788" w:rsidRDefault="006E7788" w:rsidP="006E7788">
            <w:pPr>
              <w:spacing w:after="240"/>
              <w:jc w:val="both"/>
              <w:rPr>
                <w:rFonts w:ascii="Arial" w:hAnsi="Arial" w:cs="Arial"/>
              </w:rPr>
            </w:pPr>
            <w:r>
              <w:rPr>
                <w:rFonts w:ascii="Arial" w:hAnsi="Arial" w:cs="Arial"/>
              </w:rPr>
              <w:t>any one of the following:-</w:t>
            </w:r>
          </w:p>
          <w:p w14:paraId="73A20A51"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167E3742" w:rsidR="006E7788" w:rsidRDefault="4B9E9046" w:rsidP="006E7788">
            <w:pPr>
              <w:pStyle w:val="BodyTextIndent"/>
              <w:tabs>
                <w:tab w:val="left" w:pos="425"/>
              </w:tabs>
              <w:ind w:left="425" w:hanging="425"/>
              <w:jc w:val="both"/>
              <w:rPr>
                <w:rFonts w:ascii="Arial" w:hAnsi="Arial" w:cs="Arial"/>
              </w:rPr>
            </w:pPr>
            <w:r w:rsidRPr="5659255A">
              <w:rPr>
                <w:rFonts w:ascii="Arial" w:hAnsi="Arial" w:cs="Arial"/>
              </w:rPr>
              <w:t>(d)</w:t>
            </w:r>
            <w:r w:rsidR="006E7788">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1989  requires that User to maintain a credit rating, the credit rating defined in that </w:t>
            </w:r>
            <w:r w:rsidRPr="5659255A">
              <w:rPr>
                <w:rFonts w:ascii="Arial" w:hAnsi="Arial" w:cs="Arial"/>
                <w:b/>
                <w:bCs/>
              </w:rPr>
              <w:t>User’s Licence</w:t>
            </w:r>
            <w:bookmarkStart w:id="187" w:name="_BPDCD_184"/>
            <w:r w:rsidRPr="5659255A">
              <w:rPr>
                <w:rFonts w:ascii="Arial" w:hAnsi="Arial" w:cs="Arial"/>
              </w:rPr>
              <w:t>;</w:t>
            </w:r>
            <w:bookmarkEnd w:id="187"/>
          </w:p>
        </w:tc>
      </w:tr>
      <w:tr w:rsidR="006E7788" w14:paraId="47332BF2" w14:textId="77777777" w:rsidTr="00123BEA">
        <w:trPr>
          <w:gridAfter w:val="1"/>
          <w:wAfter w:w="29" w:type="dxa"/>
        </w:trPr>
        <w:tc>
          <w:tcPr>
            <w:tcW w:w="2695" w:type="dxa"/>
          </w:tcPr>
          <w:p w14:paraId="09B1532D" w14:textId="77777777" w:rsidR="006E7788" w:rsidRDefault="006E7788" w:rsidP="006E7788">
            <w:pPr>
              <w:spacing w:after="240"/>
              <w:rPr>
                <w:rFonts w:ascii="Arial" w:hAnsi="Arial" w:cs="Arial"/>
                <w:b/>
                <w:bCs/>
              </w:rPr>
            </w:pPr>
            <w:r>
              <w:rPr>
                <w:rFonts w:ascii="Arial" w:hAnsi="Arial" w:cs="Arial"/>
                <w:b/>
                <w:bCs/>
              </w:rPr>
              <w:t xml:space="preserve"> "The Company’s Engineering Charges"</w:t>
            </w:r>
          </w:p>
        </w:tc>
        <w:tc>
          <w:tcPr>
            <w:tcW w:w="7625" w:type="dxa"/>
          </w:tcPr>
          <w:p w14:paraId="72D096B9" w14:textId="77777777" w:rsidR="006E7788" w:rsidRDefault="006E7788" w:rsidP="006E7788">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6E7788" w14:paraId="38F33D69" w14:textId="77777777" w:rsidTr="00123BEA">
        <w:trPr>
          <w:gridAfter w:val="1"/>
          <w:wAfter w:w="29" w:type="dxa"/>
        </w:trPr>
        <w:tc>
          <w:tcPr>
            <w:tcW w:w="2695" w:type="dxa"/>
            <w:shd w:val="clear" w:color="auto" w:fill="auto"/>
          </w:tcPr>
          <w:p w14:paraId="1129BCC2" w14:textId="74BB3E87" w:rsidR="006E7788" w:rsidRPr="00530856" w:rsidRDefault="006E7788" w:rsidP="006E7788">
            <w:pPr>
              <w:spacing w:after="240"/>
              <w:rPr>
                <w:rFonts w:ascii="Arial" w:hAnsi="Arial" w:cs="Arial"/>
                <w:b/>
                <w:bCs/>
              </w:rPr>
            </w:pPr>
            <w:bookmarkStart w:id="188" w:name="_BPDCI_185"/>
            <w:r w:rsidRPr="00530856">
              <w:rPr>
                <w:rFonts w:ascii="Arial" w:hAnsi="Arial" w:cs="Arial"/>
                <w:b/>
                <w:bCs/>
              </w:rPr>
              <w:t>"The Company Prescribed Level"</w:t>
            </w:r>
            <w:bookmarkEnd w:id="188"/>
          </w:p>
        </w:tc>
        <w:tc>
          <w:tcPr>
            <w:tcW w:w="7625" w:type="dxa"/>
            <w:shd w:val="clear" w:color="auto" w:fill="auto"/>
          </w:tcPr>
          <w:p w14:paraId="093B09CA" w14:textId="77777777" w:rsidR="006E7788" w:rsidRPr="00530856" w:rsidRDefault="006E7788" w:rsidP="006E7788">
            <w:pPr>
              <w:spacing w:after="240"/>
              <w:jc w:val="both"/>
              <w:rPr>
                <w:rFonts w:ascii="Arial" w:hAnsi="Arial" w:cs="Arial"/>
              </w:rPr>
            </w:pPr>
            <w:bookmarkStart w:id="189" w:name="_BPDCI_186"/>
            <w:r w:rsidRPr="00530856">
              <w:rPr>
                <w:rFonts w:ascii="Arial" w:hAnsi="Arial" w:cs="Arial"/>
              </w:rPr>
              <w:t xml:space="preserve">the forecast value of the regulatory asset value of </w:t>
            </w:r>
            <w:bookmarkStart w:id="190" w:name="_BPDCI_187"/>
            <w:bookmarkEnd w:id="189"/>
            <w:r>
              <w:rPr>
                <w:rFonts w:ascii="Arial" w:hAnsi="Arial" w:cs="Arial"/>
                <w:b/>
                <w:bCs/>
              </w:rPr>
              <w:t>NGET</w:t>
            </w:r>
            <w:r w:rsidRPr="00530856">
              <w:rPr>
                <w:rFonts w:ascii="Arial" w:hAnsi="Arial" w:cs="Arial"/>
              </w:rPr>
              <w:t xml:space="preserve"> </w:t>
            </w:r>
            <w:bookmarkStart w:id="191" w:name="_BPDCI_188"/>
            <w:bookmarkEnd w:id="190"/>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192" w:name="_BPDCI_189"/>
            <w:bookmarkEnd w:id="191"/>
            <w:r w:rsidRPr="00530856">
              <w:rPr>
                <w:rFonts w:ascii="Arial" w:hAnsi="Arial" w:cs="Arial"/>
              </w:rPr>
              <w:t xml:space="preserve">The Company </w:t>
            </w:r>
            <w:bookmarkStart w:id="193" w:name="_BPDCI_190"/>
            <w:bookmarkEnd w:id="192"/>
            <w:r w:rsidRPr="00530856">
              <w:rPr>
                <w:rFonts w:ascii="Arial" w:hAnsi="Arial" w:cs="Arial"/>
              </w:rPr>
              <w:t xml:space="preserve">– Transmission Owner Final Proposals" such values to be published on </w:t>
            </w:r>
            <w:bookmarkStart w:id="194" w:name="_BPDCI_191"/>
            <w:bookmarkEnd w:id="193"/>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195" w:name="_BPDCI_192"/>
            <w:bookmarkEnd w:id="194"/>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195"/>
          </w:p>
        </w:tc>
      </w:tr>
      <w:tr w:rsidR="006E7788" w14:paraId="33CB6FAE" w14:textId="77777777" w:rsidTr="00123BEA">
        <w:trPr>
          <w:gridAfter w:val="1"/>
          <w:wAfter w:w="29" w:type="dxa"/>
        </w:trPr>
        <w:tc>
          <w:tcPr>
            <w:tcW w:w="2695" w:type="dxa"/>
          </w:tcPr>
          <w:p w14:paraId="6687B35E" w14:textId="77777777" w:rsidR="006E7788" w:rsidRDefault="006E7788" w:rsidP="006E7788">
            <w:pPr>
              <w:pStyle w:val="BodyText"/>
              <w:rPr>
                <w:rFonts w:ascii="Arial" w:hAnsi="Arial" w:cs="Arial"/>
                <w:b/>
                <w:bCs/>
              </w:rPr>
            </w:pPr>
            <w:r>
              <w:rPr>
                <w:rFonts w:ascii="Arial" w:hAnsi="Arial" w:cs="Arial"/>
                <w:b/>
                <w:bCs/>
              </w:rPr>
              <w:t>"Third Party Claim"</w:t>
            </w:r>
          </w:p>
        </w:tc>
        <w:tc>
          <w:tcPr>
            <w:tcW w:w="7625" w:type="dxa"/>
          </w:tcPr>
          <w:p w14:paraId="7EF90F43" w14:textId="77777777" w:rsidR="006E7788" w:rsidRDefault="006E7788" w:rsidP="006E7788">
            <w:pPr>
              <w:pStyle w:val="BodyText"/>
              <w:jc w:val="both"/>
              <w:rPr>
                <w:rFonts w:ascii="Arial" w:hAnsi="Arial" w:cs="Arial"/>
              </w:rPr>
            </w:pPr>
            <w:r>
              <w:rPr>
                <w:rFonts w:ascii="Arial" w:hAnsi="Arial" w:cs="Arial"/>
              </w:rPr>
              <w:t>as defined in Paragraph 7.5.3;</w:t>
            </w:r>
          </w:p>
        </w:tc>
      </w:tr>
      <w:tr w:rsidR="006E7788" w14:paraId="2469A07D" w14:textId="77777777" w:rsidTr="00123BEA">
        <w:trPr>
          <w:gridAfter w:val="1"/>
          <w:wAfter w:w="29" w:type="dxa"/>
        </w:trPr>
        <w:tc>
          <w:tcPr>
            <w:tcW w:w="2695" w:type="dxa"/>
          </w:tcPr>
          <w:p w14:paraId="1E88473F" w14:textId="77777777" w:rsidR="006E7788" w:rsidRDefault="006E7788" w:rsidP="006E7788">
            <w:pPr>
              <w:pStyle w:val="BodyText"/>
              <w:rPr>
                <w:rFonts w:ascii="Arial" w:hAnsi="Arial" w:cs="Arial"/>
                <w:b/>
                <w:bCs/>
              </w:rPr>
            </w:pPr>
            <w:r>
              <w:rPr>
                <w:rFonts w:ascii="Arial" w:hAnsi="Arial" w:cs="Arial"/>
                <w:b/>
                <w:bCs/>
              </w:rPr>
              <w:t>"Third Party Works"</w:t>
            </w:r>
          </w:p>
          <w:p w14:paraId="6D21F7FA" w14:textId="77777777" w:rsidR="006E7788" w:rsidRDefault="006E7788" w:rsidP="006E7788">
            <w:pPr>
              <w:pStyle w:val="BodyText"/>
              <w:rPr>
                <w:rFonts w:ascii="Arial" w:hAnsi="Arial" w:cs="Arial"/>
                <w:b/>
                <w:bCs/>
              </w:rPr>
            </w:pPr>
          </w:p>
          <w:p w14:paraId="4B332596" w14:textId="77777777" w:rsidR="006E7788" w:rsidRDefault="006E7788" w:rsidP="006E7788">
            <w:pPr>
              <w:pStyle w:val="BodyText"/>
              <w:rPr>
                <w:rFonts w:ascii="Arial" w:hAnsi="Arial" w:cs="Arial"/>
                <w:b/>
                <w:bCs/>
              </w:rPr>
            </w:pPr>
          </w:p>
          <w:p w14:paraId="0435B766" w14:textId="77777777" w:rsidR="006E7788" w:rsidRDefault="006E7788" w:rsidP="006E7788">
            <w:pPr>
              <w:pStyle w:val="BodyText"/>
              <w:rPr>
                <w:rFonts w:ascii="Arial" w:hAnsi="Arial" w:cs="Arial"/>
                <w:b/>
                <w:bCs/>
              </w:rPr>
            </w:pPr>
          </w:p>
          <w:p w14:paraId="1BC9779C" w14:textId="77777777" w:rsidR="006E7788" w:rsidRDefault="006E7788" w:rsidP="006E7788">
            <w:pPr>
              <w:pStyle w:val="BodyText"/>
              <w:rPr>
                <w:rFonts w:ascii="Arial" w:hAnsi="Arial" w:cs="Arial"/>
                <w:b/>
                <w:bCs/>
              </w:rPr>
            </w:pPr>
          </w:p>
          <w:p w14:paraId="1AFE4DF4" w14:textId="77777777" w:rsidR="006E7788" w:rsidRDefault="006E7788" w:rsidP="006E7788">
            <w:pPr>
              <w:pStyle w:val="BodyText"/>
              <w:rPr>
                <w:rFonts w:ascii="Arial" w:hAnsi="Arial" w:cs="Arial"/>
                <w:b/>
                <w:bCs/>
              </w:rPr>
            </w:pPr>
          </w:p>
          <w:p w14:paraId="2901388C" w14:textId="77777777" w:rsidR="006E7788" w:rsidRDefault="006E7788" w:rsidP="006E7788">
            <w:pPr>
              <w:pStyle w:val="BodyText"/>
              <w:rPr>
                <w:rFonts w:ascii="Arial" w:hAnsi="Arial" w:cs="Arial"/>
                <w:b/>
                <w:bCs/>
              </w:rPr>
            </w:pPr>
          </w:p>
          <w:p w14:paraId="2EE32176" w14:textId="77777777" w:rsidR="006E7788" w:rsidRDefault="006E7788" w:rsidP="006E7788">
            <w:pPr>
              <w:pStyle w:val="BodyText"/>
              <w:rPr>
                <w:rFonts w:ascii="Arial" w:hAnsi="Arial" w:cs="Arial"/>
                <w:b/>
                <w:bCs/>
              </w:rPr>
            </w:pPr>
            <w:r>
              <w:rPr>
                <w:rFonts w:ascii="Arial" w:hAnsi="Arial" w:cs="Arial"/>
                <w:b/>
                <w:bCs/>
              </w:rPr>
              <w:t>TNUoS Tariff Forecast Timetable</w:t>
            </w:r>
          </w:p>
        </w:tc>
        <w:tc>
          <w:tcPr>
            <w:tcW w:w="7625" w:type="dxa"/>
          </w:tcPr>
          <w:p w14:paraId="5A877419" w14:textId="77777777" w:rsidR="006E7788" w:rsidRDefault="006E7788" w:rsidP="006E7788">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6E7788" w:rsidRDefault="006E7788" w:rsidP="006E7788">
            <w:pPr>
              <w:spacing w:after="240"/>
              <w:jc w:val="both"/>
              <w:rPr>
                <w:rFonts w:ascii="Arial" w:hAnsi="Arial" w:cs="Arial"/>
              </w:rPr>
            </w:pPr>
          </w:p>
          <w:p w14:paraId="085AF4AF" w14:textId="77777777" w:rsidR="006E7788" w:rsidRDefault="006E7788" w:rsidP="006E7788">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6E7788" w14:paraId="56AEC2A0" w14:textId="77777777" w:rsidTr="00123BEA">
        <w:trPr>
          <w:gridAfter w:val="1"/>
          <w:wAfter w:w="29" w:type="dxa"/>
        </w:trPr>
        <w:tc>
          <w:tcPr>
            <w:tcW w:w="2695" w:type="dxa"/>
          </w:tcPr>
          <w:p w14:paraId="033E96C2" w14:textId="77777777" w:rsidR="006E7788" w:rsidRDefault="006E7788" w:rsidP="006E7788">
            <w:pPr>
              <w:spacing w:after="240"/>
              <w:rPr>
                <w:rFonts w:ascii="Arial" w:hAnsi="Arial" w:cs="Arial"/>
                <w:b/>
                <w:bCs/>
              </w:rPr>
            </w:pPr>
            <w:r>
              <w:rPr>
                <w:rFonts w:ascii="Arial" w:hAnsi="Arial" w:cs="Arial"/>
                <w:b/>
                <w:bCs/>
              </w:rPr>
              <w:t>"Total System"</w:t>
            </w:r>
          </w:p>
        </w:tc>
        <w:tc>
          <w:tcPr>
            <w:tcW w:w="7625" w:type="dxa"/>
          </w:tcPr>
          <w:p w14:paraId="132A3E8F" w14:textId="77777777" w:rsidR="006E7788" w:rsidRDefault="006E7788" w:rsidP="006E7788">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6E7788" w14:paraId="00E15EC5" w14:textId="77777777" w:rsidTr="00123BEA">
        <w:trPr>
          <w:gridAfter w:val="1"/>
          <w:wAfter w:w="29" w:type="dxa"/>
        </w:trPr>
        <w:tc>
          <w:tcPr>
            <w:tcW w:w="2695" w:type="dxa"/>
          </w:tcPr>
          <w:p w14:paraId="096D5A55" w14:textId="77777777" w:rsidR="006E7788" w:rsidRDefault="006E7788" w:rsidP="006E7788">
            <w:pPr>
              <w:pStyle w:val="BodyText"/>
              <w:rPr>
                <w:rFonts w:ascii="Arial" w:hAnsi="Arial" w:cs="Arial"/>
                <w:b/>
                <w:bCs/>
              </w:rPr>
            </w:pPr>
            <w:r>
              <w:rPr>
                <w:rFonts w:ascii="Arial" w:hAnsi="Arial" w:cs="Arial"/>
                <w:b/>
                <w:bCs/>
              </w:rPr>
              <w:lastRenderedPageBreak/>
              <w:t>"Total System Chargeable HH Demand"</w:t>
            </w:r>
          </w:p>
        </w:tc>
        <w:tc>
          <w:tcPr>
            <w:tcW w:w="7625" w:type="dxa"/>
          </w:tcPr>
          <w:p w14:paraId="432F1910"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6E7788" w14:paraId="3B99B1B3" w14:textId="77777777" w:rsidTr="00123BEA">
        <w:trPr>
          <w:gridAfter w:val="1"/>
          <w:wAfter w:w="29" w:type="dxa"/>
        </w:trPr>
        <w:tc>
          <w:tcPr>
            <w:tcW w:w="2695" w:type="dxa"/>
          </w:tcPr>
          <w:p w14:paraId="60FD6AE1" w14:textId="77777777" w:rsidR="006E7788" w:rsidRDefault="006E7788" w:rsidP="006E7788">
            <w:pPr>
              <w:pStyle w:val="BodyText"/>
              <w:rPr>
                <w:rFonts w:ascii="Arial" w:hAnsi="Arial" w:cs="Arial"/>
                <w:b/>
                <w:bCs/>
              </w:rPr>
            </w:pPr>
            <w:r>
              <w:rPr>
                <w:rFonts w:ascii="Arial" w:hAnsi="Arial" w:cs="Arial"/>
                <w:b/>
                <w:bCs/>
              </w:rPr>
              <w:t>"Total System Chargeable NHH Demand"</w:t>
            </w:r>
          </w:p>
        </w:tc>
        <w:tc>
          <w:tcPr>
            <w:tcW w:w="7625" w:type="dxa"/>
          </w:tcPr>
          <w:p w14:paraId="74FA263C"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6E7788" w14:paraId="45EC406E" w14:textId="77777777" w:rsidTr="00123BEA">
        <w:trPr>
          <w:gridAfter w:val="1"/>
          <w:wAfter w:w="29" w:type="dxa"/>
        </w:trPr>
        <w:tc>
          <w:tcPr>
            <w:tcW w:w="2695" w:type="dxa"/>
          </w:tcPr>
          <w:p w14:paraId="1242FB11" w14:textId="77777777" w:rsidR="006E7788" w:rsidRDefault="006E7788" w:rsidP="006E7788">
            <w:pPr>
              <w:pStyle w:val="BodyText"/>
              <w:rPr>
                <w:rFonts w:ascii="Arial" w:hAnsi="Arial" w:cs="Arial"/>
                <w:b/>
                <w:bCs/>
              </w:rPr>
            </w:pPr>
            <w:r>
              <w:rPr>
                <w:rFonts w:ascii="Arial" w:hAnsi="Arial" w:cs="Arial"/>
                <w:b/>
                <w:bCs/>
              </w:rPr>
              <w:t>"Trading Party"</w:t>
            </w:r>
          </w:p>
        </w:tc>
        <w:tc>
          <w:tcPr>
            <w:tcW w:w="7625" w:type="dxa"/>
          </w:tcPr>
          <w:p w14:paraId="2EA6894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247E08" w14:textId="77777777" w:rsidTr="00123BEA">
        <w:trPr>
          <w:gridAfter w:val="1"/>
          <w:wAfter w:w="29" w:type="dxa"/>
        </w:trPr>
        <w:tc>
          <w:tcPr>
            <w:tcW w:w="2695" w:type="dxa"/>
          </w:tcPr>
          <w:p w14:paraId="1370902F" w14:textId="77777777" w:rsidR="006E7788" w:rsidRDefault="006E7788" w:rsidP="006E7788">
            <w:pPr>
              <w:pStyle w:val="BodyText"/>
              <w:rPr>
                <w:rFonts w:ascii="Arial" w:hAnsi="Arial" w:cs="Arial"/>
                <w:b/>
                <w:bCs/>
              </w:rPr>
            </w:pPr>
            <w:r>
              <w:rPr>
                <w:rFonts w:ascii="Arial" w:hAnsi="Arial" w:cs="Arial"/>
                <w:b/>
                <w:bCs/>
              </w:rPr>
              <w:t>"Trading Unit"</w:t>
            </w:r>
          </w:p>
        </w:tc>
        <w:tc>
          <w:tcPr>
            <w:tcW w:w="7625" w:type="dxa"/>
          </w:tcPr>
          <w:p w14:paraId="605814D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2F995CF" w14:textId="77777777" w:rsidTr="00123BEA">
        <w:trPr>
          <w:gridAfter w:val="1"/>
          <w:wAfter w:w="29" w:type="dxa"/>
        </w:trPr>
        <w:tc>
          <w:tcPr>
            <w:tcW w:w="2695" w:type="dxa"/>
          </w:tcPr>
          <w:p w14:paraId="4903D165" w14:textId="77777777" w:rsidR="006E7788" w:rsidRDefault="006E7788" w:rsidP="006E7788">
            <w:pPr>
              <w:pStyle w:val="BodyText"/>
              <w:rPr>
                <w:rFonts w:ascii="Arial" w:hAnsi="Arial" w:cs="Arial"/>
                <w:b/>
                <w:bCs/>
              </w:rPr>
            </w:pPr>
            <w:r>
              <w:rPr>
                <w:rFonts w:ascii="Arial" w:hAnsi="Arial" w:cs="Arial"/>
                <w:b/>
                <w:bCs/>
              </w:rPr>
              <w:t>"Transfer Date"</w:t>
            </w:r>
          </w:p>
        </w:tc>
        <w:tc>
          <w:tcPr>
            <w:tcW w:w="7625" w:type="dxa"/>
          </w:tcPr>
          <w:p w14:paraId="3284FD63" w14:textId="77777777" w:rsidR="006E7788" w:rsidRDefault="006E7788" w:rsidP="006E7788">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6E7788" w14:paraId="6A4B9F83" w14:textId="77777777" w:rsidTr="00123BEA">
        <w:trPr>
          <w:gridAfter w:val="1"/>
          <w:wAfter w:w="29" w:type="dxa"/>
        </w:trPr>
        <w:tc>
          <w:tcPr>
            <w:tcW w:w="2695" w:type="dxa"/>
          </w:tcPr>
          <w:p w14:paraId="2BF4EDAF" w14:textId="77777777" w:rsidR="006E7788" w:rsidRDefault="006E7788" w:rsidP="006E7788">
            <w:pPr>
              <w:pStyle w:val="BodyText"/>
              <w:rPr>
                <w:rFonts w:ascii="Arial" w:hAnsi="Arial" w:cs="Arial"/>
                <w:b/>
                <w:bCs/>
              </w:rPr>
            </w:pPr>
            <w:r>
              <w:rPr>
                <w:rFonts w:ascii="Arial" w:hAnsi="Arial" w:cs="Arial"/>
                <w:b/>
                <w:bCs/>
              </w:rPr>
              <w:t>"Transfer Scheme"</w:t>
            </w:r>
          </w:p>
        </w:tc>
        <w:tc>
          <w:tcPr>
            <w:tcW w:w="7625" w:type="dxa"/>
          </w:tcPr>
          <w:p w14:paraId="6E4F10FD" w14:textId="77777777" w:rsidR="006E7788" w:rsidRDefault="006E7788" w:rsidP="006E7788">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6E7788" w14:paraId="42224E56" w14:textId="77777777" w:rsidTr="00123BEA">
        <w:trPr>
          <w:gridAfter w:val="1"/>
          <w:wAfter w:w="29" w:type="dxa"/>
        </w:trPr>
        <w:tc>
          <w:tcPr>
            <w:tcW w:w="2695" w:type="dxa"/>
          </w:tcPr>
          <w:p w14:paraId="72334A1D" w14:textId="77777777" w:rsidR="006E7788" w:rsidRDefault="006E7788" w:rsidP="006E7788">
            <w:pPr>
              <w:spacing w:after="240"/>
              <w:rPr>
                <w:rFonts w:ascii="Arial" w:hAnsi="Arial" w:cs="Arial"/>
                <w:b/>
                <w:bCs/>
              </w:rPr>
            </w:pPr>
            <w:r>
              <w:rPr>
                <w:rFonts w:ascii="Arial" w:hAnsi="Arial" w:cs="Arial"/>
                <w:b/>
                <w:bCs/>
              </w:rPr>
              <w:t>"Transmission"</w:t>
            </w:r>
          </w:p>
        </w:tc>
        <w:tc>
          <w:tcPr>
            <w:tcW w:w="7625" w:type="dxa"/>
          </w:tcPr>
          <w:p w14:paraId="34AF3F75" w14:textId="77777777" w:rsidR="006E7788" w:rsidRDefault="006E7788" w:rsidP="006E7788">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6E7788" w14:paraId="3A52EEA7" w14:textId="77777777" w:rsidTr="00123BEA">
        <w:trPr>
          <w:gridAfter w:val="1"/>
          <w:wAfter w:w="29" w:type="dxa"/>
        </w:trPr>
        <w:tc>
          <w:tcPr>
            <w:tcW w:w="2695" w:type="dxa"/>
          </w:tcPr>
          <w:p w14:paraId="3924031F" w14:textId="77777777" w:rsidR="006E7788" w:rsidRDefault="006E7788" w:rsidP="006E7788">
            <w:pPr>
              <w:pStyle w:val="BodyText"/>
              <w:rPr>
                <w:rFonts w:ascii="Arial" w:hAnsi="Arial" w:cs="Arial"/>
                <w:b/>
                <w:bCs/>
              </w:rPr>
            </w:pPr>
            <w:r>
              <w:rPr>
                <w:rFonts w:ascii="Arial" w:hAnsi="Arial" w:cs="Arial"/>
                <w:b/>
                <w:bCs/>
              </w:rPr>
              <w:t>"Transmission Business"</w:t>
            </w:r>
          </w:p>
        </w:tc>
        <w:tc>
          <w:tcPr>
            <w:tcW w:w="7625" w:type="dxa"/>
          </w:tcPr>
          <w:p w14:paraId="359899D9" w14:textId="77777777" w:rsidR="006E7788" w:rsidRDefault="006E7788" w:rsidP="006E7788">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6E7788" w14:paraId="51F56060" w14:textId="77777777" w:rsidTr="00123BEA">
        <w:trPr>
          <w:gridAfter w:val="1"/>
          <w:wAfter w:w="29" w:type="dxa"/>
        </w:trPr>
        <w:tc>
          <w:tcPr>
            <w:tcW w:w="2695" w:type="dxa"/>
          </w:tcPr>
          <w:p w14:paraId="1A9A47D3" w14:textId="77777777" w:rsidR="006E7788" w:rsidRDefault="006E7788" w:rsidP="006E7788">
            <w:pPr>
              <w:pStyle w:val="BodyText"/>
              <w:rPr>
                <w:rFonts w:ascii="Arial" w:hAnsi="Arial" w:cs="Arial"/>
                <w:b/>
                <w:bCs/>
              </w:rPr>
            </w:pPr>
            <w:r>
              <w:rPr>
                <w:rFonts w:ascii="Arial" w:hAnsi="Arial" w:cs="Arial"/>
                <w:b/>
                <w:bCs/>
              </w:rPr>
              <w:t>“Transmission Charging Methodology Forum”</w:t>
            </w:r>
          </w:p>
        </w:tc>
        <w:tc>
          <w:tcPr>
            <w:tcW w:w="7625" w:type="dxa"/>
          </w:tcPr>
          <w:p w14:paraId="2BC2243F" w14:textId="77777777" w:rsidR="006E7788" w:rsidRDefault="006E7788" w:rsidP="006E7788">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6E7788" w14:paraId="35D649B2" w14:textId="77777777" w:rsidTr="00123BEA">
        <w:trPr>
          <w:gridAfter w:val="1"/>
          <w:wAfter w:w="29" w:type="dxa"/>
        </w:trPr>
        <w:tc>
          <w:tcPr>
            <w:tcW w:w="2695" w:type="dxa"/>
          </w:tcPr>
          <w:p w14:paraId="4D7F1466" w14:textId="77777777" w:rsidR="006E7788" w:rsidRDefault="006E7788" w:rsidP="006E7788">
            <w:pPr>
              <w:pStyle w:val="BodyText"/>
              <w:rPr>
                <w:rFonts w:ascii="Arial" w:hAnsi="Arial" w:cs="Arial"/>
                <w:b/>
                <w:bCs/>
              </w:rPr>
            </w:pPr>
            <w:r>
              <w:rPr>
                <w:rFonts w:ascii="Arial" w:hAnsi="Arial"/>
                <w:b/>
              </w:rPr>
              <w:t>“Transmission Circuits”</w:t>
            </w:r>
          </w:p>
        </w:tc>
        <w:tc>
          <w:tcPr>
            <w:tcW w:w="7625" w:type="dxa"/>
          </w:tcPr>
          <w:p w14:paraId="1F3E5883" w14:textId="77777777" w:rsidR="006E7788" w:rsidRDefault="006E7788" w:rsidP="006E7788">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6E7788" w14:paraId="0C2AEBD0" w14:textId="77777777" w:rsidTr="00123BEA">
        <w:trPr>
          <w:gridAfter w:val="1"/>
          <w:wAfter w:w="29" w:type="dxa"/>
        </w:trPr>
        <w:tc>
          <w:tcPr>
            <w:tcW w:w="2695" w:type="dxa"/>
          </w:tcPr>
          <w:p w14:paraId="5DF24E51" w14:textId="77777777" w:rsidR="006E7788" w:rsidRDefault="006E7788" w:rsidP="006E7788">
            <w:pPr>
              <w:pStyle w:val="BodyText"/>
              <w:rPr>
                <w:rFonts w:ascii="Arial" w:hAnsi="Arial" w:cs="Arial"/>
                <w:b/>
                <w:bCs/>
              </w:rPr>
            </w:pPr>
            <w:r>
              <w:rPr>
                <w:rFonts w:ascii="Arial" w:hAnsi="Arial" w:cs="Arial"/>
                <w:b/>
                <w:bCs/>
              </w:rPr>
              <w:t>"Transmission Connection Assets"</w:t>
            </w:r>
          </w:p>
          <w:p w14:paraId="2F2097E4" w14:textId="77777777" w:rsidR="00F71292" w:rsidRDefault="00F71292" w:rsidP="006E7788">
            <w:pPr>
              <w:pStyle w:val="BodyText"/>
              <w:rPr>
                <w:rFonts w:ascii="Arial" w:hAnsi="Arial" w:cs="Arial"/>
                <w:b/>
                <w:bCs/>
              </w:rPr>
            </w:pPr>
          </w:p>
          <w:p w14:paraId="78D5FCAA" w14:textId="3935A5D0" w:rsidR="00D47036" w:rsidRDefault="00D47036" w:rsidP="001C24DF">
            <w:pPr>
              <w:pStyle w:val="BodyText"/>
              <w:rPr>
                <w:rFonts w:ascii="Arial" w:hAnsi="Arial" w:cs="Arial"/>
                <w:b/>
                <w:bCs/>
              </w:rPr>
            </w:pPr>
          </w:p>
        </w:tc>
        <w:tc>
          <w:tcPr>
            <w:tcW w:w="7625" w:type="dxa"/>
          </w:tcPr>
          <w:p w14:paraId="444AFF24" w14:textId="00C76734" w:rsidR="00E26B2E" w:rsidRDefault="006E7788" w:rsidP="001C24DF">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1C24DF" w14:paraId="36E57107" w14:textId="77777777" w:rsidTr="00123BEA">
        <w:trPr>
          <w:gridAfter w:val="1"/>
          <w:wAfter w:w="29" w:type="dxa"/>
        </w:trPr>
        <w:tc>
          <w:tcPr>
            <w:tcW w:w="2695" w:type="dxa"/>
          </w:tcPr>
          <w:p w14:paraId="0C414DF8" w14:textId="77777777" w:rsidR="001C24DF" w:rsidRDefault="001C24DF" w:rsidP="001C24DF">
            <w:pPr>
              <w:pStyle w:val="BodyText"/>
              <w:rPr>
                <w:rFonts w:ascii="Arial" w:hAnsi="Arial" w:cs="Arial"/>
                <w:b/>
                <w:sz w:val="24"/>
              </w:rPr>
            </w:pPr>
            <w:r w:rsidRPr="00991CA1">
              <w:rPr>
                <w:rFonts w:ascii="Arial" w:hAnsi="Arial" w:cs="Arial"/>
                <w:b/>
                <w:sz w:val="24"/>
              </w:rPr>
              <w:lastRenderedPageBreak/>
              <w:t>“Transmission Demand Residual”</w:t>
            </w:r>
          </w:p>
          <w:p w14:paraId="1545A160" w14:textId="77777777" w:rsidR="001C24DF" w:rsidRDefault="001C24DF" w:rsidP="006E7788">
            <w:pPr>
              <w:pStyle w:val="BodyText"/>
              <w:rPr>
                <w:rFonts w:ascii="Arial" w:hAnsi="Arial" w:cs="Arial"/>
                <w:b/>
                <w:bCs/>
              </w:rPr>
            </w:pPr>
          </w:p>
        </w:tc>
        <w:tc>
          <w:tcPr>
            <w:tcW w:w="7625" w:type="dxa"/>
          </w:tcPr>
          <w:p w14:paraId="2B4CA868" w14:textId="31DE8AF5" w:rsidR="001C24DF" w:rsidRDefault="001C24DF" w:rsidP="001C24DF">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1C24DF" w14:paraId="042A3BEA" w14:textId="77777777" w:rsidTr="00123BEA">
        <w:trPr>
          <w:gridAfter w:val="1"/>
          <w:wAfter w:w="29" w:type="dxa"/>
        </w:trPr>
        <w:tc>
          <w:tcPr>
            <w:tcW w:w="2695" w:type="dxa"/>
          </w:tcPr>
          <w:p w14:paraId="08A40916" w14:textId="77777777" w:rsidR="001C24DF" w:rsidRPr="00681D96" w:rsidRDefault="001C24DF" w:rsidP="001C24DF">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1C24DF" w:rsidRDefault="001C24DF" w:rsidP="006E7788">
            <w:pPr>
              <w:pStyle w:val="BodyText"/>
              <w:rPr>
                <w:rFonts w:ascii="Arial" w:hAnsi="Arial" w:cs="Arial"/>
                <w:b/>
                <w:bCs/>
              </w:rPr>
            </w:pPr>
          </w:p>
        </w:tc>
        <w:tc>
          <w:tcPr>
            <w:tcW w:w="7625" w:type="dxa"/>
          </w:tcPr>
          <w:p w14:paraId="692D267B" w14:textId="209A6872" w:rsidR="001C24DF" w:rsidRDefault="001C24DF" w:rsidP="006E7788">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6E7788" w14:paraId="7F8D97F4" w14:textId="77777777" w:rsidTr="00123BEA">
        <w:trPr>
          <w:gridAfter w:val="1"/>
          <w:wAfter w:w="29" w:type="dxa"/>
        </w:trPr>
        <w:tc>
          <w:tcPr>
            <w:tcW w:w="2695" w:type="dxa"/>
          </w:tcPr>
          <w:p w14:paraId="65A534F8" w14:textId="77777777" w:rsidR="006E7788" w:rsidRDefault="006E7788" w:rsidP="006E7788">
            <w:pPr>
              <w:pStyle w:val="BodyText"/>
              <w:rPr>
                <w:rFonts w:ascii="Arial" w:hAnsi="Arial" w:cs="Arial"/>
                <w:b/>
                <w:bCs/>
              </w:rPr>
            </w:pPr>
            <w:r>
              <w:rPr>
                <w:rFonts w:ascii="Arial" w:hAnsi="Arial" w:cs="Arial"/>
                <w:b/>
                <w:bCs/>
              </w:rPr>
              <w:t>"Transmission Connection Asset Works"</w:t>
            </w:r>
          </w:p>
        </w:tc>
        <w:tc>
          <w:tcPr>
            <w:tcW w:w="7625" w:type="dxa"/>
          </w:tcPr>
          <w:p w14:paraId="0DEE06F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4D5EFC87" w14:textId="77777777" w:rsidTr="00123BEA">
        <w:trPr>
          <w:gridAfter w:val="1"/>
          <w:wAfter w:w="29" w:type="dxa"/>
        </w:trPr>
        <w:tc>
          <w:tcPr>
            <w:tcW w:w="2695" w:type="dxa"/>
          </w:tcPr>
          <w:p w14:paraId="754EB629" w14:textId="77777777" w:rsidR="006E7788" w:rsidRPr="009E79CD" w:rsidRDefault="006E7788" w:rsidP="006E7788">
            <w:pPr>
              <w:pStyle w:val="BodyText"/>
              <w:rPr>
                <w:rFonts w:ascii="Arial" w:hAnsi="Arial" w:cs="Arial"/>
                <w:b/>
                <w:bCs/>
              </w:rPr>
            </w:pPr>
            <w:r w:rsidRPr="009E79CD">
              <w:rPr>
                <w:rFonts w:ascii="Arial" w:hAnsi="Arial" w:cs="Arial"/>
                <w:b/>
                <w:bCs/>
              </w:rPr>
              <w:t>"Transmission Entry Capacity"</w:t>
            </w:r>
          </w:p>
          <w:p w14:paraId="46696D63" w14:textId="77777777" w:rsidR="00F93ED9" w:rsidRPr="009E79CD" w:rsidRDefault="00F93ED9" w:rsidP="006E7788">
            <w:pPr>
              <w:pStyle w:val="BodyText"/>
              <w:rPr>
                <w:rFonts w:ascii="Arial" w:hAnsi="Arial" w:cs="Arial"/>
                <w:b/>
                <w:bCs/>
              </w:rPr>
            </w:pPr>
          </w:p>
          <w:p w14:paraId="760B5942" w14:textId="22CB23CA" w:rsidR="00F93ED9" w:rsidRPr="009E79CD" w:rsidRDefault="009A1FA2" w:rsidP="006E7788">
            <w:pPr>
              <w:pStyle w:val="BodyText"/>
              <w:rPr>
                <w:rFonts w:ascii="Arial" w:hAnsi="Arial" w:cs="Arial"/>
                <w:b/>
                <w:bCs/>
              </w:rPr>
            </w:pPr>
            <w:r w:rsidRPr="009E79CD">
              <w:rPr>
                <w:rFonts w:ascii="Arial" w:hAnsi="Arial" w:cs="Arial"/>
                <w:b/>
                <w:bCs/>
              </w:rPr>
              <w:t>“Transmission Impact Assessment”</w:t>
            </w:r>
          </w:p>
        </w:tc>
        <w:tc>
          <w:tcPr>
            <w:tcW w:w="7625" w:type="dxa"/>
          </w:tcPr>
          <w:p w14:paraId="416E952A" w14:textId="77777777" w:rsidR="006E7788" w:rsidRPr="009E79CD" w:rsidRDefault="006E7788" w:rsidP="006E7788">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p w14:paraId="2C6C2F4A" w14:textId="152E2C64" w:rsidR="00F93ED9" w:rsidRPr="009E79CD" w:rsidRDefault="009E79CD" w:rsidP="006E7788">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6E7788" w14:paraId="14CDC2C0" w14:textId="77777777" w:rsidTr="00123BEA">
        <w:trPr>
          <w:gridAfter w:val="1"/>
          <w:wAfter w:w="29" w:type="dxa"/>
        </w:trPr>
        <w:tc>
          <w:tcPr>
            <w:tcW w:w="2695" w:type="dxa"/>
          </w:tcPr>
          <w:p w14:paraId="500AAE4B" w14:textId="77777777" w:rsidR="006E7788" w:rsidRDefault="006E7788" w:rsidP="006E7788">
            <w:pPr>
              <w:pStyle w:val="BodyText"/>
              <w:rPr>
                <w:rFonts w:ascii="Arial" w:hAnsi="Arial"/>
                <w:b/>
              </w:rPr>
            </w:pPr>
            <w:r>
              <w:rPr>
                <w:rFonts w:ascii="Arial" w:hAnsi="Arial"/>
                <w:b/>
              </w:rPr>
              <w:t>"Transmission Interface Point"</w:t>
            </w:r>
          </w:p>
        </w:tc>
        <w:tc>
          <w:tcPr>
            <w:tcW w:w="7625" w:type="dxa"/>
          </w:tcPr>
          <w:p w14:paraId="44CD58A0" w14:textId="77777777" w:rsidR="006E7788" w:rsidRDefault="006E7788" w:rsidP="006E7788">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6E7788" w14:paraId="2075A67D" w14:textId="77777777" w:rsidTr="00123BEA">
        <w:trPr>
          <w:gridAfter w:val="1"/>
          <w:wAfter w:w="29" w:type="dxa"/>
        </w:trPr>
        <w:tc>
          <w:tcPr>
            <w:tcW w:w="2695" w:type="dxa"/>
          </w:tcPr>
          <w:p w14:paraId="34B5044F" w14:textId="77777777" w:rsidR="006E7788" w:rsidRDefault="006E7788" w:rsidP="006E7788">
            <w:pPr>
              <w:pStyle w:val="BodyText"/>
              <w:rPr>
                <w:rFonts w:ascii="Arial" w:hAnsi="Arial"/>
                <w:b/>
              </w:rPr>
            </w:pPr>
            <w:r>
              <w:rPr>
                <w:rFonts w:ascii="Arial" w:hAnsi="Arial"/>
                <w:b/>
              </w:rPr>
              <w:t>"Transmission Interface Site"</w:t>
            </w:r>
          </w:p>
        </w:tc>
        <w:tc>
          <w:tcPr>
            <w:tcW w:w="7625" w:type="dxa"/>
          </w:tcPr>
          <w:p w14:paraId="1F732C42" w14:textId="77777777" w:rsidR="006E7788" w:rsidRDefault="006E7788" w:rsidP="006E7788">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6E7788" w14:paraId="08F755CF" w14:textId="77777777" w:rsidTr="00123BEA">
        <w:trPr>
          <w:gridAfter w:val="1"/>
          <w:wAfter w:w="29" w:type="dxa"/>
        </w:trPr>
        <w:tc>
          <w:tcPr>
            <w:tcW w:w="2695" w:type="dxa"/>
          </w:tcPr>
          <w:p w14:paraId="0ABB0C21" w14:textId="394F703E" w:rsidR="006E7788" w:rsidRDefault="4B9E9046" w:rsidP="006E7788">
            <w:pPr>
              <w:pStyle w:val="BodyText"/>
              <w:rPr>
                <w:rFonts w:ascii="Arial" w:hAnsi="Arial" w:cs="Arial"/>
                <w:b/>
                <w:bCs/>
              </w:rPr>
            </w:pPr>
            <w:r w:rsidRPr="5659255A">
              <w:rPr>
                <w:rFonts w:ascii="Arial" w:hAnsi="Arial" w:cs="Arial"/>
                <w:b/>
                <w:bCs/>
              </w:rPr>
              <w:t>“Transmission Licence</w:t>
            </w:r>
            <w:r w:rsidR="2752EB9E" w:rsidRPr="5659255A">
              <w:rPr>
                <w:rFonts w:ascii="Arial" w:hAnsi="Arial" w:cs="Arial"/>
                <w:b/>
                <w:bCs/>
              </w:rPr>
              <w:t>(</w:t>
            </w:r>
            <w:r w:rsidRPr="5659255A">
              <w:rPr>
                <w:rFonts w:ascii="Arial" w:hAnsi="Arial" w:cs="Arial"/>
                <w:b/>
                <w:bCs/>
              </w:rPr>
              <w:t>s</w:t>
            </w:r>
            <w:r w:rsidR="546FEFAF" w:rsidRPr="5659255A">
              <w:rPr>
                <w:rFonts w:ascii="Arial" w:hAnsi="Arial" w:cs="Arial"/>
                <w:b/>
                <w:bCs/>
              </w:rPr>
              <w:t>)</w:t>
            </w:r>
            <w:r w:rsidRPr="5659255A">
              <w:rPr>
                <w:rFonts w:ascii="Arial" w:hAnsi="Arial" w:cs="Arial"/>
                <w:b/>
                <w:bCs/>
              </w:rPr>
              <w:t>”</w:t>
            </w:r>
          </w:p>
        </w:tc>
        <w:tc>
          <w:tcPr>
            <w:tcW w:w="7625" w:type="dxa"/>
          </w:tcPr>
          <w:p w14:paraId="44CD09A2" w14:textId="1DF2B62A" w:rsidR="006E7788" w:rsidRDefault="4B9E9046" w:rsidP="006E7788">
            <w:pPr>
              <w:pStyle w:val="BodyText"/>
              <w:jc w:val="both"/>
              <w:rPr>
                <w:rFonts w:ascii="Arial" w:hAnsi="Arial" w:cs="Arial"/>
              </w:rPr>
            </w:pPr>
            <w:r w:rsidRPr="5659255A">
              <w:rPr>
                <w:rFonts w:ascii="Arial" w:hAnsi="Arial" w:cs="Arial"/>
              </w:rPr>
              <w:t>the transmission licence</w:t>
            </w:r>
            <w:r w:rsidR="1CAD2154" w:rsidRPr="5659255A">
              <w:rPr>
                <w:rFonts w:ascii="Arial" w:hAnsi="Arial" w:cs="Arial"/>
              </w:rPr>
              <w:t xml:space="preserve"> or licences</w:t>
            </w:r>
            <w:r w:rsidRPr="5659255A">
              <w:rPr>
                <w:rFonts w:ascii="Arial" w:hAnsi="Arial" w:cs="Arial"/>
              </w:rPr>
              <w:t xml:space="preserve"> granted</w:t>
            </w:r>
            <w:r w:rsidR="233DB1C0" w:rsidRPr="5659255A">
              <w:rPr>
                <w:rFonts w:ascii="Arial" w:hAnsi="Arial" w:cs="Arial"/>
              </w:rPr>
              <w:t xml:space="preserve"> to one or all of the </w:t>
            </w:r>
            <w:r w:rsidR="00E71F92" w:rsidRPr="5659255A">
              <w:rPr>
                <w:rFonts w:ascii="Arial" w:hAnsi="Arial" w:cs="Arial"/>
              </w:rPr>
              <w:t>Licensees</w:t>
            </w:r>
            <w:r w:rsidR="233DB1C0" w:rsidRPr="5659255A">
              <w:rPr>
                <w:rFonts w:ascii="Arial" w:hAnsi="Arial" w:cs="Arial"/>
              </w:rPr>
              <w:t>:</w:t>
            </w:r>
            <w:r w:rsidRPr="5659255A">
              <w:rPr>
                <w:rFonts w:ascii="Arial" w:hAnsi="Arial" w:cs="Arial"/>
              </w:rPr>
              <w:t xml:space="preserve">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 xml:space="preserve">under </w:t>
            </w:r>
            <w:r w:rsidR="16D325F3" w:rsidRPr="5659255A">
              <w:rPr>
                <w:rFonts w:ascii="Arial" w:hAnsi="Arial" w:cs="Arial"/>
              </w:rPr>
              <w:t>section 6(1)(b) of</w:t>
            </w:r>
            <w:r w:rsidRPr="5659255A">
              <w:rPr>
                <w:rFonts w:ascii="Arial" w:hAnsi="Arial" w:cs="Arial"/>
              </w:rPr>
              <w:t xml:space="preserve"> Act</w:t>
            </w:r>
            <w:r w:rsidR="66396969" w:rsidRPr="5659255A">
              <w:rPr>
                <w:rFonts w:ascii="Arial" w:hAnsi="Arial" w:cs="Arial"/>
              </w:rPr>
              <w:t>.</w:t>
            </w:r>
            <w:r w:rsidR="003E5B33">
              <w:rPr>
                <w:rFonts w:ascii="Arial" w:hAnsi="Arial" w:cs="Arial"/>
              </w:rPr>
              <w:t xml:space="preserve"> </w:t>
            </w:r>
            <w:r w:rsidR="64F916A8" w:rsidRPr="5659255A">
              <w:rPr>
                <w:rFonts w:ascii="Arial" w:hAnsi="Arial" w:cs="Arial"/>
              </w:rPr>
              <w:t>R</w:t>
            </w:r>
            <w:r w:rsidRPr="5659255A">
              <w:rPr>
                <w:rFonts w:ascii="Arial" w:hAnsi="Arial" w:cs="Arial"/>
              </w:rPr>
              <w:t xml:space="preserve">eferences to “transmission licensee” and “transmission licensees” will be construed in the CUSC accordingly; </w:t>
            </w:r>
          </w:p>
        </w:tc>
      </w:tr>
      <w:tr w:rsidR="006E7788" w14:paraId="2C251512" w14:textId="77777777" w:rsidTr="00123BEA">
        <w:trPr>
          <w:gridAfter w:val="1"/>
          <w:wAfter w:w="29" w:type="dxa"/>
        </w:trPr>
        <w:tc>
          <w:tcPr>
            <w:tcW w:w="2695" w:type="dxa"/>
          </w:tcPr>
          <w:p w14:paraId="13A3A465" w14:textId="77777777" w:rsidR="006E7788" w:rsidRDefault="006E7788" w:rsidP="006E7788">
            <w:pPr>
              <w:pStyle w:val="BodyText"/>
              <w:rPr>
                <w:rFonts w:ascii="Arial" w:hAnsi="Arial" w:cs="Arial"/>
                <w:b/>
                <w:bCs/>
              </w:rPr>
            </w:pPr>
            <w:r>
              <w:rPr>
                <w:rFonts w:ascii="Arial" w:hAnsi="Arial" w:cs="Arial"/>
                <w:b/>
                <w:bCs/>
              </w:rPr>
              <w:t>"Transmission Network Services"</w:t>
            </w:r>
          </w:p>
        </w:tc>
        <w:tc>
          <w:tcPr>
            <w:tcW w:w="7625" w:type="dxa"/>
          </w:tcPr>
          <w:p w14:paraId="07E6610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0261A5CA" w14:textId="77777777" w:rsidTr="00123BEA">
        <w:trPr>
          <w:gridAfter w:val="1"/>
          <w:wAfter w:w="29" w:type="dxa"/>
        </w:trPr>
        <w:tc>
          <w:tcPr>
            <w:tcW w:w="2695" w:type="dxa"/>
          </w:tcPr>
          <w:p w14:paraId="25A630FA" w14:textId="77777777" w:rsidR="006E7788" w:rsidRPr="008E5C4D" w:rsidRDefault="006E7788" w:rsidP="006E7788">
            <w:pPr>
              <w:pStyle w:val="Caption"/>
              <w:rPr>
                <w:rFonts w:ascii="Arial" w:hAnsi="Arial" w:cs="Arial"/>
                <w:bCs w:val="0"/>
              </w:rPr>
            </w:pPr>
            <w:r w:rsidRPr="008E5C4D">
              <w:rPr>
                <w:rFonts w:ascii="Arial" w:hAnsi="Arial"/>
              </w:rPr>
              <w:t>“Transmission Licensees Assets”</w:t>
            </w:r>
          </w:p>
        </w:tc>
        <w:tc>
          <w:tcPr>
            <w:tcW w:w="7625" w:type="dxa"/>
          </w:tcPr>
          <w:p w14:paraId="73B1ADB3" w14:textId="77777777" w:rsidR="006E7788" w:rsidRDefault="006E7788" w:rsidP="006E7788">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6E7788" w14:paraId="3BE84049" w14:textId="77777777" w:rsidTr="00123BEA">
        <w:trPr>
          <w:gridAfter w:val="1"/>
          <w:wAfter w:w="29" w:type="dxa"/>
        </w:trPr>
        <w:tc>
          <w:tcPr>
            <w:tcW w:w="2695" w:type="dxa"/>
          </w:tcPr>
          <w:p w14:paraId="7721F04D" w14:textId="77777777" w:rsidR="006E7788" w:rsidRDefault="006E7788" w:rsidP="006E7788">
            <w:pPr>
              <w:pStyle w:val="BodyText"/>
              <w:rPr>
                <w:rFonts w:ascii="Arial" w:hAnsi="Arial" w:cs="Arial"/>
                <w:b/>
                <w:bCs/>
              </w:rPr>
            </w:pPr>
            <w:r>
              <w:rPr>
                <w:rFonts w:ascii="Arial" w:hAnsi="Arial" w:cs="Arial"/>
                <w:b/>
                <w:bCs/>
              </w:rPr>
              <w:t>"Transmission Network Use of System Charges"</w:t>
            </w:r>
          </w:p>
        </w:tc>
        <w:tc>
          <w:tcPr>
            <w:tcW w:w="7625" w:type="dxa"/>
          </w:tcPr>
          <w:p w14:paraId="6C0CA379" w14:textId="7143C295"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 xml:space="preserve">Transmission </w:t>
            </w:r>
            <w:r>
              <w:rPr>
                <w:rFonts w:ascii="Arial" w:hAnsi="Arial" w:cs="Arial"/>
                <w:b/>
              </w:rPr>
              <w:lastRenderedPageBreak/>
              <w:t>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6E7788" w14:paraId="177867FA" w14:textId="77777777" w:rsidTr="00123BEA">
        <w:trPr>
          <w:gridAfter w:val="1"/>
          <w:wAfter w:w="29" w:type="dxa"/>
        </w:trPr>
        <w:tc>
          <w:tcPr>
            <w:tcW w:w="2695" w:type="dxa"/>
          </w:tcPr>
          <w:p w14:paraId="57F6F694" w14:textId="77777777" w:rsidR="006E7788" w:rsidRDefault="006E7788" w:rsidP="006E7788">
            <w:pPr>
              <w:pStyle w:val="BodyText"/>
              <w:rPr>
                <w:rFonts w:ascii="Arial" w:hAnsi="Arial" w:cs="Arial"/>
                <w:b/>
                <w:bCs/>
              </w:rPr>
            </w:pPr>
            <w:r>
              <w:rPr>
                <w:rFonts w:ascii="Arial" w:hAnsi="Arial" w:cs="Arial"/>
                <w:b/>
                <w:bCs/>
              </w:rPr>
              <w:lastRenderedPageBreak/>
              <w:t>"Transmission Network Use of System Demand Charges"</w:t>
            </w:r>
          </w:p>
        </w:tc>
        <w:tc>
          <w:tcPr>
            <w:tcW w:w="7625" w:type="dxa"/>
          </w:tcPr>
          <w:p w14:paraId="385E5F3D" w14:textId="4E10FE8E" w:rsidR="006E7788" w:rsidRPr="005A3444" w:rsidRDefault="006E7788" w:rsidP="006E7788">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005A3444" w:rsidRPr="005A3444">
              <w:rPr>
                <w:rFonts w:ascii="Arial" w:hAnsi="Arial" w:cs="Arial"/>
                <w:b/>
                <w:bCs/>
              </w:rPr>
              <w:t>, Final Demand Sites</w:t>
            </w:r>
            <w:r w:rsidR="005A3444">
              <w:rPr>
                <w:rFonts w:ascii="Arial" w:hAnsi="Arial" w:cs="Arial"/>
              </w:rPr>
              <w:t xml:space="preserve"> </w:t>
            </w:r>
            <w:r w:rsidR="005A3444" w:rsidRPr="005A3444">
              <w:rPr>
                <w:rFonts w:ascii="Arial" w:hAnsi="Arial" w:cs="Arial"/>
              </w:rPr>
              <w:t>and</w:t>
            </w:r>
            <w:r w:rsidR="005A3444">
              <w:rPr>
                <w:rFonts w:ascii="Arial" w:hAnsi="Arial" w:cs="Arial"/>
                <w:b/>
                <w:bCs/>
              </w:rPr>
              <w:t xml:space="preserve"> </w:t>
            </w:r>
            <w:r w:rsidR="005A3444">
              <w:rPr>
                <w:rFonts w:ascii="Arial" w:hAnsi="Arial" w:cs="Arial"/>
              </w:rPr>
              <w:t xml:space="preserve"> </w:t>
            </w:r>
            <w:r w:rsidR="005A3444" w:rsidRPr="005A3444">
              <w:rPr>
                <w:rFonts w:ascii="Arial" w:hAnsi="Arial" w:cs="Arial"/>
                <w:b/>
                <w:bCs/>
              </w:rPr>
              <w:t>Unmetered Supply</w:t>
            </w:r>
          </w:p>
        </w:tc>
      </w:tr>
      <w:tr w:rsidR="006E7788" w14:paraId="75BF1CE0" w14:textId="77777777" w:rsidTr="00123BEA">
        <w:trPr>
          <w:gridAfter w:val="1"/>
          <w:wAfter w:w="29" w:type="dxa"/>
        </w:trPr>
        <w:tc>
          <w:tcPr>
            <w:tcW w:w="2695" w:type="dxa"/>
          </w:tcPr>
          <w:p w14:paraId="013999DF" w14:textId="77777777" w:rsidR="006E7788" w:rsidRDefault="006E7788" w:rsidP="006E7788">
            <w:pPr>
              <w:pStyle w:val="BodyText"/>
              <w:rPr>
                <w:rFonts w:ascii="Arial" w:hAnsi="Arial" w:cs="Arial"/>
                <w:b/>
                <w:bCs/>
              </w:rPr>
            </w:pPr>
            <w:r>
              <w:rPr>
                <w:rFonts w:ascii="Arial" w:hAnsi="Arial" w:cs="Arial"/>
                <w:b/>
                <w:bCs/>
              </w:rPr>
              <w:t>"Transmission Network Use of System Demand Zone"</w:t>
            </w:r>
          </w:p>
        </w:tc>
        <w:tc>
          <w:tcPr>
            <w:tcW w:w="7625" w:type="dxa"/>
          </w:tcPr>
          <w:p w14:paraId="19D0AE65" w14:textId="77777777" w:rsidR="006E7788" w:rsidRDefault="006E7788" w:rsidP="006E7788">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6E7788" w14:paraId="6E91BBAD" w14:textId="77777777" w:rsidTr="00123BEA">
        <w:trPr>
          <w:gridAfter w:val="1"/>
          <w:wAfter w:w="29" w:type="dxa"/>
        </w:trPr>
        <w:tc>
          <w:tcPr>
            <w:tcW w:w="2695" w:type="dxa"/>
          </w:tcPr>
          <w:p w14:paraId="3FC3ADF5" w14:textId="77777777" w:rsidR="006E7788" w:rsidRDefault="006E7788" w:rsidP="006E7788">
            <w:pPr>
              <w:pStyle w:val="BodyText"/>
              <w:rPr>
                <w:rFonts w:ascii="Arial" w:hAnsi="Arial" w:cs="Arial"/>
                <w:b/>
                <w:bCs/>
              </w:rPr>
            </w:pPr>
            <w:r>
              <w:rPr>
                <w:rFonts w:ascii="Arial" w:hAnsi="Arial" w:cs="Arial"/>
                <w:b/>
                <w:bCs/>
              </w:rPr>
              <w:t>"Transmission Network Use of System Demand Reconciliation Charges"</w:t>
            </w:r>
          </w:p>
        </w:tc>
        <w:tc>
          <w:tcPr>
            <w:tcW w:w="7625" w:type="dxa"/>
          </w:tcPr>
          <w:p w14:paraId="50F55383" w14:textId="77777777" w:rsidR="006E7788" w:rsidRDefault="006E7788" w:rsidP="006E7788">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6E7788" w14:paraId="260DCBF4" w14:textId="77777777" w:rsidTr="00123BEA">
        <w:tblPrEx>
          <w:tblCellMar>
            <w:left w:w="108" w:type="dxa"/>
            <w:right w:w="108" w:type="dxa"/>
          </w:tblCellMar>
        </w:tblPrEx>
        <w:trPr>
          <w:gridAfter w:val="1"/>
          <w:wAfter w:w="29" w:type="dxa"/>
        </w:trPr>
        <w:tc>
          <w:tcPr>
            <w:tcW w:w="2695" w:type="dxa"/>
          </w:tcPr>
          <w:p w14:paraId="67D9DC0C" w14:textId="77777777" w:rsidR="006E7788" w:rsidRDefault="006E7788" w:rsidP="006E7788">
            <w:pPr>
              <w:pStyle w:val="BodyText"/>
              <w:rPr>
                <w:rFonts w:ascii="Arial" w:hAnsi="Arial" w:cs="Arial"/>
                <w:b/>
                <w:bCs/>
              </w:rPr>
            </w:pPr>
            <w:r>
              <w:rPr>
                <w:rFonts w:ascii="Arial" w:hAnsi="Arial" w:cs="Arial"/>
                <w:b/>
                <w:bCs/>
              </w:rPr>
              <w:t>“Transmission Owner Activity”</w:t>
            </w:r>
          </w:p>
        </w:tc>
        <w:tc>
          <w:tcPr>
            <w:tcW w:w="7625" w:type="dxa"/>
          </w:tcPr>
          <w:p w14:paraId="2BDBB079" w14:textId="77777777" w:rsidR="009F7A98" w:rsidRDefault="006E7788" w:rsidP="006E7788">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9F7A98" w14:paraId="641D1068" w14:textId="77777777" w:rsidTr="00123BEA">
        <w:tblPrEx>
          <w:tblCellMar>
            <w:left w:w="108" w:type="dxa"/>
            <w:right w:w="108" w:type="dxa"/>
          </w:tblCellMar>
        </w:tblPrEx>
        <w:trPr>
          <w:gridAfter w:val="1"/>
          <w:wAfter w:w="29" w:type="dxa"/>
        </w:trPr>
        <w:tc>
          <w:tcPr>
            <w:tcW w:w="2695" w:type="dxa"/>
          </w:tcPr>
          <w:p w14:paraId="7A5619BE" w14:textId="1AE3DA2A" w:rsidR="009F7A98" w:rsidRPr="009F7A98" w:rsidRDefault="00A30610" w:rsidP="006E7788">
            <w:pPr>
              <w:pStyle w:val="BodyText"/>
              <w:rPr>
                <w:rFonts w:ascii="Arial" w:hAnsi="Arial" w:cs="Arial"/>
                <w:b/>
                <w:bCs/>
              </w:rPr>
            </w:pPr>
            <w:r>
              <w:rPr>
                <w:rFonts w:ascii="Arial" w:hAnsi="Arial" w:cs="Arial"/>
                <w:b/>
              </w:rPr>
              <w:t>“</w:t>
            </w:r>
            <w:r w:rsidR="009F7A98" w:rsidRPr="002573C0">
              <w:rPr>
                <w:rFonts w:ascii="Arial" w:hAnsi="Arial" w:cs="Arial"/>
                <w:b/>
              </w:rPr>
              <w:t>Transmission Owner Price Index (TOPI)</w:t>
            </w:r>
            <w:r>
              <w:rPr>
                <w:rFonts w:ascii="Arial" w:hAnsi="Arial" w:cs="Arial"/>
                <w:b/>
              </w:rPr>
              <w:t>”</w:t>
            </w:r>
          </w:p>
        </w:tc>
        <w:tc>
          <w:tcPr>
            <w:tcW w:w="7625" w:type="dxa"/>
          </w:tcPr>
          <w:p w14:paraId="54268083" w14:textId="77777777" w:rsidR="009F7A98" w:rsidRPr="009F7A98" w:rsidRDefault="009F7A98" w:rsidP="006E7788">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6E7788" w14:paraId="6E4DCD85" w14:textId="77777777" w:rsidTr="00123BEA">
        <w:tblPrEx>
          <w:tblCellMar>
            <w:left w:w="108" w:type="dxa"/>
            <w:right w:w="108" w:type="dxa"/>
          </w:tblCellMar>
        </w:tblPrEx>
        <w:trPr>
          <w:gridAfter w:val="1"/>
          <w:wAfter w:w="29" w:type="dxa"/>
        </w:trPr>
        <w:tc>
          <w:tcPr>
            <w:tcW w:w="2695" w:type="dxa"/>
          </w:tcPr>
          <w:p w14:paraId="4A0B586C" w14:textId="77777777" w:rsidR="006E7788" w:rsidRDefault="006E7788" w:rsidP="006E7788">
            <w:pPr>
              <w:pStyle w:val="BodyText"/>
              <w:rPr>
                <w:rFonts w:ascii="Arial" w:hAnsi="Arial" w:cs="Arial"/>
                <w:b/>
                <w:bCs/>
              </w:rPr>
            </w:pPr>
            <w:r>
              <w:rPr>
                <w:rFonts w:ascii="Arial" w:hAnsi="Arial" w:cs="Arial"/>
                <w:b/>
                <w:bCs/>
              </w:rPr>
              <w:t>"Transmission Related Agreement"</w:t>
            </w:r>
          </w:p>
        </w:tc>
        <w:tc>
          <w:tcPr>
            <w:tcW w:w="7625" w:type="dxa"/>
          </w:tcPr>
          <w:p w14:paraId="304BFDA1"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6E7788" w14:paraId="65CC011B" w14:textId="77777777" w:rsidTr="00123BEA">
        <w:trPr>
          <w:gridAfter w:val="1"/>
          <w:wAfter w:w="29" w:type="dxa"/>
        </w:trPr>
        <w:tc>
          <w:tcPr>
            <w:tcW w:w="2695" w:type="dxa"/>
          </w:tcPr>
          <w:p w14:paraId="39D264D2" w14:textId="77777777" w:rsidR="006E7788" w:rsidRDefault="006E7788" w:rsidP="006E7788">
            <w:pPr>
              <w:pStyle w:val="BodyText"/>
              <w:rPr>
                <w:rFonts w:ascii="Arial" w:hAnsi="Arial" w:cs="Arial"/>
                <w:b/>
                <w:bCs/>
              </w:rPr>
            </w:pPr>
            <w:r>
              <w:rPr>
                <w:rFonts w:ascii="Arial" w:hAnsi="Arial" w:cs="Arial"/>
                <w:b/>
                <w:bCs/>
              </w:rPr>
              <w:t>"Transmission Services Activity"</w:t>
            </w:r>
          </w:p>
        </w:tc>
        <w:tc>
          <w:tcPr>
            <w:tcW w:w="7625" w:type="dxa"/>
          </w:tcPr>
          <w:p w14:paraId="5772AFB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2D0E5DE" w14:textId="77777777" w:rsidTr="00123BEA">
        <w:trPr>
          <w:gridAfter w:val="1"/>
          <w:wAfter w:w="29" w:type="dxa"/>
        </w:trPr>
        <w:tc>
          <w:tcPr>
            <w:tcW w:w="2695" w:type="dxa"/>
          </w:tcPr>
          <w:p w14:paraId="5E534BCA" w14:textId="77777777" w:rsidR="006E7788" w:rsidRDefault="006E7788" w:rsidP="006E7788">
            <w:pPr>
              <w:pStyle w:val="BodyText"/>
              <w:rPr>
                <w:rFonts w:ascii="Arial" w:hAnsi="Arial" w:cs="Arial"/>
                <w:b/>
                <w:bCs/>
              </w:rPr>
            </w:pPr>
            <w:r>
              <w:rPr>
                <w:rFonts w:ascii="Arial" w:hAnsi="Arial" w:cs="Arial"/>
                <w:b/>
                <w:bCs/>
              </w:rPr>
              <w:t>"Transmission Services Use of System Charges"</w:t>
            </w:r>
          </w:p>
        </w:tc>
        <w:tc>
          <w:tcPr>
            <w:tcW w:w="7625" w:type="dxa"/>
          </w:tcPr>
          <w:p w14:paraId="3C8F5C33" w14:textId="77777777"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6E7788" w14:paraId="48F27346" w14:textId="77777777" w:rsidTr="00123BEA">
        <w:trPr>
          <w:gridAfter w:val="1"/>
          <w:wAfter w:w="29" w:type="dxa"/>
        </w:trPr>
        <w:tc>
          <w:tcPr>
            <w:tcW w:w="2695" w:type="dxa"/>
          </w:tcPr>
          <w:p w14:paraId="030F7195" w14:textId="77777777" w:rsidR="006E7788" w:rsidRDefault="006E7788" w:rsidP="006E7788">
            <w:pPr>
              <w:pStyle w:val="BodyText"/>
              <w:rPr>
                <w:rFonts w:ascii="Arial" w:hAnsi="Arial" w:cs="Arial"/>
                <w:b/>
                <w:bCs/>
              </w:rPr>
            </w:pPr>
            <w:r>
              <w:rPr>
                <w:rFonts w:ascii="Arial" w:hAnsi="Arial" w:cs="Arial"/>
                <w:b/>
                <w:bCs/>
              </w:rPr>
              <w:t>"Transmission Reinforcement Works"</w:t>
            </w:r>
          </w:p>
        </w:tc>
        <w:tc>
          <w:tcPr>
            <w:tcW w:w="7625" w:type="dxa"/>
          </w:tcPr>
          <w:p w14:paraId="0285253E"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6E7788" w14:paraId="1A2B4E00" w14:textId="77777777" w:rsidTr="00123BEA">
        <w:trPr>
          <w:gridAfter w:val="1"/>
          <w:wAfter w:w="29" w:type="dxa"/>
        </w:trPr>
        <w:tc>
          <w:tcPr>
            <w:tcW w:w="2695" w:type="dxa"/>
          </w:tcPr>
          <w:p w14:paraId="183D144D" w14:textId="77777777" w:rsidR="006E7788" w:rsidRDefault="006E7788" w:rsidP="006E7788">
            <w:pPr>
              <w:pStyle w:val="BodyText"/>
              <w:rPr>
                <w:rFonts w:ascii="Arial" w:hAnsi="Arial" w:cs="Arial"/>
                <w:b/>
                <w:bCs/>
              </w:rPr>
            </w:pPr>
            <w:r>
              <w:rPr>
                <w:rFonts w:ascii="Arial" w:hAnsi="Arial" w:cs="Arial"/>
                <w:b/>
                <w:bCs/>
              </w:rPr>
              <w:t>“Transmission Voltage”</w:t>
            </w:r>
          </w:p>
        </w:tc>
        <w:tc>
          <w:tcPr>
            <w:tcW w:w="7625" w:type="dxa"/>
          </w:tcPr>
          <w:p w14:paraId="7A4091EE" w14:textId="77777777" w:rsidR="006E7788" w:rsidRDefault="006E7788" w:rsidP="006E7788">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6E7788" w14:paraId="21B92B8C" w14:textId="77777777" w:rsidTr="00123BEA">
        <w:trPr>
          <w:gridAfter w:val="1"/>
          <w:wAfter w:w="29" w:type="dxa"/>
        </w:trPr>
        <w:tc>
          <w:tcPr>
            <w:tcW w:w="2695" w:type="dxa"/>
          </w:tcPr>
          <w:p w14:paraId="0A5C1744" w14:textId="77777777" w:rsidR="006E7788" w:rsidRDefault="006E7788" w:rsidP="006E7788">
            <w:pPr>
              <w:pStyle w:val="BodyText"/>
              <w:rPr>
                <w:rFonts w:ascii="Arial" w:hAnsi="Arial" w:cs="Arial"/>
                <w:b/>
                <w:bCs/>
              </w:rPr>
            </w:pPr>
            <w:r>
              <w:rPr>
                <w:rFonts w:ascii="Arial" w:hAnsi="Arial" w:cs="Arial"/>
                <w:b/>
                <w:bCs/>
              </w:rPr>
              <w:t>"Transmission Works Register"</w:t>
            </w:r>
          </w:p>
        </w:tc>
        <w:tc>
          <w:tcPr>
            <w:tcW w:w="7625" w:type="dxa"/>
          </w:tcPr>
          <w:p w14:paraId="09F54733" w14:textId="77777777" w:rsidR="006E7788" w:rsidRDefault="006E7788" w:rsidP="006E7788">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6E7788" w14:paraId="7FF269BB" w14:textId="77777777" w:rsidTr="00123BEA">
        <w:trPr>
          <w:gridAfter w:val="1"/>
          <w:wAfter w:w="29" w:type="dxa"/>
        </w:trPr>
        <w:tc>
          <w:tcPr>
            <w:tcW w:w="2695" w:type="dxa"/>
          </w:tcPr>
          <w:p w14:paraId="57C8604A" w14:textId="77777777" w:rsidR="006E7788" w:rsidRDefault="006E7788" w:rsidP="006E7788">
            <w:pPr>
              <w:pStyle w:val="BodyText"/>
              <w:rPr>
                <w:rFonts w:ascii="Arial" w:hAnsi="Arial" w:cs="Arial"/>
                <w:b/>
                <w:bCs/>
              </w:rPr>
            </w:pPr>
            <w:r>
              <w:rPr>
                <w:rFonts w:ascii="Arial" w:hAnsi="Arial" w:cs="Arial"/>
                <w:b/>
                <w:bCs/>
              </w:rPr>
              <w:t>"Transmission Works"</w:t>
            </w:r>
          </w:p>
        </w:tc>
        <w:tc>
          <w:tcPr>
            <w:tcW w:w="7625" w:type="dxa"/>
          </w:tcPr>
          <w:p w14:paraId="3D22ED32" w14:textId="77777777" w:rsidR="006E7788" w:rsidRDefault="006E7788" w:rsidP="006E7788">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6E7788" w14:paraId="2E1DB4D3" w14:textId="77777777" w:rsidTr="00123BEA">
        <w:trPr>
          <w:gridAfter w:val="1"/>
          <w:wAfter w:w="29" w:type="dxa"/>
        </w:trPr>
        <w:tc>
          <w:tcPr>
            <w:tcW w:w="2695" w:type="dxa"/>
          </w:tcPr>
          <w:p w14:paraId="11CF3195" w14:textId="77777777" w:rsidR="006E7788" w:rsidRDefault="006E7788" w:rsidP="006E7788">
            <w:pPr>
              <w:pStyle w:val="BodyText"/>
              <w:rPr>
                <w:rFonts w:ascii="Arial" w:hAnsi="Arial" w:cs="Arial"/>
                <w:b/>
                <w:bCs/>
              </w:rPr>
            </w:pPr>
            <w:r>
              <w:rPr>
                <w:rFonts w:ascii="Arial" w:hAnsi="Arial" w:cs="Arial"/>
                <w:b/>
                <w:bCs/>
              </w:rPr>
              <w:t>“Triad”</w:t>
            </w:r>
          </w:p>
        </w:tc>
        <w:tc>
          <w:tcPr>
            <w:tcW w:w="7625" w:type="dxa"/>
          </w:tcPr>
          <w:p w14:paraId="54ADE457" w14:textId="77777777" w:rsidR="006E7788" w:rsidRDefault="006E7788" w:rsidP="006E7788">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w:t>
            </w:r>
            <w:r>
              <w:rPr>
                <w:rFonts w:ascii="Arial" w:hAnsi="Arial" w:cs="Arial"/>
              </w:rPr>
              <w:lastRenderedPageBreak/>
              <w:t xml:space="preserve">and from each other by at least </w:t>
            </w:r>
            <w:r>
              <w:rPr>
                <w:rFonts w:ascii="Arial" w:hAnsi="Arial" w:cs="Arial"/>
                <w:b/>
                <w:bCs/>
              </w:rPr>
              <w:t>10 Clear Days</w:t>
            </w:r>
            <w:r>
              <w:rPr>
                <w:rFonts w:ascii="Arial" w:hAnsi="Arial" w:cs="Arial"/>
              </w:rPr>
              <w:t>, between November to February inclusive;</w:t>
            </w:r>
          </w:p>
        </w:tc>
      </w:tr>
      <w:tr w:rsidR="006E7788" w14:paraId="38848EC5" w14:textId="77777777" w:rsidTr="003E5B33">
        <w:trPr>
          <w:gridAfter w:val="1"/>
          <w:wAfter w:w="29" w:type="dxa"/>
          <w:trHeight w:val="1088"/>
        </w:trPr>
        <w:tc>
          <w:tcPr>
            <w:tcW w:w="2695" w:type="dxa"/>
          </w:tcPr>
          <w:p w14:paraId="334A7E4E" w14:textId="64190480" w:rsidR="00FC0F92" w:rsidRDefault="006E7788" w:rsidP="006E7788">
            <w:pPr>
              <w:tabs>
                <w:tab w:val="left" w:pos="0"/>
              </w:tabs>
              <w:rPr>
                <w:rFonts w:ascii="Arial" w:hAnsi="Arial" w:cs="Arial"/>
                <w:b/>
              </w:rPr>
            </w:pPr>
            <w:r w:rsidRPr="009625ED">
              <w:rPr>
                <w:rFonts w:ascii="Arial" w:hAnsi="Arial" w:cs="Arial"/>
                <w:bCs/>
              </w:rPr>
              <w:lastRenderedPageBreak/>
              <w:t>“</w:t>
            </w:r>
            <w:r w:rsidRPr="009625ED">
              <w:rPr>
                <w:rFonts w:ascii="Arial" w:hAnsi="Arial" w:cs="Arial"/>
                <w:b/>
                <w:bCs/>
              </w:rPr>
              <w:t>Trigger Date</w:t>
            </w:r>
            <w:r w:rsidRPr="009625ED">
              <w:rPr>
                <w:rFonts w:ascii="Arial" w:hAnsi="Arial" w:cs="Arial"/>
                <w:bCs/>
              </w:rPr>
              <w:t>”</w:t>
            </w:r>
          </w:p>
          <w:p w14:paraId="6036B73C" w14:textId="77777777" w:rsidR="00527153" w:rsidRDefault="00527153" w:rsidP="006E7788">
            <w:pPr>
              <w:tabs>
                <w:tab w:val="left" w:pos="0"/>
              </w:tabs>
              <w:rPr>
                <w:rFonts w:ascii="Arial" w:hAnsi="Arial" w:cs="Arial"/>
                <w:b/>
              </w:rPr>
            </w:pPr>
          </w:p>
          <w:p w14:paraId="73B5C5ED" w14:textId="77777777" w:rsidR="00464EBD" w:rsidRDefault="00464EBD" w:rsidP="006E7788">
            <w:pPr>
              <w:tabs>
                <w:tab w:val="left" w:pos="0"/>
              </w:tabs>
              <w:rPr>
                <w:rFonts w:ascii="Arial" w:hAnsi="Arial" w:cs="Arial"/>
                <w:b/>
              </w:rPr>
            </w:pPr>
          </w:p>
          <w:p w14:paraId="0777EE0F" w14:textId="77777777" w:rsidR="006E7788" w:rsidRPr="009625ED" w:rsidRDefault="006E7788" w:rsidP="00BA6C9C">
            <w:pPr>
              <w:tabs>
                <w:tab w:val="left" w:pos="0"/>
              </w:tabs>
              <w:rPr>
                <w:rFonts w:ascii="Arial" w:hAnsi="Arial" w:cs="Arial"/>
                <w:b/>
                <w:bCs/>
              </w:rPr>
            </w:pPr>
          </w:p>
        </w:tc>
        <w:tc>
          <w:tcPr>
            <w:tcW w:w="7625" w:type="dxa"/>
          </w:tcPr>
          <w:p w14:paraId="3BA414F3" w14:textId="4815B5FB" w:rsidR="00D47ED5" w:rsidRDefault="006E7788" w:rsidP="006E7788">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6E7788" w:rsidRPr="007454CC" w:rsidRDefault="006E7788" w:rsidP="006E7788">
            <w:pPr>
              <w:tabs>
                <w:tab w:val="left" w:pos="0"/>
              </w:tabs>
              <w:rPr>
                <w:rFonts w:ascii="Arial" w:hAnsi="Arial" w:cs="Arial"/>
                <w:bCs/>
                <w:szCs w:val="22"/>
              </w:rPr>
            </w:pPr>
          </w:p>
          <w:p w14:paraId="452506D9" w14:textId="77777777" w:rsidR="006E7788" w:rsidRPr="007454CC" w:rsidRDefault="006E7788" w:rsidP="00BA6C9C">
            <w:pPr>
              <w:tabs>
                <w:tab w:val="left" w:pos="0"/>
              </w:tabs>
              <w:rPr>
                <w:rFonts w:ascii="Arial" w:hAnsi="Arial" w:cs="Arial"/>
              </w:rPr>
            </w:pPr>
          </w:p>
        </w:tc>
      </w:tr>
      <w:tr w:rsidR="00ED0CF6" w14:paraId="2C972219" w14:textId="77777777" w:rsidTr="00123BEA">
        <w:trPr>
          <w:gridAfter w:val="1"/>
          <w:wAfter w:w="29" w:type="dxa"/>
        </w:trPr>
        <w:tc>
          <w:tcPr>
            <w:tcW w:w="2695" w:type="dxa"/>
          </w:tcPr>
          <w:p w14:paraId="5191B96D" w14:textId="77777777" w:rsidR="00ED0CF6" w:rsidRDefault="00ED0CF6" w:rsidP="00ED0CF6">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ED0CF6" w:rsidRDefault="00ED0CF6" w:rsidP="00BA6C9C">
            <w:pPr>
              <w:tabs>
                <w:tab w:val="left" w:pos="0"/>
              </w:tabs>
              <w:rPr>
                <w:rFonts w:ascii="Arial" w:hAnsi="Arial" w:cs="Arial"/>
                <w:b/>
              </w:rPr>
            </w:pPr>
          </w:p>
        </w:tc>
        <w:tc>
          <w:tcPr>
            <w:tcW w:w="7625" w:type="dxa"/>
          </w:tcPr>
          <w:p w14:paraId="56DBAEC3" w14:textId="77777777" w:rsidR="00ED0CF6" w:rsidRDefault="00ED0CF6" w:rsidP="00ED0CF6">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ED0CF6" w:rsidRDefault="00ED0CF6" w:rsidP="00BA6C9C">
            <w:pPr>
              <w:tabs>
                <w:tab w:val="left" w:pos="0"/>
              </w:tabs>
              <w:rPr>
                <w:rFonts w:ascii="Arial" w:hAnsi="Arial" w:cs="Arial"/>
                <w:bCs/>
                <w:szCs w:val="22"/>
              </w:rPr>
            </w:pPr>
          </w:p>
        </w:tc>
      </w:tr>
      <w:tr w:rsidR="00BA6C9C" w14:paraId="491AD0F1" w14:textId="77777777" w:rsidTr="00123BEA">
        <w:trPr>
          <w:gridAfter w:val="1"/>
          <w:wAfter w:w="29" w:type="dxa"/>
        </w:trPr>
        <w:tc>
          <w:tcPr>
            <w:tcW w:w="2695" w:type="dxa"/>
          </w:tcPr>
          <w:p w14:paraId="451443CE" w14:textId="77777777" w:rsidR="00BA6C9C" w:rsidRDefault="00BA6C9C" w:rsidP="00BA6C9C">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A6C9C" w:rsidRPr="009625ED" w:rsidRDefault="00BA6C9C" w:rsidP="006E7788">
            <w:pPr>
              <w:tabs>
                <w:tab w:val="left" w:pos="0"/>
              </w:tabs>
              <w:rPr>
                <w:rFonts w:ascii="Arial" w:hAnsi="Arial" w:cs="Arial"/>
                <w:bCs/>
              </w:rPr>
            </w:pPr>
          </w:p>
        </w:tc>
        <w:tc>
          <w:tcPr>
            <w:tcW w:w="7625" w:type="dxa"/>
          </w:tcPr>
          <w:p w14:paraId="6E1121F3" w14:textId="19D99C49" w:rsidR="00BA6C9C" w:rsidRDefault="00BA6C9C" w:rsidP="00BA6C9C">
            <w:pPr>
              <w:tabs>
                <w:tab w:val="left" w:pos="0"/>
              </w:tabs>
              <w:rPr>
                <w:rFonts w:ascii="Arial" w:hAnsi="Arial" w:cs="Arial"/>
                <w:bCs/>
                <w:szCs w:val="22"/>
              </w:rPr>
            </w:pPr>
            <w:r>
              <w:rPr>
                <w:rFonts w:ascii="Arial" w:hAnsi="Arial" w:cs="Arial"/>
                <w:bCs/>
                <w:szCs w:val="22"/>
              </w:rPr>
              <w:t>t</w:t>
            </w:r>
            <w:r w:rsidR="000C2D12">
              <w:rPr>
                <w:rFonts w:ascii="Arial" w:hAnsi="Arial" w:cs="Arial"/>
                <w:bCs/>
                <w:szCs w:val="22"/>
              </w:rPr>
              <w:t>hat</w:t>
            </w:r>
            <w:r>
              <w:rPr>
                <w:rFonts w:ascii="Arial" w:hAnsi="Arial" w:cs="Arial"/>
                <w:bCs/>
                <w:szCs w:val="22"/>
              </w:rPr>
              <w:t xml:space="preserve">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A6C9C" w:rsidRPr="007454CC" w:rsidRDefault="00BA6C9C" w:rsidP="006E7788">
            <w:pPr>
              <w:tabs>
                <w:tab w:val="left" w:pos="0"/>
              </w:tabs>
              <w:rPr>
                <w:rFonts w:ascii="Arial" w:hAnsi="Arial" w:cs="Arial"/>
              </w:rPr>
            </w:pPr>
          </w:p>
        </w:tc>
      </w:tr>
      <w:tr w:rsidR="00BA6C9C" w14:paraId="0B3200CA" w14:textId="77777777" w:rsidTr="00123BEA">
        <w:trPr>
          <w:gridAfter w:val="1"/>
          <w:wAfter w:w="29" w:type="dxa"/>
        </w:trPr>
        <w:tc>
          <w:tcPr>
            <w:tcW w:w="2695" w:type="dxa"/>
          </w:tcPr>
          <w:p w14:paraId="1B11660F" w14:textId="77777777" w:rsidR="00BA6C9C" w:rsidRDefault="00BA6C9C" w:rsidP="00BA6C9C">
            <w:pPr>
              <w:tabs>
                <w:tab w:val="left" w:pos="0"/>
              </w:tabs>
              <w:rPr>
                <w:rFonts w:ascii="Arial" w:hAnsi="Arial" w:cs="Arial"/>
                <w:b/>
              </w:rPr>
            </w:pPr>
            <w:r>
              <w:rPr>
                <w:rFonts w:ascii="Arial" w:hAnsi="Arial" w:cs="Arial"/>
                <w:b/>
              </w:rPr>
              <w:t>“UMS Base Value at Risk”</w:t>
            </w:r>
          </w:p>
          <w:p w14:paraId="01698EBD" w14:textId="77777777" w:rsidR="00BA6C9C" w:rsidRPr="009625ED" w:rsidRDefault="00BA6C9C" w:rsidP="006E7788">
            <w:pPr>
              <w:tabs>
                <w:tab w:val="left" w:pos="0"/>
              </w:tabs>
              <w:rPr>
                <w:rFonts w:ascii="Arial" w:hAnsi="Arial" w:cs="Arial"/>
                <w:bCs/>
              </w:rPr>
            </w:pPr>
          </w:p>
        </w:tc>
        <w:tc>
          <w:tcPr>
            <w:tcW w:w="7625" w:type="dxa"/>
          </w:tcPr>
          <w:p w14:paraId="4103AA0D" w14:textId="77777777" w:rsidR="00BA6C9C" w:rsidRDefault="00BA6C9C" w:rsidP="00BA6C9C">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A6C9C" w:rsidRPr="007454CC" w:rsidRDefault="00BA6C9C" w:rsidP="006E7788">
            <w:pPr>
              <w:tabs>
                <w:tab w:val="left" w:pos="0"/>
              </w:tabs>
              <w:rPr>
                <w:rFonts w:ascii="Arial" w:hAnsi="Arial" w:cs="Arial"/>
              </w:rPr>
            </w:pPr>
          </w:p>
        </w:tc>
      </w:tr>
      <w:tr w:rsidR="00BA6C9C" w14:paraId="222C440E" w14:textId="77777777" w:rsidTr="00123BEA">
        <w:trPr>
          <w:gridAfter w:val="1"/>
          <w:wAfter w:w="29" w:type="dxa"/>
        </w:trPr>
        <w:tc>
          <w:tcPr>
            <w:tcW w:w="2695" w:type="dxa"/>
          </w:tcPr>
          <w:p w14:paraId="5E2A96A3" w14:textId="77777777" w:rsidR="00BA6C9C" w:rsidRDefault="00BA6C9C" w:rsidP="00BA6C9C">
            <w:pPr>
              <w:tabs>
                <w:tab w:val="left" w:pos="0"/>
              </w:tabs>
              <w:rPr>
                <w:rFonts w:ascii="Arial" w:hAnsi="Arial" w:cs="Arial"/>
                <w:b/>
              </w:rPr>
            </w:pPr>
            <w:r>
              <w:rPr>
                <w:rFonts w:ascii="Arial" w:hAnsi="Arial" w:cs="Arial"/>
                <w:b/>
              </w:rPr>
              <w:t>“UMS Tariff”</w:t>
            </w:r>
          </w:p>
          <w:p w14:paraId="7F1CACDE" w14:textId="77777777" w:rsidR="00BA6C9C" w:rsidRPr="009625ED" w:rsidRDefault="00BA6C9C" w:rsidP="006E7788">
            <w:pPr>
              <w:tabs>
                <w:tab w:val="left" w:pos="0"/>
              </w:tabs>
              <w:rPr>
                <w:rFonts w:ascii="Arial" w:hAnsi="Arial" w:cs="Arial"/>
                <w:bCs/>
              </w:rPr>
            </w:pPr>
          </w:p>
        </w:tc>
        <w:tc>
          <w:tcPr>
            <w:tcW w:w="7625" w:type="dxa"/>
          </w:tcPr>
          <w:p w14:paraId="6C01877B" w14:textId="77777777" w:rsidR="00BA6C9C" w:rsidRPr="00594DD2" w:rsidRDefault="00BA6C9C" w:rsidP="00BA6C9C">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BA6C9C" w:rsidRPr="007454CC" w:rsidRDefault="00BA6C9C" w:rsidP="006E7788">
            <w:pPr>
              <w:tabs>
                <w:tab w:val="left" w:pos="0"/>
              </w:tabs>
              <w:rPr>
                <w:rFonts w:ascii="Arial" w:hAnsi="Arial" w:cs="Arial"/>
              </w:rPr>
            </w:pPr>
          </w:p>
        </w:tc>
      </w:tr>
      <w:tr w:rsidR="00BA6C9C" w14:paraId="07D69065" w14:textId="77777777" w:rsidTr="00123BEA">
        <w:trPr>
          <w:gridAfter w:val="1"/>
          <w:wAfter w:w="29" w:type="dxa"/>
        </w:trPr>
        <w:tc>
          <w:tcPr>
            <w:tcW w:w="2695" w:type="dxa"/>
          </w:tcPr>
          <w:p w14:paraId="06A9CCAB" w14:textId="77777777" w:rsidR="00BA6C9C" w:rsidRDefault="00BA6C9C" w:rsidP="00BA6C9C">
            <w:pPr>
              <w:tabs>
                <w:tab w:val="left" w:pos="0"/>
              </w:tabs>
              <w:rPr>
                <w:rFonts w:ascii="Arial" w:hAnsi="Arial" w:cs="Arial"/>
                <w:b/>
              </w:rPr>
            </w:pPr>
            <w:r>
              <w:rPr>
                <w:rFonts w:ascii="Arial" w:hAnsi="Arial" w:cs="Arial"/>
                <w:b/>
              </w:rPr>
              <w:t>“Unmetered Supply Volume”</w:t>
            </w:r>
          </w:p>
          <w:p w14:paraId="1634FEA2" w14:textId="77777777" w:rsidR="00BA6C9C" w:rsidRPr="009625ED" w:rsidRDefault="00BA6C9C" w:rsidP="006E7788">
            <w:pPr>
              <w:tabs>
                <w:tab w:val="left" w:pos="0"/>
              </w:tabs>
              <w:rPr>
                <w:rFonts w:ascii="Arial" w:hAnsi="Arial" w:cs="Arial"/>
                <w:bCs/>
              </w:rPr>
            </w:pPr>
          </w:p>
        </w:tc>
        <w:tc>
          <w:tcPr>
            <w:tcW w:w="7625" w:type="dxa"/>
          </w:tcPr>
          <w:p w14:paraId="74F01F6A" w14:textId="20663098" w:rsidR="00BA6C9C" w:rsidRPr="00247A78" w:rsidRDefault="00BA6C9C" w:rsidP="00BA6C9C">
            <w:pPr>
              <w:tabs>
                <w:tab w:val="left" w:pos="0"/>
              </w:tabs>
              <w:rPr>
                <w:rFonts w:ascii="Arial" w:hAnsi="Arial" w:cs="Arial"/>
                <w:b/>
                <w:szCs w:val="22"/>
              </w:rPr>
            </w:pPr>
            <w:r>
              <w:rPr>
                <w:rFonts w:ascii="Arial" w:hAnsi="Arial" w:cs="Arial"/>
                <w:bCs/>
                <w:szCs w:val="22"/>
              </w:rPr>
              <w:t xml:space="preserve">the amount of </w:t>
            </w:r>
            <w:r w:rsidR="003B4281">
              <w:rPr>
                <w:rFonts w:ascii="Arial" w:hAnsi="Arial" w:cs="Arial"/>
                <w:b/>
                <w:szCs w:val="22"/>
              </w:rPr>
              <w:t>E</w:t>
            </w:r>
            <w:r>
              <w:rPr>
                <w:rFonts w:ascii="Arial" w:hAnsi="Arial" w:cs="Arial"/>
                <w:b/>
                <w:szCs w:val="22"/>
              </w:rPr>
              <w:t xml:space="preserve">nergy </w:t>
            </w:r>
            <w:r>
              <w:rPr>
                <w:rFonts w:ascii="Arial" w:hAnsi="Arial" w:cs="Arial"/>
                <w:bCs/>
                <w:szCs w:val="22"/>
              </w:rPr>
              <w:t xml:space="preserve">associated with </w:t>
            </w:r>
            <w:r>
              <w:rPr>
                <w:rFonts w:ascii="Arial" w:hAnsi="Arial" w:cs="Arial"/>
                <w:b/>
                <w:szCs w:val="22"/>
              </w:rPr>
              <w:t>Unmetered Supply</w:t>
            </w:r>
          </w:p>
          <w:p w14:paraId="0A194E1E" w14:textId="77777777" w:rsidR="00BA6C9C" w:rsidRPr="007454CC" w:rsidRDefault="00BA6C9C" w:rsidP="006E7788">
            <w:pPr>
              <w:tabs>
                <w:tab w:val="left" w:pos="0"/>
              </w:tabs>
              <w:rPr>
                <w:rFonts w:ascii="Arial" w:hAnsi="Arial" w:cs="Arial"/>
              </w:rPr>
            </w:pPr>
          </w:p>
        </w:tc>
      </w:tr>
      <w:tr w:rsidR="00BA6C9C" w14:paraId="144E62C8" w14:textId="77777777" w:rsidTr="00123BEA">
        <w:trPr>
          <w:gridAfter w:val="1"/>
          <w:wAfter w:w="29" w:type="dxa"/>
        </w:trPr>
        <w:tc>
          <w:tcPr>
            <w:tcW w:w="2695" w:type="dxa"/>
          </w:tcPr>
          <w:p w14:paraId="4F2EF7DB" w14:textId="77777777" w:rsidR="00BA6C9C" w:rsidRDefault="00BA6C9C" w:rsidP="00BA6C9C">
            <w:pPr>
              <w:tabs>
                <w:tab w:val="left" w:pos="0"/>
              </w:tabs>
              <w:rPr>
                <w:rFonts w:ascii="Arial" w:hAnsi="Arial" w:cs="Arial"/>
                <w:b/>
              </w:rPr>
            </w:pPr>
            <w:r>
              <w:rPr>
                <w:rFonts w:ascii="Arial" w:hAnsi="Arial" w:cs="Arial"/>
                <w:b/>
              </w:rPr>
              <w:t>“Unmetered Supply Volume Forecast”</w:t>
            </w:r>
          </w:p>
          <w:p w14:paraId="5DBBB12D" w14:textId="77777777" w:rsidR="00BA6C9C" w:rsidRPr="009625ED" w:rsidRDefault="00BA6C9C" w:rsidP="006E7788">
            <w:pPr>
              <w:tabs>
                <w:tab w:val="left" w:pos="0"/>
              </w:tabs>
              <w:rPr>
                <w:rFonts w:ascii="Arial" w:hAnsi="Arial" w:cs="Arial"/>
                <w:bCs/>
              </w:rPr>
            </w:pPr>
          </w:p>
        </w:tc>
        <w:tc>
          <w:tcPr>
            <w:tcW w:w="7625" w:type="dxa"/>
          </w:tcPr>
          <w:p w14:paraId="2FC6D978" w14:textId="77777777" w:rsidR="00BA6C9C" w:rsidRPr="00A07ED3" w:rsidRDefault="00BA6C9C" w:rsidP="00BA6C9C">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A6C9C" w:rsidRPr="007454CC" w:rsidRDefault="00BA6C9C" w:rsidP="006E7788">
            <w:pPr>
              <w:tabs>
                <w:tab w:val="left" w:pos="0"/>
              </w:tabs>
              <w:rPr>
                <w:rFonts w:ascii="Arial" w:hAnsi="Arial" w:cs="Arial"/>
              </w:rPr>
            </w:pPr>
          </w:p>
        </w:tc>
      </w:tr>
      <w:tr w:rsidR="00B24020" w14:paraId="62400805" w14:textId="77777777" w:rsidTr="00123BEA">
        <w:trPr>
          <w:gridAfter w:val="1"/>
          <w:wAfter w:w="29" w:type="dxa"/>
        </w:trPr>
        <w:tc>
          <w:tcPr>
            <w:tcW w:w="2695" w:type="dxa"/>
          </w:tcPr>
          <w:p w14:paraId="500533ED"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A6C9C" w:rsidRPr="007454CC" w:rsidRDefault="00BA6C9C" w:rsidP="00BA6C9C">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24020" w:rsidRPr="009625ED" w:rsidRDefault="00B24020" w:rsidP="006E7788">
            <w:pPr>
              <w:tabs>
                <w:tab w:val="left" w:pos="0"/>
              </w:tabs>
              <w:rPr>
                <w:rFonts w:ascii="Arial" w:hAnsi="Arial" w:cs="Arial"/>
                <w:bCs/>
              </w:rPr>
            </w:pPr>
          </w:p>
        </w:tc>
        <w:tc>
          <w:tcPr>
            <w:tcW w:w="7625" w:type="dxa"/>
          </w:tcPr>
          <w:p w14:paraId="13563984"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A6C9C" w:rsidRPr="007454CC" w:rsidRDefault="00BA6C9C" w:rsidP="00BA6C9C">
            <w:pPr>
              <w:autoSpaceDE w:val="0"/>
              <w:autoSpaceDN w:val="0"/>
              <w:adjustRightInd w:val="0"/>
              <w:rPr>
                <w:rFonts w:ascii="Arial" w:hAnsi="Arial" w:cs="Arial"/>
                <w:szCs w:val="22"/>
                <w:lang w:eastAsia="en-GB"/>
              </w:rPr>
            </w:pPr>
          </w:p>
          <w:p w14:paraId="7355C7F5"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A6C9C" w:rsidRPr="009625ED" w:rsidRDefault="00BA6C9C" w:rsidP="00BA6C9C">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B24020" w:rsidRPr="007454CC" w:rsidRDefault="00B24020" w:rsidP="006E7788">
            <w:pPr>
              <w:tabs>
                <w:tab w:val="left" w:pos="0"/>
              </w:tabs>
              <w:rPr>
                <w:rFonts w:ascii="Arial" w:hAnsi="Arial" w:cs="Arial"/>
              </w:rPr>
            </w:pPr>
          </w:p>
        </w:tc>
      </w:tr>
      <w:tr w:rsidR="006E7788" w14:paraId="5CC720A3" w14:textId="77777777" w:rsidTr="00123BEA">
        <w:trPr>
          <w:gridAfter w:val="1"/>
          <w:wAfter w:w="29" w:type="dxa"/>
        </w:trPr>
        <w:tc>
          <w:tcPr>
            <w:tcW w:w="2695" w:type="dxa"/>
          </w:tcPr>
          <w:p w14:paraId="50583BDE" w14:textId="77777777" w:rsidR="006E7788" w:rsidRDefault="006E7788" w:rsidP="006E7788">
            <w:pPr>
              <w:pStyle w:val="BodyText"/>
              <w:rPr>
                <w:rFonts w:ascii="Arial" w:hAnsi="Arial" w:cs="Arial"/>
                <w:b/>
                <w:bCs/>
              </w:rPr>
            </w:pPr>
            <w:r>
              <w:rPr>
                <w:rFonts w:ascii="Arial" w:hAnsi="Arial" w:cs="Arial"/>
                <w:b/>
                <w:bCs/>
              </w:rPr>
              <w:t>"Undertaking"</w:t>
            </w:r>
          </w:p>
          <w:p w14:paraId="5065F089" w14:textId="46AB4C1B" w:rsidR="00EE7607" w:rsidRDefault="00701D81" w:rsidP="00701D81">
            <w:pPr>
              <w:pStyle w:val="BodyText"/>
              <w:rPr>
                <w:rFonts w:ascii="Arial" w:hAnsi="Arial" w:cs="Arial"/>
                <w:b/>
                <w:bCs/>
              </w:rPr>
            </w:pPr>
            <w:r>
              <w:rPr>
                <w:rFonts w:ascii="Arial" w:hAnsi="Arial" w:cs="Arial"/>
                <w:b/>
                <w:bCs/>
              </w:rPr>
              <w:t>“Unmetered Supply”</w:t>
            </w:r>
          </w:p>
        </w:tc>
        <w:tc>
          <w:tcPr>
            <w:tcW w:w="7625" w:type="dxa"/>
          </w:tcPr>
          <w:p w14:paraId="07CD44A5" w14:textId="77777777" w:rsidR="006E7788" w:rsidRDefault="006E7788" w:rsidP="006E7788">
            <w:pPr>
              <w:spacing w:after="240"/>
              <w:jc w:val="both"/>
              <w:rPr>
                <w:rFonts w:ascii="Arial" w:hAnsi="Arial" w:cs="Arial"/>
              </w:rPr>
            </w:pPr>
            <w:r>
              <w:rPr>
                <w:rFonts w:ascii="Arial" w:hAnsi="Arial" w:cs="Arial"/>
              </w:rPr>
              <w:t>as defined in section 259 of the Companies Act 1985;</w:t>
            </w:r>
          </w:p>
          <w:p w14:paraId="71C990DB" w14:textId="7094A97D" w:rsidR="00022DEC" w:rsidRDefault="00EE7607" w:rsidP="00701D81">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6E7788" w14:paraId="7EB1895D" w14:textId="77777777" w:rsidTr="00123BEA">
        <w:trPr>
          <w:gridAfter w:val="1"/>
          <w:wAfter w:w="29" w:type="dxa"/>
        </w:trPr>
        <w:tc>
          <w:tcPr>
            <w:tcW w:w="2695" w:type="dxa"/>
          </w:tcPr>
          <w:p w14:paraId="5E3BE973" w14:textId="77777777" w:rsidR="006E7788" w:rsidRDefault="006E7788" w:rsidP="006E7788">
            <w:pPr>
              <w:pStyle w:val="BodyText"/>
              <w:rPr>
                <w:rFonts w:ascii="Arial" w:hAnsi="Arial" w:cs="Arial"/>
                <w:b/>
                <w:bCs/>
              </w:rPr>
            </w:pPr>
            <w:r>
              <w:rPr>
                <w:rFonts w:ascii="Arial" w:hAnsi="Arial" w:cs="Arial"/>
                <w:b/>
                <w:bCs/>
              </w:rPr>
              <w:t>"Unsecured Credit Cover"</w:t>
            </w:r>
          </w:p>
        </w:tc>
        <w:tc>
          <w:tcPr>
            <w:tcW w:w="7625" w:type="dxa"/>
          </w:tcPr>
          <w:p w14:paraId="3B77D19F" w14:textId="77777777" w:rsidR="006E7788" w:rsidRDefault="006E7788" w:rsidP="006E7788">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196" w:name="_BPDCD_198"/>
            <w:r w:rsidRPr="00530856">
              <w:rPr>
                <w:rFonts w:ascii="Arial Bold" w:hAnsi="Arial Bold" w:cs="Arial"/>
                <w:b/>
                <w:bCs/>
              </w:rPr>
              <w:t xml:space="preserve">The Company </w:t>
            </w:r>
            <w:bookmarkEnd w:id="196"/>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6E7788" w14:paraId="3ECB820C" w14:textId="77777777" w:rsidTr="00123BEA">
        <w:trPr>
          <w:gridAfter w:val="1"/>
          <w:wAfter w:w="29" w:type="dxa"/>
        </w:trPr>
        <w:tc>
          <w:tcPr>
            <w:tcW w:w="2695" w:type="dxa"/>
          </w:tcPr>
          <w:p w14:paraId="7BEFB55C" w14:textId="77777777" w:rsidR="006E7788" w:rsidRDefault="006E7788" w:rsidP="006E7788">
            <w:pPr>
              <w:pStyle w:val="BodyText"/>
              <w:rPr>
                <w:rFonts w:ascii="Arial" w:hAnsi="Arial" w:cs="Arial"/>
                <w:b/>
                <w:bCs/>
              </w:rPr>
            </w:pPr>
            <w:r>
              <w:rPr>
                <w:rFonts w:ascii="Arial" w:hAnsi="Arial" w:cs="Arial"/>
                <w:b/>
                <w:bCs/>
              </w:rPr>
              <w:t>"Unusual Load Characteristics"</w:t>
            </w:r>
          </w:p>
        </w:tc>
        <w:tc>
          <w:tcPr>
            <w:tcW w:w="7625" w:type="dxa"/>
          </w:tcPr>
          <w:p w14:paraId="360D7EF0" w14:textId="77777777" w:rsidR="006E7788" w:rsidRDefault="006E7788" w:rsidP="006E7788">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197" w:name="_BPDCD_199"/>
            <w:r w:rsidRPr="00530856">
              <w:rPr>
                <w:rFonts w:ascii="Arial" w:hAnsi="Arial" w:cs="Arial"/>
                <w:color w:val="0000FF"/>
              </w:rPr>
              <w:t>;</w:t>
            </w:r>
            <w:r>
              <w:rPr>
                <w:rFonts w:ascii="Arial" w:hAnsi="Arial" w:cs="Arial"/>
                <w:color w:val="0000FF"/>
                <w:u w:val="double"/>
              </w:rPr>
              <w:t xml:space="preserve"> </w:t>
            </w:r>
            <w:bookmarkEnd w:id="197"/>
          </w:p>
        </w:tc>
      </w:tr>
      <w:tr w:rsidR="006E7788" w14:paraId="5171EDF6" w14:textId="77777777" w:rsidTr="00123BEA">
        <w:trPr>
          <w:gridAfter w:val="1"/>
          <w:wAfter w:w="29" w:type="dxa"/>
        </w:trPr>
        <w:tc>
          <w:tcPr>
            <w:tcW w:w="2695" w:type="dxa"/>
          </w:tcPr>
          <w:p w14:paraId="2048DD6E" w14:textId="77777777" w:rsidR="006E7788" w:rsidRDefault="006E7788" w:rsidP="006E7788">
            <w:pPr>
              <w:pStyle w:val="BodyText"/>
              <w:rPr>
                <w:rFonts w:ascii="Arial" w:hAnsi="Arial" w:cs="Arial"/>
                <w:b/>
                <w:bCs/>
              </w:rPr>
            </w:pPr>
            <w:r>
              <w:rPr>
                <w:rFonts w:ascii="Arial" w:hAnsi="Arial" w:cs="Arial"/>
                <w:b/>
                <w:bCs/>
              </w:rPr>
              <w:t>"Urgent CUSC Modification Proposal"</w:t>
            </w:r>
          </w:p>
        </w:tc>
        <w:tc>
          <w:tcPr>
            <w:tcW w:w="7625" w:type="dxa"/>
          </w:tcPr>
          <w:p w14:paraId="26637AFC" w14:textId="77777777" w:rsidR="006E7788" w:rsidRDefault="006E7788" w:rsidP="006E7788">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6E7788" w14:paraId="245B4CAF" w14:textId="77777777" w:rsidTr="00123BEA">
        <w:trPr>
          <w:gridAfter w:val="1"/>
          <w:wAfter w:w="29" w:type="dxa"/>
        </w:trPr>
        <w:tc>
          <w:tcPr>
            <w:tcW w:w="2695" w:type="dxa"/>
          </w:tcPr>
          <w:p w14:paraId="1AC2DD19" w14:textId="77777777" w:rsidR="006E7788" w:rsidRDefault="006E7788" w:rsidP="006E7788">
            <w:pPr>
              <w:pStyle w:val="BodyText"/>
              <w:rPr>
                <w:rFonts w:ascii="Arial" w:hAnsi="Arial" w:cs="Arial"/>
                <w:b/>
                <w:bCs/>
              </w:rPr>
            </w:pPr>
            <w:r>
              <w:rPr>
                <w:rFonts w:ascii="Arial" w:hAnsi="Arial" w:cs="Arial"/>
                <w:b/>
                <w:bCs/>
              </w:rPr>
              <w:lastRenderedPageBreak/>
              <w:t>"Use of System"</w:t>
            </w:r>
          </w:p>
        </w:tc>
        <w:tc>
          <w:tcPr>
            <w:tcW w:w="7625" w:type="dxa"/>
          </w:tcPr>
          <w:p w14:paraId="40A8BCAF" w14:textId="77777777" w:rsidR="006E7788" w:rsidRDefault="006E7788" w:rsidP="006E7788">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6E7788" w14:paraId="525895FA" w14:textId="77777777" w:rsidTr="00123BEA">
        <w:trPr>
          <w:gridAfter w:val="1"/>
          <w:wAfter w:w="29" w:type="dxa"/>
        </w:trPr>
        <w:tc>
          <w:tcPr>
            <w:tcW w:w="2695" w:type="dxa"/>
          </w:tcPr>
          <w:p w14:paraId="5D999782" w14:textId="77777777" w:rsidR="006E7788" w:rsidRDefault="006E7788" w:rsidP="006E7788">
            <w:pPr>
              <w:pStyle w:val="BodyText"/>
              <w:rPr>
                <w:rFonts w:ascii="Arial" w:hAnsi="Arial" w:cs="Arial"/>
                <w:b/>
                <w:bCs/>
              </w:rPr>
            </w:pPr>
            <w:r>
              <w:rPr>
                <w:rFonts w:ascii="Arial" w:hAnsi="Arial" w:cs="Arial"/>
                <w:b/>
                <w:bCs/>
              </w:rPr>
              <w:t>"Use of System Application"</w:t>
            </w:r>
          </w:p>
        </w:tc>
        <w:tc>
          <w:tcPr>
            <w:tcW w:w="7625" w:type="dxa"/>
          </w:tcPr>
          <w:p w14:paraId="6856506F" w14:textId="77777777" w:rsidR="006E7788" w:rsidRDefault="006E7788" w:rsidP="006E7788">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6E7788" w14:paraId="4E13D2FB" w14:textId="77777777" w:rsidTr="00123BEA">
        <w:trPr>
          <w:gridAfter w:val="1"/>
          <w:wAfter w:w="29" w:type="dxa"/>
        </w:trPr>
        <w:tc>
          <w:tcPr>
            <w:tcW w:w="2695" w:type="dxa"/>
          </w:tcPr>
          <w:p w14:paraId="2B7E87FD" w14:textId="77777777" w:rsidR="006E7788" w:rsidRDefault="006E7788" w:rsidP="006E7788">
            <w:pPr>
              <w:pStyle w:val="BodyText"/>
              <w:rPr>
                <w:rFonts w:ascii="Arial" w:hAnsi="Arial" w:cs="Arial"/>
                <w:b/>
                <w:bCs/>
              </w:rPr>
            </w:pPr>
            <w:r>
              <w:rPr>
                <w:rFonts w:ascii="Arial" w:hAnsi="Arial" w:cs="Arial"/>
                <w:b/>
                <w:bCs/>
              </w:rPr>
              <w:t>"Use of System Charges"</w:t>
            </w:r>
          </w:p>
        </w:tc>
        <w:tc>
          <w:tcPr>
            <w:tcW w:w="7625" w:type="dxa"/>
          </w:tcPr>
          <w:p w14:paraId="3033CB87" w14:textId="554F3582" w:rsidR="006E7788" w:rsidRDefault="4B9E9046" w:rsidP="006E7788">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w:t>
            </w:r>
            <w:r w:rsidR="1B0D7ECA" w:rsidRPr="5659255A">
              <w:rPr>
                <w:rFonts w:ascii="Arial" w:hAnsi="Arial" w:cs="Arial"/>
              </w:rPr>
              <w:t>c</w:t>
            </w:r>
            <w:r w:rsidRPr="5659255A">
              <w:rPr>
                <w:rFonts w:ascii="Arial" w:hAnsi="Arial" w:cs="Arial"/>
              </w:rPr>
              <w:t xml:space="preserve">ondition </w:t>
            </w:r>
            <w:r w:rsidR="33A04497" w:rsidRPr="5659255A">
              <w:rPr>
                <w:rFonts w:ascii="Arial" w:hAnsi="Arial" w:cs="Arial"/>
              </w:rPr>
              <w:t>E10</w:t>
            </w:r>
            <w:r w:rsidRPr="5659255A">
              <w:rPr>
                <w:rFonts w:ascii="Arial" w:hAnsi="Arial" w:cs="Arial"/>
              </w:rPr>
              <w:t xml:space="preserve">  </w:t>
            </w:r>
            <w:r w:rsidR="10902D85" w:rsidRPr="5659255A">
              <w:rPr>
                <w:rFonts w:ascii="Arial" w:hAnsi="Arial" w:cs="Arial"/>
              </w:rPr>
              <w:t>of the</w:t>
            </w:r>
            <w:r w:rsidRPr="5659255A">
              <w:rPr>
                <w:rFonts w:ascii="Arial" w:hAnsi="Arial" w:cs="Arial"/>
              </w:rPr>
              <w:t xml:space="preserve"> </w:t>
            </w:r>
            <w:r w:rsidR="64E63F76"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t>
            </w:r>
            <w:r w:rsidR="742B66A9" w:rsidRPr="5659255A">
              <w:rPr>
                <w:rFonts w:ascii="Arial" w:hAnsi="Arial" w:cs="Arial"/>
              </w:rPr>
              <w:t xml:space="preserve">which </w:t>
            </w:r>
            <w:r w:rsidRPr="5659255A">
              <w:rPr>
                <w:rFonts w:ascii="Arial" w:hAnsi="Arial" w:cs="Arial"/>
              </w:rPr>
              <w:t xml:space="preserve">shall not include </w:t>
            </w:r>
            <w:r w:rsidRPr="5659255A">
              <w:rPr>
                <w:rFonts w:ascii="Arial" w:hAnsi="Arial" w:cs="Arial"/>
                <w:b/>
                <w:bCs/>
              </w:rPr>
              <w:t>Connection Charges</w:t>
            </w:r>
            <w:r w:rsidRPr="5659255A">
              <w:rPr>
                <w:rFonts w:ascii="Arial" w:hAnsi="Arial" w:cs="Arial"/>
              </w:rPr>
              <w:t>;</w:t>
            </w:r>
          </w:p>
        </w:tc>
      </w:tr>
      <w:tr w:rsidR="006E7788" w14:paraId="6DCB2C94" w14:textId="77777777" w:rsidTr="00123BEA">
        <w:trPr>
          <w:gridAfter w:val="1"/>
          <w:wAfter w:w="29" w:type="dxa"/>
        </w:trPr>
        <w:tc>
          <w:tcPr>
            <w:tcW w:w="2695" w:type="dxa"/>
          </w:tcPr>
          <w:p w14:paraId="6991D853" w14:textId="77777777" w:rsidR="006E7788" w:rsidRDefault="006E7788" w:rsidP="006E7788">
            <w:pPr>
              <w:pStyle w:val="BodyText"/>
              <w:rPr>
                <w:rFonts w:ascii="Arial" w:hAnsi="Arial" w:cs="Arial"/>
                <w:b/>
                <w:bCs/>
              </w:rPr>
            </w:pPr>
            <w:r>
              <w:rPr>
                <w:rFonts w:ascii="Arial" w:hAnsi="Arial" w:cs="Arial"/>
                <w:b/>
                <w:bCs/>
              </w:rPr>
              <w:t>“Use of System Charging Methodology”</w:t>
            </w:r>
          </w:p>
        </w:tc>
        <w:tc>
          <w:tcPr>
            <w:tcW w:w="7625" w:type="dxa"/>
          </w:tcPr>
          <w:p w14:paraId="1B24CCA2"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198" w:name="_BPDCD_200"/>
            <w:r w:rsidRPr="00530856">
              <w:rPr>
                <w:rFonts w:ascii="Arial" w:hAnsi="Arial" w:cs="Arial"/>
              </w:rPr>
              <w:t>14</w:t>
            </w:r>
            <w:bookmarkEnd w:id="198"/>
            <w:r>
              <w:rPr>
                <w:rFonts w:ascii="Arial" w:hAnsi="Arial" w:cs="Arial"/>
              </w:rPr>
              <w:t>;</w:t>
            </w:r>
          </w:p>
        </w:tc>
      </w:tr>
      <w:tr w:rsidR="006E7788" w14:paraId="4F5E3755" w14:textId="77777777" w:rsidTr="00123BEA">
        <w:trPr>
          <w:gridAfter w:val="1"/>
          <w:wAfter w:w="29" w:type="dxa"/>
        </w:trPr>
        <w:tc>
          <w:tcPr>
            <w:tcW w:w="2695" w:type="dxa"/>
          </w:tcPr>
          <w:p w14:paraId="267A1FC8" w14:textId="77777777" w:rsidR="006E7788" w:rsidRDefault="006E7788" w:rsidP="006E7788">
            <w:pPr>
              <w:pStyle w:val="BodyText"/>
              <w:rPr>
                <w:rFonts w:ascii="Arial" w:hAnsi="Arial" w:cs="Arial"/>
                <w:b/>
                <w:bCs/>
              </w:rPr>
            </w:pPr>
            <w:r>
              <w:rPr>
                <w:rFonts w:ascii="Arial" w:hAnsi="Arial" w:cs="Arial"/>
                <w:b/>
                <w:bCs/>
              </w:rPr>
              <w:t>"Use of System Interconnector Confirmation Notice"</w:t>
            </w:r>
          </w:p>
        </w:tc>
        <w:tc>
          <w:tcPr>
            <w:tcW w:w="7625" w:type="dxa"/>
          </w:tcPr>
          <w:p w14:paraId="3621F26E" w14:textId="77777777" w:rsidR="006E7788" w:rsidRDefault="006E7788" w:rsidP="006E7788">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6E7788" w14:paraId="42243BB1" w14:textId="77777777" w:rsidTr="00123BEA">
        <w:trPr>
          <w:gridAfter w:val="1"/>
          <w:wAfter w:w="29" w:type="dxa"/>
        </w:trPr>
        <w:tc>
          <w:tcPr>
            <w:tcW w:w="2695" w:type="dxa"/>
          </w:tcPr>
          <w:p w14:paraId="6C7D9BC2" w14:textId="77777777" w:rsidR="006E7788" w:rsidRDefault="006E7788" w:rsidP="006E7788">
            <w:pPr>
              <w:pStyle w:val="BodyText"/>
              <w:rPr>
                <w:rFonts w:ascii="Arial" w:hAnsi="Arial" w:cs="Arial"/>
                <w:b/>
                <w:bCs/>
              </w:rPr>
            </w:pPr>
            <w:r>
              <w:rPr>
                <w:rFonts w:ascii="Arial" w:hAnsi="Arial" w:cs="Arial"/>
                <w:b/>
                <w:bCs/>
              </w:rPr>
              <w:t>"Use of System Interconnector Offer and Confirmation Notice"</w:t>
            </w:r>
          </w:p>
        </w:tc>
        <w:tc>
          <w:tcPr>
            <w:tcW w:w="7625" w:type="dxa"/>
          </w:tcPr>
          <w:p w14:paraId="29CD4030"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6E7788" w14:paraId="2D3601D1" w14:textId="77777777" w:rsidTr="00123BEA">
        <w:trPr>
          <w:gridAfter w:val="1"/>
          <w:wAfter w:w="29" w:type="dxa"/>
        </w:trPr>
        <w:tc>
          <w:tcPr>
            <w:tcW w:w="2695" w:type="dxa"/>
          </w:tcPr>
          <w:p w14:paraId="0312CF5E" w14:textId="77777777" w:rsidR="006E7788" w:rsidRDefault="006E7788" w:rsidP="006E7788">
            <w:pPr>
              <w:pStyle w:val="BodyText"/>
              <w:rPr>
                <w:rFonts w:ascii="Arial" w:hAnsi="Arial" w:cs="Arial"/>
                <w:b/>
                <w:bCs/>
              </w:rPr>
            </w:pPr>
            <w:r>
              <w:rPr>
                <w:rFonts w:ascii="Arial" w:hAnsi="Arial" w:cs="Arial"/>
                <w:b/>
                <w:bCs/>
              </w:rPr>
              <w:t>"Use of System Interconnector Offer Notice"</w:t>
            </w:r>
          </w:p>
        </w:tc>
        <w:tc>
          <w:tcPr>
            <w:tcW w:w="7625" w:type="dxa"/>
          </w:tcPr>
          <w:p w14:paraId="03AA095E"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7E377D3B" w14:textId="77777777" w:rsidTr="00123BEA">
        <w:trPr>
          <w:gridAfter w:val="1"/>
          <w:wAfter w:w="29" w:type="dxa"/>
        </w:trPr>
        <w:tc>
          <w:tcPr>
            <w:tcW w:w="2695" w:type="dxa"/>
          </w:tcPr>
          <w:p w14:paraId="0BF06EE9" w14:textId="77777777" w:rsidR="006E7788" w:rsidRDefault="006E7788" w:rsidP="006E7788">
            <w:pPr>
              <w:pStyle w:val="BodyText"/>
              <w:rPr>
                <w:rFonts w:ascii="Arial" w:hAnsi="Arial" w:cs="Arial"/>
                <w:b/>
                <w:bCs/>
              </w:rPr>
            </w:pPr>
            <w:r>
              <w:rPr>
                <w:rFonts w:ascii="Arial" w:hAnsi="Arial" w:cs="Arial"/>
                <w:b/>
                <w:bCs/>
              </w:rPr>
              <w:t xml:space="preserve"> "Use of System Offer"</w:t>
            </w:r>
          </w:p>
        </w:tc>
        <w:tc>
          <w:tcPr>
            <w:tcW w:w="7625" w:type="dxa"/>
          </w:tcPr>
          <w:p w14:paraId="21DB8985" w14:textId="77777777" w:rsidR="006E7788" w:rsidRDefault="006E7788" w:rsidP="006E7788">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6E7788" w14:paraId="6EAB1A3A" w14:textId="77777777" w:rsidTr="00123BEA">
        <w:trPr>
          <w:gridAfter w:val="1"/>
          <w:wAfter w:w="29" w:type="dxa"/>
        </w:trPr>
        <w:tc>
          <w:tcPr>
            <w:tcW w:w="2695" w:type="dxa"/>
          </w:tcPr>
          <w:p w14:paraId="31CC34B0" w14:textId="77777777" w:rsidR="006E7788" w:rsidRDefault="006E7788" w:rsidP="006E7788">
            <w:pPr>
              <w:pStyle w:val="BodyText"/>
              <w:rPr>
                <w:rFonts w:ascii="Arial" w:hAnsi="Arial" w:cs="Arial"/>
                <w:b/>
                <w:bCs/>
              </w:rPr>
            </w:pPr>
            <w:r>
              <w:rPr>
                <w:rFonts w:ascii="Arial" w:hAnsi="Arial" w:cs="Arial"/>
                <w:b/>
                <w:bCs/>
              </w:rPr>
              <w:t>"Use of System Payment Date"</w:t>
            </w:r>
          </w:p>
        </w:tc>
        <w:tc>
          <w:tcPr>
            <w:tcW w:w="7625" w:type="dxa"/>
          </w:tcPr>
          <w:p w14:paraId="020E038E" w14:textId="77777777" w:rsidR="006E7788" w:rsidRDefault="006E7788" w:rsidP="006E7788">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6E7788" w14:paraId="33C1B450" w14:textId="77777777" w:rsidTr="00123BEA">
        <w:trPr>
          <w:gridAfter w:val="1"/>
          <w:wAfter w:w="29" w:type="dxa"/>
        </w:trPr>
        <w:tc>
          <w:tcPr>
            <w:tcW w:w="2695" w:type="dxa"/>
          </w:tcPr>
          <w:p w14:paraId="351A1364" w14:textId="77777777" w:rsidR="006E7788" w:rsidRDefault="006E7788" w:rsidP="006E7788">
            <w:pPr>
              <w:pStyle w:val="BodyText"/>
              <w:rPr>
                <w:rFonts w:ascii="Arial" w:hAnsi="Arial" w:cs="Arial"/>
                <w:b/>
                <w:bCs/>
              </w:rPr>
            </w:pPr>
            <w:r>
              <w:rPr>
                <w:rFonts w:ascii="Arial" w:hAnsi="Arial" w:cs="Arial"/>
                <w:b/>
                <w:bCs/>
              </w:rPr>
              <w:t>"Use of System Supply Confirmation Notice"</w:t>
            </w:r>
          </w:p>
        </w:tc>
        <w:tc>
          <w:tcPr>
            <w:tcW w:w="7625" w:type="dxa"/>
          </w:tcPr>
          <w:p w14:paraId="4466B886"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6E7788" w14:paraId="763CE2EC" w14:textId="77777777" w:rsidTr="00123BEA">
        <w:trPr>
          <w:gridAfter w:val="1"/>
          <w:wAfter w:w="29" w:type="dxa"/>
        </w:trPr>
        <w:tc>
          <w:tcPr>
            <w:tcW w:w="2695" w:type="dxa"/>
          </w:tcPr>
          <w:p w14:paraId="292F2D6B" w14:textId="77777777" w:rsidR="006E7788" w:rsidRDefault="006E7788" w:rsidP="006E7788">
            <w:pPr>
              <w:pStyle w:val="BodyText"/>
              <w:rPr>
                <w:rFonts w:ascii="Arial" w:hAnsi="Arial" w:cs="Arial"/>
                <w:b/>
                <w:bCs/>
              </w:rPr>
            </w:pPr>
            <w:r>
              <w:rPr>
                <w:rFonts w:ascii="Arial" w:hAnsi="Arial" w:cs="Arial"/>
                <w:b/>
                <w:bCs/>
              </w:rPr>
              <w:t>"Use of System Supply Offer and Confirmation Notice"</w:t>
            </w:r>
          </w:p>
        </w:tc>
        <w:tc>
          <w:tcPr>
            <w:tcW w:w="7625" w:type="dxa"/>
          </w:tcPr>
          <w:p w14:paraId="5B09AECB"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5E3910" w:rsidRPr="002A088A" w:rsidRDefault="005E3910" w:rsidP="002A088A"/>
          <w:p w14:paraId="501CF1E6" w14:textId="77777777" w:rsidR="005E3910" w:rsidRPr="002A088A" w:rsidRDefault="005E3910" w:rsidP="002A088A"/>
          <w:p w14:paraId="152C580A" w14:textId="77777777" w:rsidR="005E3910" w:rsidRPr="002A088A" w:rsidRDefault="005E3910" w:rsidP="002A088A"/>
          <w:p w14:paraId="0FE52ABA" w14:textId="77777777" w:rsidR="005E3910" w:rsidRPr="002A088A" w:rsidRDefault="005E3910" w:rsidP="002A088A"/>
          <w:p w14:paraId="11EE18DF" w14:textId="77777777" w:rsidR="005E3910" w:rsidRPr="002A088A" w:rsidRDefault="005E3910" w:rsidP="002A088A"/>
        </w:tc>
      </w:tr>
      <w:tr w:rsidR="006E7788" w14:paraId="757215B3" w14:textId="77777777" w:rsidTr="00123BEA">
        <w:trPr>
          <w:gridAfter w:val="1"/>
          <w:wAfter w:w="29" w:type="dxa"/>
        </w:trPr>
        <w:tc>
          <w:tcPr>
            <w:tcW w:w="2695" w:type="dxa"/>
          </w:tcPr>
          <w:p w14:paraId="18DA759E" w14:textId="77777777" w:rsidR="006E7788" w:rsidRDefault="006E7788" w:rsidP="006E7788">
            <w:pPr>
              <w:pStyle w:val="BodyText"/>
              <w:rPr>
                <w:rFonts w:ascii="Arial" w:hAnsi="Arial" w:cs="Arial"/>
                <w:b/>
                <w:bCs/>
              </w:rPr>
            </w:pPr>
            <w:r>
              <w:rPr>
                <w:rFonts w:ascii="Arial" w:hAnsi="Arial" w:cs="Arial"/>
                <w:b/>
                <w:bCs/>
              </w:rPr>
              <w:lastRenderedPageBreak/>
              <w:t>"Use of System Supply Offer Notice"</w:t>
            </w:r>
          </w:p>
        </w:tc>
        <w:tc>
          <w:tcPr>
            <w:tcW w:w="7625" w:type="dxa"/>
          </w:tcPr>
          <w:p w14:paraId="0FDEE7DF"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3A73C180" w14:textId="77777777" w:rsidTr="00123BEA">
        <w:trPr>
          <w:gridAfter w:val="1"/>
          <w:wAfter w:w="29" w:type="dxa"/>
        </w:trPr>
        <w:tc>
          <w:tcPr>
            <w:tcW w:w="2695" w:type="dxa"/>
          </w:tcPr>
          <w:p w14:paraId="310EE3C9" w14:textId="77777777" w:rsidR="006E7788" w:rsidRDefault="006E7788" w:rsidP="006E7788">
            <w:pPr>
              <w:pStyle w:val="BodyText"/>
              <w:rPr>
                <w:rFonts w:ascii="Arial" w:hAnsi="Arial" w:cs="Arial"/>
                <w:b/>
                <w:bCs/>
              </w:rPr>
            </w:pPr>
            <w:r>
              <w:rPr>
                <w:rFonts w:ascii="Arial" w:hAnsi="Arial" w:cs="Arial"/>
                <w:b/>
                <w:bCs/>
              </w:rPr>
              <w:t>"User"</w:t>
            </w:r>
          </w:p>
        </w:tc>
        <w:tc>
          <w:tcPr>
            <w:tcW w:w="7625" w:type="dxa"/>
          </w:tcPr>
          <w:p w14:paraId="234573AF" w14:textId="77777777" w:rsidR="006E7788" w:rsidRDefault="006E7788" w:rsidP="006E7788">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6E7788" w14:paraId="14FF561A" w14:textId="77777777" w:rsidTr="00123BEA">
        <w:trPr>
          <w:gridAfter w:val="1"/>
          <w:wAfter w:w="29" w:type="dxa"/>
        </w:trPr>
        <w:tc>
          <w:tcPr>
            <w:tcW w:w="2695" w:type="dxa"/>
          </w:tcPr>
          <w:p w14:paraId="05D3212F" w14:textId="77777777" w:rsidR="006E7788" w:rsidRPr="000F2200" w:rsidRDefault="006E7788" w:rsidP="006E7788">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7625" w:type="dxa"/>
          </w:tcPr>
          <w:p w14:paraId="0FACC36C" w14:textId="77777777" w:rsidR="006E7788" w:rsidRPr="0000119F" w:rsidRDefault="006E7788" w:rsidP="006E7788">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6E7788" w:rsidRPr="0000119F" w:rsidRDefault="006E7788" w:rsidP="006E7788">
            <w:pPr>
              <w:tabs>
                <w:tab w:val="left" w:pos="0"/>
              </w:tabs>
              <w:rPr>
                <w:rFonts w:ascii="Arial" w:hAnsi="Arial" w:cs="Arial"/>
                <w:b/>
                <w:bCs/>
              </w:rPr>
            </w:pPr>
          </w:p>
        </w:tc>
      </w:tr>
      <w:tr w:rsidR="006E7788" w14:paraId="0F556780" w14:textId="77777777" w:rsidTr="00123BEA">
        <w:trPr>
          <w:gridAfter w:val="1"/>
          <w:wAfter w:w="29" w:type="dxa"/>
        </w:trPr>
        <w:tc>
          <w:tcPr>
            <w:tcW w:w="2695" w:type="dxa"/>
          </w:tcPr>
          <w:p w14:paraId="12785B3E" w14:textId="1CD926E1" w:rsidR="00C86E3D" w:rsidRDefault="006E7788" w:rsidP="006E7788">
            <w:pPr>
              <w:pStyle w:val="BodyText"/>
              <w:rPr>
                <w:rFonts w:ascii="Arial" w:hAnsi="Arial" w:cs="Arial"/>
                <w:b/>
                <w:bCs/>
              </w:rPr>
            </w:pPr>
            <w:r>
              <w:rPr>
                <w:rFonts w:ascii="Arial" w:hAnsi="Arial" w:cs="Arial"/>
                <w:b/>
                <w:bCs/>
              </w:rPr>
              <w:t>"User Development"</w:t>
            </w:r>
          </w:p>
          <w:p w14:paraId="2296F2CC" w14:textId="7489C050" w:rsidR="00C86E3D" w:rsidRPr="009A47A8" w:rsidRDefault="00C86E3D" w:rsidP="006E7788">
            <w:pPr>
              <w:pStyle w:val="BodyText"/>
              <w:rPr>
                <w:rFonts w:ascii="Arial" w:hAnsi="Arial" w:cs="Arial"/>
                <w:b/>
                <w:bCs/>
                <w:szCs w:val="22"/>
              </w:rPr>
            </w:pPr>
          </w:p>
        </w:tc>
        <w:tc>
          <w:tcPr>
            <w:tcW w:w="7625" w:type="dxa"/>
          </w:tcPr>
          <w:p w14:paraId="13ED3D4D" w14:textId="45B13A70" w:rsidR="006C24FC" w:rsidRDefault="006E7788" w:rsidP="00132183">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132183" w14:paraId="71B00D59" w14:textId="77777777" w:rsidTr="00123BEA">
        <w:trPr>
          <w:gridAfter w:val="1"/>
          <w:wAfter w:w="29" w:type="dxa"/>
        </w:trPr>
        <w:tc>
          <w:tcPr>
            <w:tcW w:w="2695" w:type="dxa"/>
          </w:tcPr>
          <w:p w14:paraId="6F4DB9A9" w14:textId="4F1DF3C5" w:rsidR="00132183" w:rsidRPr="007454CC" w:rsidRDefault="00132183" w:rsidP="006E7788">
            <w:pPr>
              <w:pStyle w:val="BodyText"/>
              <w:rPr>
                <w:rFonts w:ascii="Arial" w:hAnsi="Arial" w:cs="Arial"/>
                <w:b/>
                <w:bCs/>
              </w:rPr>
            </w:pPr>
            <w:r w:rsidRPr="009A47A8">
              <w:rPr>
                <w:rFonts w:ascii="Arial" w:hAnsi="Arial" w:cs="Arial"/>
                <w:b/>
                <w:bCs/>
                <w:szCs w:val="22"/>
              </w:rPr>
              <w:t>“User Progression Milestones”</w:t>
            </w:r>
          </w:p>
        </w:tc>
        <w:tc>
          <w:tcPr>
            <w:tcW w:w="7625" w:type="dxa"/>
          </w:tcPr>
          <w:p w14:paraId="13D87292" w14:textId="710A8901" w:rsidR="00132183" w:rsidRPr="00AC1101" w:rsidRDefault="00132183" w:rsidP="006E7788">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6E7788" w14:paraId="5919F8EA" w14:textId="77777777" w:rsidTr="00123BEA">
        <w:trPr>
          <w:gridAfter w:val="1"/>
          <w:wAfter w:w="29" w:type="dxa"/>
        </w:trPr>
        <w:tc>
          <w:tcPr>
            <w:tcW w:w="2695" w:type="dxa"/>
          </w:tcPr>
          <w:p w14:paraId="2DF0FEC0" w14:textId="56EB3C47" w:rsidR="006E7788" w:rsidRPr="007454CC" w:rsidRDefault="006E7788" w:rsidP="00132183">
            <w:pPr>
              <w:pStyle w:val="BodyText"/>
              <w:rPr>
                <w:rFonts w:ascii="Arial" w:hAnsi="Arial" w:cs="Arial"/>
                <w:b/>
                <w:bCs/>
              </w:rPr>
            </w:pPr>
            <w:r w:rsidRPr="007454CC">
              <w:rPr>
                <w:rFonts w:ascii="Arial" w:hAnsi="Arial" w:cs="Arial"/>
                <w:b/>
                <w:bCs/>
              </w:rPr>
              <w:t>"User’s Allowed Credit"</w:t>
            </w:r>
          </w:p>
        </w:tc>
        <w:tc>
          <w:tcPr>
            <w:tcW w:w="7625" w:type="dxa"/>
          </w:tcPr>
          <w:p w14:paraId="65005717" w14:textId="72EC3C0D" w:rsidR="006E7788" w:rsidRPr="007454CC" w:rsidRDefault="006E7788" w:rsidP="00132183">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199" w:name="_BPDCD_201"/>
            <w:r w:rsidRPr="007454CC">
              <w:rPr>
                <w:rFonts w:ascii="Arial Bold" w:hAnsi="Arial Bold" w:cs="Arial"/>
                <w:b/>
                <w:bCs/>
              </w:rPr>
              <w:t>The Company</w:t>
            </w:r>
            <w:r w:rsidRPr="007454CC">
              <w:rPr>
                <w:rFonts w:ascii="Arial" w:hAnsi="Arial" w:cs="Arial"/>
              </w:rPr>
              <w:t xml:space="preserve"> </w:t>
            </w:r>
            <w:bookmarkEnd w:id="199"/>
            <w:r w:rsidRPr="007454CC">
              <w:rPr>
                <w:rFonts w:ascii="Arial" w:hAnsi="Arial" w:cs="Arial"/>
              </w:rPr>
              <w:t>as calculated in accordance with Paragraph 3.26;</w:t>
            </w:r>
          </w:p>
        </w:tc>
      </w:tr>
      <w:tr w:rsidR="00132183" w14:paraId="5AA2277C" w14:textId="77777777" w:rsidTr="00123BEA">
        <w:trPr>
          <w:gridAfter w:val="1"/>
          <w:wAfter w:w="29" w:type="dxa"/>
        </w:trPr>
        <w:tc>
          <w:tcPr>
            <w:tcW w:w="2695" w:type="dxa"/>
          </w:tcPr>
          <w:p w14:paraId="4F13D950" w14:textId="77777777" w:rsidR="00132183" w:rsidRPr="007454CC" w:rsidRDefault="00132183" w:rsidP="00132183">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132183" w:rsidRDefault="00132183" w:rsidP="00132183">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7625" w:type="dxa"/>
          </w:tcPr>
          <w:p w14:paraId="1633AAD1"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132183" w:rsidRPr="007454CC" w:rsidRDefault="00132183" w:rsidP="00132183">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132183" w:rsidRPr="007454CC" w:rsidRDefault="00132183" w:rsidP="00132183">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132183" w:rsidRDefault="00132183" w:rsidP="00132183">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6E7788" w14:paraId="154419FC" w14:textId="77777777" w:rsidTr="00123BEA">
        <w:trPr>
          <w:gridAfter w:val="1"/>
          <w:wAfter w:w="29" w:type="dxa"/>
        </w:trPr>
        <w:tc>
          <w:tcPr>
            <w:tcW w:w="2695" w:type="dxa"/>
          </w:tcPr>
          <w:p w14:paraId="546F0C36" w14:textId="77777777" w:rsidR="006E7788" w:rsidRDefault="006E7788" w:rsidP="006E7788">
            <w:pPr>
              <w:pStyle w:val="BodyText"/>
              <w:rPr>
                <w:rFonts w:ascii="Arial" w:hAnsi="Arial" w:cs="Arial"/>
                <w:b/>
                <w:bCs/>
              </w:rPr>
            </w:pPr>
            <w:r>
              <w:rPr>
                <w:rFonts w:ascii="Arial" w:hAnsi="Arial" w:cs="Arial"/>
                <w:b/>
                <w:bCs/>
              </w:rPr>
              <w:t>"User's Equipment"</w:t>
            </w:r>
          </w:p>
        </w:tc>
        <w:tc>
          <w:tcPr>
            <w:tcW w:w="7625" w:type="dxa"/>
          </w:tcPr>
          <w:p w14:paraId="43346057" w14:textId="77777777" w:rsidR="006E7788" w:rsidRDefault="006E7788" w:rsidP="006E7788">
            <w:pPr>
              <w:pStyle w:val="BodyText"/>
              <w:jc w:val="both"/>
              <w:rPr>
                <w:rFonts w:ascii="Arial" w:hAnsi="Arial" w:cs="Arial"/>
                <w:szCs w:val="22"/>
              </w:rPr>
            </w:pPr>
            <w:r>
              <w:rPr>
                <w:rFonts w:ascii="Arial" w:hAnsi="Arial" w:cs="Arial"/>
                <w:szCs w:val="22"/>
              </w:rPr>
              <w:t xml:space="preserve">Means; </w:t>
            </w:r>
          </w:p>
          <w:p w14:paraId="4B60B296" w14:textId="77777777" w:rsidR="006E7788" w:rsidRPr="006D4452" w:rsidRDefault="006E7788" w:rsidP="00B06914">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6E7788" w:rsidRPr="006B59DB" w:rsidRDefault="006E7788" w:rsidP="00B06914">
            <w:pPr>
              <w:pStyle w:val="BodyText"/>
              <w:numPr>
                <w:ilvl w:val="0"/>
                <w:numId w:val="44"/>
              </w:numPr>
              <w:jc w:val="both"/>
              <w:rPr>
                <w:rFonts w:ascii="Arial" w:hAnsi="Arial" w:cs="Arial"/>
                <w:b/>
              </w:rPr>
            </w:pPr>
            <w:r w:rsidRPr="006B59DB">
              <w:rPr>
                <w:rFonts w:ascii="Arial" w:hAnsi="Arial" w:cs="Arial"/>
                <w:b/>
                <w:szCs w:val="22"/>
              </w:rPr>
              <w:t>VLP Assets</w:t>
            </w:r>
          </w:p>
        </w:tc>
      </w:tr>
      <w:tr w:rsidR="006E7788" w14:paraId="5D13CFBE" w14:textId="77777777" w:rsidTr="00123BEA">
        <w:trPr>
          <w:gridAfter w:val="1"/>
          <w:wAfter w:w="29" w:type="dxa"/>
        </w:trPr>
        <w:tc>
          <w:tcPr>
            <w:tcW w:w="2695" w:type="dxa"/>
          </w:tcPr>
          <w:p w14:paraId="70A59F34" w14:textId="77777777" w:rsidR="006E7788" w:rsidRDefault="006E7788" w:rsidP="006E7788">
            <w:pPr>
              <w:pStyle w:val="BodyText"/>
              <w:rPr>
                <w:rFonts w:ascii="Arial" w:hAnsi="Arial" w:cs="Arial"/>
                <w:b/>
                <w:bCs/>
              </w:rPr>
            </w:pPr>
            <w:r>
              <w:rPr>
                <w:rFonts w:ascii="Arial" w:hAnsi="Arial" w:cs="Arial"/>
                <w:b/>
                <w:bCs/>
              </w:rPr>
              <w:lastRenderedPageBreak/>
              <w:t>"User's Licence"</w:t>
            </w:r>
          </w:p>
        </w:tc>
        <w:tc>
          <w:tcPr>
            <w:tcW w:w="7625" w:type="dxa"/>
          </w:tcPr>
          <w:p w14:paraId="1CD972BF"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6E7788" w14:paraId="58628703" w14:textId="77777777" w:rsidTr="00123BEA">
        <w:trPr>
          <w:gridAfter w:val="1"/>
          <w:wAfter w:w="29" w:type="dxa"/>
        </w:trPr>
        <w:tc>
          <w:tcPr>
            <w:tcW w:w="2695" w:type="dxa"/>
          </w:tcPr>
          <w:p w14:paraId="5C159B5E" w14:textId="77777777" w:rsidR="006E7788" w:rsidRDefault="006E7788" w:rsidP="006E7788">
            <w:pPr>
              <w:pStyle w:val="BodyText"/>
              <w:rPr>
                <w:rFonts w:ascii="Arial" w:hAnsi="Arial" w:cs="Arial"/>
                <w:b/>
                <w:bCs/>
              </w:rPr>
            </w:pPr>
            <w:r>
              <w:rPr>
                <w:rFonts w:ascii="Arial" w:hAnsi="Arial" w:cs="Arial"/>
                <w:b/>
                <w:bCs/>
              </w:rPr>
              <w:t>"User System"</w:t>
            </w:r>
          </w:p>
        </w:tc>
        <w:tc>
          <w:tcPr>
            <w:tcW w:w="7625" w:type="dxa"/>
          </w:tcPr>
          <w:p w14:paraId="43F63BD7" w14:textId="77777777" w:rsidR="006E7788" w:rsidRDefault="006E7788" w:rsidP="006E7788">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6E7788" w14:paraId="2F7230C1" w14:textId="77777777" w:rsidTr="00123BEA">
        <w:trPr>
          <w:gridAfter w:val="1"/>
          <w:wAfter w:w="29" w:type="dxa"/>
        </w:trPr>
        <w:tc>
          <w:tcPr>
            <w:tcW w:w="2695" w:type="dxa"/>
          </w:tcPr>
          <w:p w14:paraId="56E26B1C" w14:textId="77777777" w:rsidR="006E7788" w:rsidRPr="00E236F2" w:rsidRDefault="006E7788" w:rsidP="006E7788">
            <w:pPr>
              <w:pStyle w:val="Caption"/>
              <w:rPr>
                <w:rFonts w:ascii="Arial" w:hAnsi="Arial" w:cs="Arial"/>
                <w:bCs w:val="0"/>
              </w:rPr>
            </w:pPr>
            <w:r w:rsidRPr="00E236F2">
              <w:rPr>
                <w:rFonts w:ascii="Arial" w:hAnsi="Arial"/>
              </w:rPr>
              <w:t>“Utilities Act 2000”</w:t>
            </w:r>
          </w:p>
        </w:tc>
        <w:tc>
          <w:tcPr>
            <w:tcW w:w="7625" w:type="dxa"/>
          </w:tcPr>
          <w:p w14:paraId="4733F606" w14:textId="77777777" w:rsidR="006E7788" w:rsidRPr="00E236F2" w:rsidRDefault="006E7788" w:rsidP="006E7788">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6E7788" w14:paraId="1D810C64" w14:textId="77777777" w:rsidTr="00123BEA">
        <w:trPr>
          <w:gridAfter w:val="1"/>
          <w:wAfter w:w="29" w:type="dxa"/>
        </w:trPr>
        <w:tc>
          <w:tcPr>
            <w:tcW w:w="2695" w:type="dxa"/>
          </w:tcPr>
          <w:p w14:paraId="4AC51728" w14:textId="77777777" w:rsidR="006E7788" w:rsidRDefault="006E7788" w:rsidP="006E7788">
            <w:pPr>
              <w:pStyle w:val="BodyText"/>
              <w:rPr>
                <w:rFonts w:ascii="Arial" w:hAnsi="Arial" w:cs="Arial"/>
                <w:b/>
                <w:bCs/>
              </w:rPr>
            </w:pPr>
            <w:r>
              <w:rPr>
                <w:rFonts w:ascii="Arial" w:hAnsi="Arial" w:cs="Arial"/>
                <w:b/>
                <w:bCs/>
              </w:rPr>
              <w:t>"Valid"</w:t>
            </w:r>
          </w:p>
        </w:tc>
        <w:tc>
          <w:tcPr>
            <w:tcW w:w="7625" w:type="dxa"/>
          </w:tcPr>
          <w:p w14:paraId="06163878" w14:textId="77777777" w:rsidR="006E7788" w:rsidRDefault="006E7788" w:rsidP="006E7788">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6E7788" w14:paraId="4D38AD59" w14:textId="77777777" w:rsidTr="00123BEA">
        <w:trPr>
          <w:gridAfter w:val="1"/>
          <w:wAfter w:w="29" w:type="dxa"/>
        </w:trPr>
        <w:tc>
          <w:tcPr>
            <w:tcW w:w="2695" w:type="dxa"/>
          </w:tcPr>
          <w:p w14:paraId="7AC52607" w14:textId="77777777" w:rsidR="006E7788" w:rsidRDefault="006E7788" w:rsidP="006E7788">
            <w:pPr>
              <w:pStyle w:val="BodyText"/>
              <w:widowControl w:val="0"/>
              <w:rPr>
                <w:rFonts w:ascii="Arial" w:hAnsi="Arial" w:cs="Arial"/>
                <w:b/>
                <w:bCs/>
              </w:rPr>
            </w:pPr>
            <w:r>
              <w:rPr>
                <w:rFonts w:ascii="Arial" w:hAnsi="Arial" w:cs="Arial"/>
                <w:b/>
                <w:bCs/>
              </w:rPr>
              <w:t>"Value Added Tax"</w:t>
            </w:r>
          </w:p>
        </w:tc>
        <w:tc>
          <w:tcPr>
            <w:tcW w:w="7625" w:type="dxa"/>
          </w:tcPr>
          <w:p w14:paraId="7850C23E" w14:textId="77777777" w:rsidR="006E7788" w:rsidRDefault="006E7788" w:rsidP="006E7788">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6E7788" w14:paraId="788D0DDB" w14:textId="77777777" w:rsidTr="00123BEA">
        <w:trPr>
          <w:gridAfter w:val="1"/>
          <w:wAfter w:w="29" w:type="dxa"/>
        </w:trPr>
        <w:tc>
          <w:tcPr>
            <w:tcW w:w="2695" w:type="dxa"/>
          </w:tcPr>
          <w:p w14:paraId="125F0DAB" w14:textId="77777777" w:rsidR="006E7788" w:rsidRDefault="006E7788" w:rsidP="006E7788">
            <w:pPr>
              <w:pStyle w:val="BodyText"/>
              <w:rPr>
                <w:rFonts w:ascii="Arial" w:hAnsi="Arial" w:cs="Arial"/>
                <w:b/>
                <w:bCs/>
              </w:rPr>
            </w:pPr>
            <w:r>
              <w:rPr>
                <w:rFonts w:ascii="Arial" w:hAnsi="Arial" w:cs="Arial"/>
                <w:b/>
                <w:bCs/>
              </w:rPr>
              <w:t>"Value At Risk Amendment"</w:t>
            </w:r>
          </w:p>
        </w:tc>
        <w:tc>
          <w:tcPr>
            <w:tcW w:w="7625" w:type="dxa"/>
          </w:tcPr>
          <w:p w14:paraId="639C26E5" w14:textId="77777777" w:rsidR="006E7788" w:rsidRDefault="006E7788" w:rsidP="006E7788">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200" w:name="_BPDCD_202"/>
            <w:r w:rsidRPr="00E236F2">
              <w:rPr>
                <w:rFonts w:ascii="Arial" w:hAnsi="Arial" w:cs="Arial"/>
              </w:rPr>
              <w:t>;</w:t>
            </w:r>
            <w:bookmarkEnd w:id="200"/>
          </w:p>
        </w:tc>
      </w:tr>
      <w:tr w:rsidR="006E7788" w14:paraId="09F37121" w14:textId="77777777" w:rsidTr="00123BEA">
        <w:trPr>
          <w:gridAfter w:val="1"/>
          <w:wAfter w:w="29" w:type="dxa"/>
        </w:trPr>
        <w:tc>
          <w:tcPr>
            <w:tcW w:w="2695" w:type="dxa"/>
          </w:tcPr>
          <w:p w14:paraId="565995A0" w14:textId="77777777" w:rsidR="006E7788" w:rsidRDefault="006E7788" w:rsidP="006E7788">
            <w:pPr>
              <w:pStyle w:val="BodyText"/>
              <w:rPr>
                <w:rFonts w:ascii="Arial" w:hAnsi="Arial" w:cs="Arial"/>
                <w:b/>
                <w:bCs/>
              </w:rPr>
            </w:pPr>
            <w:r>
              <w:rPr>
                <w:rFonts w:ascii="Arial" w:hAnsi="Arial" w:cs="Arial"/>
                <w:b/>
                <w:bCs/>
              </w:rPr>
              <w:t>"Value At Risk Amendment Implementation Date"</w:t>
            </w:r>
          </w:p>
        </w:tc>
        <w:tc>
          <w:tcPr>
            <w:tcW w:w="7625" w:type="dxa"/>
          </w:tcPr>
          <w:p w14:paraId="45CDF9C2"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201" w:name="_BPDCD_203"/>
            <w:r w:rsidRPr="00E236F2">
              <w:rPr>
                <w:rFonts w:ascii="Arial" w:hAnsi="Arial" w:cs="Arial"/>
              </w:rPr>
              <w:t>;</w:t>
            </w:r>
            <w:bookmarkEnd w:id="201"/>
          </w:p>
        </w:tc>
      </w:tr>
      <w:tr w:rsidR="006E7788" w14:paraId="0D5FDBB0" w14:textId="77777777" w:rsidTr="00123BEA">
        <w:trPr>
          <w:gridAfter w:val="1"/>
          <w:wAfter w:w="29" w:type="dxa"/>
        </w:trPr>
        <w:tc>
          <w:tcPr>
            <w:tcW w:w="2695" w:type="dxa"/>
          </w:tcPr>
          <w:p w14:paraId="5B47B6CF" w14:textId="77777777" w:rsidR="006E7788" w:rsidRDefault="006E7788" w:rsidP="006E7788">
            <w:pPr>
              <w:pStyle w:val="BodyText"/>
              <w:rPr>
                <w:rFonts w:ascii="Arial" w:hAnsi="Arial" w:cs="Arial"/>
                <w:b/>
                <w:bCs/>
              </w:rPr>
            </w:pPr>
            <w:r>
              <w:rPr>
                <w:rFonts w:ascii="Arial" w:hAnsi="Arial" w:cs="Arial"/>
                <w:b/>
                <w:bCs/>
              </w:rPr>
              <w:t>"Value At Risk Amendment Implementation End Date"</w:t>
            </w:r>
          </w:p>
        </w:tc>
        <w:tc>
          <w:tcPr>
            <w:tcW w:w="7625" w:type="dxa"/>
          </w:tcPr>
          <w:p w14:paraId="693D0966" w14:textId="77777777" w:rsidR="006E7788" w:rsidRDefault="006E7788" w:rsidP="006E7788">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202" w:name="_BPDCD_204"/>
            <w:r w:rsidRPr="00530856">
              <w:rPr>
                <w:rFonts w:ascii="Arial" w:hAnsi="Arial" w:cs="Arial"/>
              </w:rPr>
              <w:t>;</w:t>
            </w:r>
            <w:bookmarkEnd w:id="202"/>
          </w:p>
          <w:p w14:paraId="659E84F7" w14:textId="77777777" w:rsidR="006E7788" w:rsidRDefault="006E7788" w:rsidP="006E7788">
            <w:pPr>
              <w:pStyle w:val="BodyText"/>
              <w:jc w:val="both"/>
              <w:rPr>
                <w:rFonts w:ascii="Arial" w:hAnsi="Arial" w:cs="Arial"/>
              </w:rPr>
            </w:pPr>
          </w:p>
        </w:tc>
      </w:tr>
      <w:tr w:rsidR="006E7788" w14:paraId="455AAED3" w14:textId="77777777" w:rsidTr="00123BEA">
        <w:trPr>
          <w:gridAfter w:val="1"/>
          <w:wAfter w:w="29" w:type="dxa"/>
        </w:trPr>
        <w:tc>
          <w:tcPr>
            <w:tcW w:w="2695" w:type="dxa"/>
          </w:tcPr>
          <w:p w14:paraId="317BAE41" w14:textId="77777777" w:rsidR="006E7788" w:rsidRDefault="006E7788" w:rsidP="006E7788">
            <w:pPr>
              <w:pStyle w:val="BodyText"/>
              <w:rPr>
                <w:rFonts w:ascii="Arial" w:hAnsi="Arial" w:cs="Arial"/>
                <w:b/>
                <w:bCs/>
              </w:rPr>
            </w:pPr>
            <w:r>
              <w:rPr>
                <w:rFonts w:ascii="Arial" w:hAnsi="Arial" w:cs="Arial"/>
                <w:b/>
                <w:bCs/>
              </w:rPr>
              <w:t>“Voting Group”</w:t>
            </w:r>
          </w:p>
        </w:tc>
        <w:tc>
          <w:tcPr>
            <w:tcW w:w="7625" w:type="dxa"/>
          </w:tcPr>
          <w:p w14:paraId="70D8B9BE" w14:textId="77777777" w:rsidR="006E7788" w:rsidRDefault="006E7788" w:rsidP="006E7788">
            <w:pPr>
              <w:pStyle w:val="BodyText"/>
              <w:jc w:val="both"/>
              <w:rPr>
                <w:rFonts w:ascii="Arial" w:hAnsi="Arial" w:cs="Arial"/>
              </w:rPr>
            </w:pPr>
            <w:r>
              <w:rPr>
                <w:rFonts w:ascii="Arial" w:hAnsi="Arial" w:cs="Arial"/>
              </w:rPr>
              <w:t>as defined in Paragraph 8A.3.1.2;</w:t>
            </w:r>
          </w:p>
        </w:tc>
      </w:tr>
      <w:tr w:rsidR="006E7788" w14:paraId="6386DE3E" w14:textId="77777777" w:rsidTr="00123BEA">
        <w:trPr>
          <w:gridAfter w:val="1"/>
          <w:wAfter w:w="29" w:type="dxa"/>
        </w:trPr>
        <w:tc>
          <w:tcPr>
            <w:tcW w:w="2695" w:type="dxa"/>
          </w:tcPr>
          <w:p w14:paraId="42F1B7C8" w14:textId="77777777" w:rsidR="006E7788" w:rsidRDefault="006E7788" w:rsidP="006E7788">
            <w:pPr>
              <w:pStyle w:val="BodyText"/>
              <w:rPr>
                <w:rFonts w:ascii="Arial" w:hAnsi="Arial" w:cs="Arial"/>
                <w:b/>
                <w:bCs/>
              </w:rPr>
            </w:pPr>
            <w:r>
              <w:rPr>
                <w:rFonts w:ascii="Arial" w:hAnsi="Arial" w:cs="Arial"/>
                <w:b/>
                <w:bCs/>
              </w:rPr>
              <w:t>"Voting Sub-Group”</w:t>
            </w:r>
          </w:p>
        </w:tc>
        <w:tc>
          <w:tcPr>
            <w:tcW w:w="7625" w:type="dxa"/>
          </w:tcPr>
          <w:p w14:paraId="4E245969" w14:textId="77777777" w:rsidR="006E7788" w:rsidRDefault="006E7788" w:rsidP="006E7788">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6E7788" w14:paraId="7C6B700C" w14:textId="77777777" w:rsidTr="00123BEA">
        <w:trPr>
          <w:gridAfter w:val="1"/>
          <w:wAfter w:w="29" w:type="dxa"/>
        </w:trPr>
        <w:tc>
          <w:tcPr>
            <w:tcW w:w="2695" w:type="dxa"/>
          </w:tcPr>
          <w:p w14:paraId="4808ED34" w14:textId="77777777" w:rsidR="006E7788" w:rsidRDefault="006E7788" w:rsidP="006E7788">
            <w:pPr>
              <w:pStyle w:val="BodyText"/>
              <w:rPr>
                <w:rFonts w:ascii="Arial" w:hAnsi="Arial" w:cs="Arial"/>
                <w:b/>
                <w:bCs/>
              </w:rPr>
            </w:pPr>
            <w:r>
              <w:rPr>
                <w:rFonts w:ascii="Arial" w:hAnsi="Arial" w:cs="Arial"/>
                <w:b/>
                <w:bCs/>
              </w:rPr>
              <w:t>“Virtual Lead Party (VLP)”</w:t>
            </w:r>
          </w:p>
        </w:tc>
        <w:tc>
          <w:tcPr>
            <w:tcW w:w="7625" w:type="dxa"/>
          </w:tcPr>
          <w:p w14:paraId="1980C753"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6E7788" w14:paraId="2C140078" w14:textId="77777777" w:rsidTr="00123BEA">
        <w:trPr>
          <w:gridAfter w:val="1"/>
          <w:wAfter w:w="29" w:type="dxa"/>
        </w:trPr>
        <w:tc>
          <w:tcPr>
            <w:tcW w:w="2695" w:type="dxa"/>
          </w:tcPr>
          <w:p w14:paraId="40B685B4" w14:textId="77777777" w:rsidR="006E7788" w:rsidRDefault="006E7788" w:rsidP="006E7788">
            <w:pPr>
              <w:pStyle w:val="BodyText"/>
              <w:rPr>
                <w:rFonts w:ascii="Arial" w:hAnsi="Arial" w:cs="Arial"/>
                <w:b/>
                <w:bCs/>
              </w:rPr>
            </w:pPr>
            <w:r>
              <w:rPr>
                <w:rFonts w:ascii="Arial" w:hAnsi="Arial" w:cs="Arial"/>
                <w:b/>
                <w:bCs/>
              </w:rPr>
              <w:t>“Virtual Lead Party Agreement (VLPA)”</w:t>
            </w:r>
          </w:p>
        </w:tc>
        <w:tc>
          <w:tcPr>
            <w:tcW w:w="7625" w:type="dxa"/>
          </w:tcPr>
          <w:p w14:paraId="35342248" w14:textId="77777777" w:rsidR="006E7788" w:rsidRDefault="006E7788" w:rsidP="006E7788">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6E7788" w14:paraId="0B03C047" w14:textId="77777777" w:rsidTr="00123BEA">
        <w:trPr>
          <w:gridAfter w:val="1"/>
          <w:wAfter w:w="29" w:type="dxa"/>
        </w:trPr>
        <w:tc>
          <w:tcPr>
            <w:tcW w:w="2695" w:type="dxa"/>
          </w:tcPr>
          <w:p w14:paraId="1662CD0B" w14:textId="77777777" w:rsidR="006E7788" w:rsidRDefault="006E7788" w:rsidP="006E7788">
            <w:pPr>
              <w:pStyle w:val="BodyText"/>
              <w:rPr>
                <w:rFonts w:ascii="Arial" w:hAnsi="Arial" w:cs="Arial"/>
                <w:b/>
                <w:bCs/>
              </w:rPr>
            </w:pPr>
            <w:r>
              <w:rPr>
                <w:rFonts w:ascii="Arial" w:hAnsi="Arial" w:cs="Arial"/>
                <w:b/>
                <w:bCs/>
              </w:rPr>
              <w:lastRenderedPageBreak/>
              <w:t>“VLP Assets”</w:t>
            </w:r>
          </w:p>
        </w:tc>
        <w:tc>
          <w:tcPr>
            <w:tcW w:w="7625" w:type="dxa"/>
          </w:tcPr>
          <w:p w14:paraId="6760E37A" w14:textId="77777777" w:rsidR="006E7788" w:rsidRDefault="006E7788" w:rsidP="006E7788">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6E7788" w14:paraId="3F4DCB3F" w14:textId="77777777" w:rsidTr="00123BEA">
        <w:trPr>
          <w:gridAfter w:val="1"/>
          <w:wAfter w:w="29" w:type="dxa"/>
        </w:trPr>
        <w:tc>
          <w:tcPr>
            <w:tcW w:w="2695" w:type="dxa"/>
          </w:tcPr>
          <w:p w14:paraId="29F4080F" w14:textId="77777777" w:rsidR="006E7788" w:rsidRDefault="006E7788" w:rsidP="006E7788">
            <w:pPr>
              <w:pStyle w:val="BodyText"/>
              <w:rPr>
                <w:rFonts w:ascii="Arial" w:hAnsi="Arial" w:cs="Arial"/>
                <w:b/>
                <w:bCs/>
              </w:rPr>
            </w:pPr>
            <w:r>
              <w:rPr>
                <w:rFonts w:ascii="Arial" w:hAnsi="Arial" w:cs="Arial"/>
                <w:b/>
                <w:bCs/>
              </w:rPr>
              <w:t>"Website"</w:t>
            </w:r>
          </w:p>
        </w:tc>
        <w:tc>
          <w:tcPr>
            <w:tcW w:w="7625" w:type="dxa"/>
          </w:tcPr>
          <w:p w14:paraId="11E5FDFF" w14:textId="77777777" w:rsidR="006E7788" w:rsidRDefault="006E7788" w:rsidP="006E7788">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6E7788" w14:paraId="623B1DE0" w14:textId="77777777" w:rsidTr="00123BEA">
        <w:trPr>
          <w:gridAfter w:val="1"/>
          <w:wAfter w:w="29" w:type="dxa"/>
        </w:trPr>
        <w:tc>
          <w:tcPr>
            <w:tcW w:w="2695" w:type="dxa"/>
          </w:tcPr>
          <w:p w14:paraId="267AFECA" w14:textId="77777777" w:rsidR="006E7788" w:rsidRDefault="006E7788" w:rsidP="006E7788">
            <w:pPr>
              <w:pStyle w:val="BodyText"/>
              <w:rPr>
                <w:rFonts w:ascii="Arial" w:hAnsi="Arial" w:cs="Arial"/>
                <w:b/>
                <w:bCs/>
              </w:rPr>
            </w:pPr>
            <w:r>
              <w:rPr>
                <w:rFonts w:ascii="Arial" w:hAnsi="Arial" w:cs="Arial"/>
                <w:b/>
                <w:bCs/>
              </w:rPr>
              <w:t>"Week"</w:t>
            </w:r>
          </w:p>
        </w:tc>
        <w:tc>
          <w:tcPr>
            <w:tcW w:w="7625" w:type="dxa"/>
          </w:tcPr>
          <w:p w14:paraId="578D491F" w14:textId="77777777" w:rsidR="006E7788" w:rsidRDefault="006E7788" w:rsidP="006E7788">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6E7788" w14:paraId="648265DC" w14:textId="77777777" w:rsidTr="00123BEA">
        <w:trPr>
          <w:gridAfter w:val="1"/>
          <w:wAfter w:w="29" w:type="dxa"/>
        </w:trPr>
        <w:tc>
          <w:tcPr>
            <w:tcW w:w="2695" w:type="dxa"/>
          </w:tcPr>
          <w:p w14:paraId="10F5FEA2" w14:textId="77777777" w:rsidR="006E7788" w:rsidRDefault="006E7788" w:rsidP="006E7788">
            <w:pPr>
              <w:pStyle w:val="BodyText"/>
              <w:rPr>
                <w:rFonts w:ascii="Arial" w:hAnsi="Arial" w:cs="Arial"/>
                <w:b/>
                <w:bCs/>
              </w:rPr>
            </w:pPr>
            <w:r>
              <w:rPr>
                <w:rFonts w:ascii="Arial" w:hAnsi="Arial" w:cs="Arial"/>
                <w:b/>
                <w:bCs/>
              </w:rPr>
              <w:t>"Weekly Maximum Generation Declaration"</w:t>
            </w:r>
          </w:p>
        </w:tc>
        <w:tc>
          <w:tcPr>
            <w:tcW w:w="7625" w:type="dxa"/>
          </w:tcPr>
          <w:p w14:paraId="483641AD" w14:textId="77777777" w:rsidR="006E7788" w:rsidRDefault="006E7788" w:rsidP="006E7788">
            <w:pPr>
              <w:pStyle w:val="BodyText"/>
              <w:jc w:val="both"/>
              <w:rPr>
                <w:rFonts w:ascii="Arial" w:hAnsi="Arial" w:cs="Arial"/>
              </w:rPr>
            </w:pPr>
            <w:r>
              <w:rPr>
                <w:rFonts w:ascii="Arial" w:hAnsi="Arial" w:cs="Arial"/>
              </w:rPr>
              <w:t>has the meaning attributed to it in Paragraph 4.2.3.1;</w:t>
            </w:r>
          </w:p>
        </w:tc>
      </w:tr>
      <w:tr w:rsidR="006E7788" w14:paraId="3321A6D4" w14:textId="77777777" w:rsidTr="00123BEA">
        <w:trPr>
          <w:gridAfter w:val="1"/>
          <w:wAfter w:w="29" w:type="dxa"/>
        </w:trPr>
        <w:tc>
          <w:tcPr>
            <w:tcW w:w="2695" w:type="dxa"/>
          </w:tcPr>
          <w:p w14:paraId="798A84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7625" w:type="dxa"/>
          </w:tcPr>
          <w:p w14:paraId="5217C0E4" w14:textId="77777777" w:rsidR="006E7788" w:rsidRDefault="006E7788" w:rsidP="006E7788">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6E7788" w:rsidRDefault="006E7788" w:rsidP="006E7788">
            <w:pPr>
              <w:jc w:val="both"/>
              <w:rPr>
                <w:rFonts w:ascii="Arial" w:hAnsi="Arial" w:cs="Arial"/>
                <w:szCs w:val="22"/>
              </w:rPr>
            </w:pPr>
          </w:p>
        </w:tc>
      </w:tr>
      <w:tr w:rsidR="006E7788" w14:paraId="47FAC422" w14:textId="77777777" w:rsidTr="00123BEA">
        <w:trPr>
          <w:gridAfter w:val="1"/>
          <w:wAfter w:w="29" w:type="dxa"/>
        </w:trPr>
        <w:tc>
          <w:tcPr>
            <w:tcW w:w="2695" w:type="dxa"/>
          </w:tcPr>
          <w:p w14:paraId="2D09E729" w14:textId="77777777" w:rsidR="006E7788" w:rsidRDefault="006E7788" w:rsidP="006E7788">
            <w:pPr>
              <w:pStyle w:val="BodyText"/>
              <w:rPr>
                <w:rFonts w:ascii="Arial" w:hAnsi="Arial" w:cs="Arial"/>
                <w:b/>
                <w:bCs/>
              </w:rPr>
            </w:pPr>
            <w:r>
              <w:rPr>
                <w:rFonts w:ascii="Arial" w:hAnsi="Arial"/>
                <w:b/>
              </w:rPr>
              <w:t>“Wider Transmission Reinforcement Works”</w:t>
            </w:r>
          </w:p>
        </w:tc>
        <w:tc>
          <w:tcPr>
            <w:tcW w:w="7625" w:type="dxa"/>
          </w:tcPr>
          <w:p w14:paraId="6FF5E90E" w14:textId="77777777" w:rsidR="006E7788" w:rsidRDefault="006E7788" w:rsidP="006E7788">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6E7788" w14:paraId="61419CC0" w14:textId="77777777" w:rsidTr="00123BEA">
        <w:trPr>
          <w:gridAfter w:val="1"/>
          <w:wAfter w:w="29" w:type="dxa"/>
        </w:trPr>
        <w:tc>
          <w:tcPr>
            <w:tcW w:w="2695" w:type="dxa"/>
          </w:tcPr>
          <w:p w14:paraId="7A43248A" w14:textId="77777777" w:rsidR="006E7788" w:rsidRDefault="006E7788" w:rsidP="006E7788">
            <w:pPr>
              <w:pStyle w:val="BodyText"/>
              <w:rPr>
                <w:rFonts w:ascii="Arial" w:hAnsi="Arial" w:cs="Arial"/>
                <w:b/>
                <w:bCs/>
              </w:rPr>
            </w:pPr>
            <w:r>
              <w:rPr>
                <w:rFonts w:ascii="Arial" w:hAnsi="Arial" w:cs="Arial"/>
                <w:b/>
                <w:bCs/>
              </w:rPr>
              <w:t>"Workgroup"</w:t>
            </w:r>
          </w:p>
        </w:tc>
        <w:tc>
          <w:tcPr>
            <w:tcW w:w="7625" w:type="dxa"/>
          </w:tcPr>
          <w:p w14:paraId="7CDDBA5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6E7788" w14:paraId="795CF650" w14:textId="77777777" w:rsidTr="00123BEA">
        <w:trPr>
          <w:gridAfter w:val="1"/>
          <w:wAfter w:w="29" w:type="dxa"/>
          <w:trHeight w:val="1201"/>
        </w:trPr>
        <w:tc>
          <w:tcPr>
            <w:tcW w:w="2695" w:type="dxa"/>
          </w:tcPr>
          <w:p w14:paraId="2D275E2C" w14:textId="7A65420E" w:rsidR="006E7788" w:rsidRDefault="006E7788" w:rsidP="006E7788">
            <w:pPr>
              <w:pStyle w:val="BodyText"/>
              <w:rPr>
                <w:rFonts w:ascii="Arial" w:hAnsi="Arial" w:cs="Arial"/>
                <w:b/>
                <w:bCs/>
                <w:lang w:val="en-US"/>
              </w:rPr>
            </w:pPr>
            <w:bookmarkStart w:id="203"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203"/>
          </w:p>
        </w:tc>
        <w:tc>
          <w:tcPr>
            <w:tcW w:w="7625" w:type="dxa"/>
          </w:tcPr>
          <w:p w14:paraId="5A549174" w14:textId="6169EC87" w:rsidR="006E7788" w:rsidRDefault="006E7788" w:rsidP="006E7788">
            <w:pPr>
              <w:pStyle w:val="BodyText"/>
              <w:jc w:val="both"/>
              <w:rPr>
                <w:rFonts w:ascii="Arial" w:hAnsi="Arial" w:cs="Arial"/>
              </w:rPr>
            </w:pPr>
            <w:bookmarkStart w:id="204" w:name="_BPDCD_206"/>
            <w:bookmarkStart w:id="205" w:name="_DV_C29"/>
            <w:r w:rsidRPr="00530856">
              <w:rPr>
                <w:rStyle w:val="DeltaViewInsertion"/>
                <w:rFonts w:ascii="Arial" w:hAnsi="Arial" w:cs="Arial"/>
                <w:color w:val="auto"/>
                <w:u w:val="none"/>
              </w:rPr>
              <w:t xml:space="preserve">as </w:t>
            </w:r>
            <w:bookmarkEnd w:id="204"/>
            <w:r>
              <w:rPr>
                <w:rStyle w:val="DeltaViewInsertion"/>
                <w:rFonts w:ascii="Arial" w:hAnsi="Arial" w:cs="Arial"/>
                <w:color w:val="auto"/>
                <w:u w:val="none"/>
              </w:rPr>
              <w:t>defined in Paragraph 8.20.</w:t>
            </w:r>
            <w:r w:rsidR="006E3D76">
              <w:rPr>
                <w:rStyle w:val="DeltaViewInsertion"/>
                <w:rFonts w:ascii="Arial" w:hAnsi="Arial" w:cs="Arial"/>
                <w:color w:val="auto"/>
                <w:u w:val="none"/>
              </w:rPr>
              <w:t>13</w:t>
            </w:r>
            <w:r>
              <w:rPr>
                <w:rStyle w:val="DeltaViewInsertion"/>
                <w:rFonts w:ascii="Arial" w:hAnsi="Arial" w:cs="Arial"/>
                <w:color w:val="auto"/>
                <w:u w:val="none"/>
              </w:rPr>
              <w:t xml:space="preserve">,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w:t>
            </w:r>
            <w:r w:rsidR="004A3465">
              <w:rPr>
                <w:rStyle w:val="DeltaViewInsertion"/>
                <w:rFonts w:ascii="Arial" w:hAnsi="Arial" w:cs="Arial"/>
                <w:color w:val="auto"/>
                <w:u w:val="none"/>
              </w:rPr>
              <w:t>20</w:t>
            </w:r>
            <w:bookmarkEnd w:id="205"/>
          </w:p>
        </w:tc>
      </w:tr>
      <w:tr w:rsidR="006E7788" w14:paraId="60F2A4AB" w14:textId="77777777" w:rsidTr="00123BEA">
        <w:trPr>
          <w:gridAfter w:val="1"/>
          <w:wAfter w:w="29" w:type="dxa"/>
          <w:trHeight w:val="1201"/>
        </w:trPr>
        <w:tc>
          <w:tcPr>
            <w:tcW w:w="2695" w:type="dxa"/>
          </w:tcPr>
          <w:p w14:paraId="7E625FD5" w14:textId="77777777" w:rsidR="006E7788" w:rsidRPr="00530856" w:rsidRDefault="006E7788" w:rsidP="006E7788">
            <w:pPr>
              <w:pStyle w:val="BodyText"/>
              <w:rPr>
                <w:rFonts w:ascii="Arial" w:hAnsi="Arial" w:cs="Arial"/>
                <w:b/>
                <w:bCs/>
              </w:rPr>
            </w:pPr>
            <w:r w:rsidRPr="00530856">
              <w:rPr>
                <w:rFonts w:ascii="Arial" w:hAnsi="Arial" w:cs="Arial"/>
                <w:b/>
                <w:bCs/>
                <w:lang w:val="en-US"/>
              </w:rPr>
              <w:t>"</w:t>
            </w:r>
            <w:bookmarkStart w:id="206" w:name="_BPDCD_207"/>
            <w:r w:rsidRPr="00530856">
              <w:rPr>
                <w:rStyle w:val="DeltaViewInsertion"/>
                <w:rFonts w:ascii="Arial" w:hAnsi="Arial" w:cs="Arial"/>
                <w:b/>
                <w:bCs/>
                <w:color w:val="auto"/>
                <w:u w:val="none"/>
              </w:rPr>
              <w:t xml:space="preserve">Workgroup </w:t>
            </w:r>
            <w:bookmarkStart w:id="207" w:name="_DV_M8"/>
            <w:bookmarkEnd w:id="206"/>
            <w:bookmarkEnd w:id="207"/>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208" w:name="_DV_M9"/>
            <w:bookmarkEnd w:id="208"/>
            <w:r w:rsidRPr="00530856">
              <w:rPr>
                <w:rFonts w:ascii="Arial" w:hAnsi="Arial" w:cs="Arial"/>
                <w:b/>
                <w:bCs/>
                <w:lang w:val="en-US"/>
              </w:rPr>
              <w:t>"</w:t>
            </w:r>
          </w:p>
        </w:tc>
        <w:tc>
          <w:tcPr>
            <w:tcW w:w="7625" w:type="dxa"/>
          </w:tcPr>
          <w:p w14:paraId="1F03697D" w14:textId="4A82FF44" w:rsidR="006E7788" w:rsidRPr="00530856" w:rsidRDefault="006E7788" w:rsidP="006E7788">
            <w:pPr>
              <w:pStyle w:val="BodyText"/>
              <w:jc w:val="both"/>
              <w:rPr>
                <w:rFonts w:ascii="Arial" w:hAnsi="Arial" w:cs="Arial"/>
              </w:rPr>
            </w:pPr>
            <w:r w:rsidRPr="00530856">
              <w:rPr>
                <w:rFonts w:ascii="Arial" w:hAnsi="Arial" w:cs="Arial"/>
              </w:rPr>
              <w:t xml:space="preserve">any </w:t>
            </w:r>
            <w:bookmarkStart w:id="209"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210" w:name="_DV_M10"/>
            <w:bookmarkEnd w:id="209"/>
            <w:bookmarkEnd w:id="210"/>
            <w:r w:rsidRPr="00530856">
              <w:rPr>
                <w:rFonts w:ascii="Arial" w:hAnsi="Arial" w:cs="Arial"/>
              </w:rPr>
              <w:t xml:space="preserve"> </w:t>
            </w:r>
            <w:r w:rsidRPr="00530856">
              <w:rPr>
                <w:rFonts w:ascii="Arial" w:hAnsi="Arial" w:cs="Arial"/>
                <w:b/>
                <w:bCs/>
              </w:rPr>
              <w:t xml:space="preserve">Workgroup Alternative CUSC Modification </w:t>
            </w:r>
            <w:bookmarkStart w:id="211" w:name="_BPDCI_208"/>
            <w:bookmarkStart w:id="212" w:name="_DV_C21"/>
            <w:r w:rsidRPr="00530856">
              <w:rPr>
                <w:rFonts w:ascii="Arial" w:hAnsi="Arial" w:cs="Arial"/>
                <w:bCs/>
              </w:rPr>
              <w:t>to</w:t>
            </w:r>
            <w:r w:rsidRPr="00530856">
              <w:rPr>
                <w:rFonts w:ascii="Arial" w:hAnsi="Arial" w:cs="Arial"/>
                <w:b/>
                <w:bCs/>
              </w:rPr>
              <w:t xml:space="preserve"> </w:t>
            </w:r>
            <w:bookmarkEnd w:id="211"/>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213" w:name="_DV_X17"/>
            <w:bookmarkStart w:id="214" w:name="_DV_C22"/>
            <w:bookmarkEnd w:id="212"/>
            <w:r w:rsidRPr="00530856">
              <w:rPr>
                <w:rStyle w:val="DeltaViewMoveDestination"/>
                <w:rFonts w:ascii="Arial" w:hAnsi="Arial" w:cs="Arial"/>
                <w:color w:val="auto"/>
                <w:u w:val="none"/>
              </w:rPr>
              <w:t xml:space="preserve">which contains the information </w:t>
            </w:r>
            <w:bookmarkStart w:id="215" w:name="_DV_C23"/>
            <w:bookmarkEnd w:id="213"/>
            <w:bookmarkEnd w:id="214"/>
            <w:r w:rsidRPr="00530856">
              <w:rPr>
                <w:rStyle w:val="DeltaViewInsertion"/>
                <w:rFonts w:ascii="Arial" w:hAnsi="Arial" w:cs="Arial"/>
                <w:color w:val="auto"/>
                <w:u w:val="none"/>
              </w:rPr>
              <w:t>referred to at Paragraph 8.20.</w:t>
            </w:r>
            <w:r w:rsidR="00F327CF">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216" w:name="_DV_M11"/>
            <w:bookmarkEnd w:id="215"/>
            <w:bookmarkEnd w:id="216"/>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6E7788" w14:paraId="2952A475" w14:textId="77777777" w:rsidTr="00123BEA">
        <w:trPr>
          <w:gridAfter w:val="1"/>
          <w:wAfter w:w="29" w:type="dxa"/>
          <w:trHeight w:val="1201"/>
        </w:trPr>
        <w:tc>
          <w:tcPr>
            <w:tcW w:w="2695" w:type="dxa"/>
          </w:tcPr>
          <w:p w14:paraId="57A4202B" w14:textId="77777777" w:rsidR="006E7788" w:rsidRPr="00530856" w:rsidRDefault="006E7788" w:rsidP="006E7788">
            <w:pPr>
              <w:pStyle w:val="BodyText"/>
              <w:rPr>
                <w:rFonts w:ascii="Arial" w:hAnsi="Arial" w:cs="Arial"/>
                <w:b/>
                <w:bCs/>
              </w:rPr>
            </w:pPr>
            <w:r w:rsidRPr="00530856">
              <w:rPr>
                <w:rFonts w:ascii="Arial" w:hAnsi="Arial" w:cs="Arial"/>
                <w:b/>
                <w:bCs/>
              </w:rPr>
              <w:t>"Workgroup Alternative CUSC Modification"</w:t>
            </w:r>
          </w:p>
        </w:tc>
        <w:tc>
          <w:tcPr>
            <w:tcW w:w="7625" w:type="dxa"/>
          </w:tcPr>
          <w:p w14:paraId="4E72E89D" w14:textId="09C58896" w:rsidR="006E7788" w:rsidRPr="00530856" w:rsidRDefault="006E7788" w:rsidP="006E7788">
            <w:pPr>
              <w:pStyle w:val="BodyText"/>
              <w:jc w:val="both"/>
              <w:rPr>
                <w:rFonts w:ascii="Arial" w:hAnsi="Arial" w:cs="Arial"/>
              </w:rPr>
            </w:pPr>
            <w:bookmarkStart w:id="217" w:name="_BPDCD_211"/>
            <w:r w:rsidRPr="00530856">
              <w:rPr>
                <w:rFonts w:ascii="Arial" w:hAnsi="Arial" w:cs="Arial"/>
              </w:rPr>
              <w:t xml:space="preserve">an </w:t>
            </w:r>
            <w:bookmarkEnd w:id="217"/>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218"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219" w:name="_DV_M12"/>
            <w:bookmarkEnd w:id="218"/>
            <w:bookmarkEnd w:id="219"/>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220" w:name="_DV_C26"/>
            <w:r w:rsidRPr="00530856">
              <w:rPr>
                <w:rStyle w:val="DeltaViewInsertion"/>
                <w:rFonts w:ascii="Arial" w:hAnsi="Arial" w:cs="Arial"/>
                <w:color w:val="auto"/>
                <w:u w:val="none"/>
              </w:rPr>
              <w:t>majority of the</w:t>
            </w:r>
            <w:bookmarkStart w:id="221" w:name="_DV_M13"/>
            <w:bookmarkEnd w:id="220"/>
            <w:bookmarkEnd w:id="221"/>
            <w:r w:rsidRPr="00530856">
              <w:rPr>
                <w:rFonts w:ascii="Arial" w:hAnsi="Arial" w:cs="Arial"/>
              </w:rPr>
              <w:t xml:space="preserve"> members</w:t>
            </w:r>
            <w:bookmarkStart w:id="222"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sidR="0090418F">
              <w:rPr>
                <w:rStyle w:val="DeltaViewInsertion"/>
                <w:rFonts w:ascii="Arial" w:hAnsi="Arial" w:cs="Arial"/>
                <w:color w:val="auto"/>
                <w:u w:val="none"/>
              </w:rPr>
              <w:t>person</w:t>
            </w:r>
            <w:bookmarkStart w:id="223" w:name="_DV_M14"/>
            <w:bookmarkEnd w:id="222"/>
            <w:bookmarkEnd w:id="223"/>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32"/>
      <w:headerReference w:type="default" r:id="rId33"/>
      <w:footerReference w:type="even" r:id="rId34"/>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8" w:author="Author" w:initials="A">
    <w:p w14:paraId="26C51F91" w14:textId="77777777" w:rsidR="00A52D60" w:rsidRDefault="00A52D60" w:rsidP="000D19FC">
      <w:pPr>
        <w:pStyle w:val="CommentText"/>
      </w:pPr>
      <w:r>
        <w:rPr>
          <w:rStyle w:val="CommentReference"/>
        </w:rPr>
        <w:annotationRef/>
      </w:r>
      <w:r>
        <w:t>Spelling mistake corrected.</w:t>
      </w:r>
    </w:p>
  </w:comment>
  <w:comment w:id="12" w:author="Author" w:initials="A">
    <w:p w14:paraId="2B4AB07E" w14:textId="77777777" w:rsidR="00A52D60" w:rsidRDefault="00A52D60" w:rsidP="00BA0B5A">
      <w:pPr>
        <w:pStyle w:val="CommentText"/>
      </w:pPr>
      <w:r>
        <w:rPr>
          <w:rStyle w:val="CommentReference"/>
        </w:rPr>
        <w:annotationRef/>
      </w:r>
      <w:r>
        <w:t>Spelling Mistake corrected.</w:t>
      </w:r>
    </w:p>
  </w:comment>
  <w:comment w:id="72" w:author="Author" w:initials="A">
    <w:p w14:paraId="203E7135" w14:textId="77777777" w:rsidR="007553E5" w:rsidRDefault="007553E5" w:rsidP="00C87C20">
      <w:pPr>
        <w:pStyle w:val="CommentText"/>
      </w:pPr>
      <w:r>
        <w:rPr>
          <w:rStyle w:val="CommentReference"/>
        </w:rPr>
        <w:annotationRef/>
      </w:r>
      <w:r>
        <w:t>Spelling error corrected.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6C51F91" w15:done="0"/>
  <w15:commentEx w15:paraId="2B4AB07E" w15:done="0"/>
  <w15:commentEx w15:paraId="203E713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6C51F91" w16cid:durableId="2A9E6952"/>
  <w16cid:commentId w16cid:paraId="2B4AB07E" w16cid:durableId="2A9E695F"/>
  <w16cid:commentId w16cid:paraId="203E7135" w16cid:durableId="2A9E734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588F41" w14:textId="77777777" w:rsidR="00DE4CEE" w:rsidRDefault="00DE4CEE">
      <w:r>
        <w:separator/>
      </w:r>
    </w:p>
  </w:endnote>
  <w:endnote w:type="continuationSeparator" w:id="0">
    <w:p w14:paraId="4054F550" w14:textId="77777777" w:rsidR="00DE4CEE" w:rsidRDefault="00DE4CEE">
      <w:r>
        <w:continuationSeparator/>
      </w:r>
    </w:p>
  </w:endnote>
  <w:endnote w:type="continuationNotice" w:id="1">
    <w:p w14:paraId="28079C2E" w14:textId="77777777" w:rsidR="00DE4CEE" w:rsidRDefault="00DE4C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altName w:val="Arial"/>
    <w:panose1 w:val="020B0704020202020204"/>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5A5F5" w14:textId="5739F205"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261193">
      <w:rPr>
        <w:rFonts w:ascii="Arial" w:hAnsi="Arial" w:cs="Arial"/>
        <w:sz w:val="20"/>
        <w:szCs w:val="20"/>
        <w:lang w:eastAsia="en-GB"/>
      </w:rPr>
      <w:t>8</w:t>
    </w:r>
    <w:r w:rsidR="00CB4D79">
      <w:rPr>
        <w:rFonts w:ascii="Arial" w:hAnsi="Arial" w:cs="Arial"/>
        <w:sz w:val="20"/>
        <w:szCs w:val="20"/>
        <w:lang w:eastAsia="en-GB"/>
      </w:rPr>
      <w:t xml:space="preserve"> </w:t>
    </w:r>
    <w:r w:rsidR="00261193">
      <w:rPr>
        <w:rFonts w:ascii="Arial" w:hAnsi="Arial" w:cs="Arial"/>
        <w:sz w:val="20"/>
        <w:szCs w:val="20"/>
        <w:lang w:eastAsia="en-GB"/>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F3C59" w14:textId="77777777" w:rsidR="00DE4CEE" w:rsidRDefault="00DE4CEE">
      <w:r>
        <w:separator/>
      </w:r>
    </w:p>
  </w:footnote>
  <w:footnote w:type="continuationSeparator" w:id="0">
    <w:p w14:paraId="204C4DA8" w14:textId="77777777" w:rsidR="00DE4CEE" w:rsidRDefault="00DE4CEE">
      <w:r>
        <w:continuationSeparator/>
      </w:r>
    </w:p>
  </w:footnote>
  <w:footnote w:type="continuationNotice" w:id="1">
    <w:p w14:paraId="3DC6E0AA" w14:textId="77777777" w:rsidR="00DE4CEE" w:rsidRDefault="00DE4CEE"/>
  </w:footnote>
  <w:footnote w:id="2">
    <w:p w14:paraId="7FC448DD" w14:textId="77777777" w:rsidR="006E7788" w:rsidRDefault="006E7788">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A428F" w14:textId="7FC44026"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892E92">
      <w:rPr>
        <w:rFonts w:ascii="Arial" w:hAnsi="Arial" w:cs="Arial"/>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1B01C" w14:textId="65068B4C" w:rsidR="00AE3A4F" w:rsidRDefault="00AE3A4F" w:rsidP="00AE3A4F">
    <w:pPr>
      <w:pStyle w:val="Header"/>
    </w:pPr>
    <w:r>
      <w:tab/>
    </w:r>
    <w:r>
      <w:rPr>
        <w:rFonts w:ascii="Arial" w:hAnsi="Arial" w:cs="Arial"/>
        <w:sz w:val="20"/>
      </w:rPr>
      <w:t>CUSC v1.</w:t>
    </w:r>
    <w:r w:rsidR="002A088A">
      <w:rPr>
        <w:rFonts w:ascii="Arial" w:hAnsi="Arial" w:cs="Arial"/>
        <w:sz w:val="20"/>
      </w:rPr>
      <w:t>9</w:t>
    </w:r>
    <w:r w:rsidR="00261193">
      <w:rPr>
        <w:rFonts w:ascii="Arial" w:hAnsi="Arial" w:cs="Arial"/>
        <w:sz w:val="20"/>
      </w:rPr>
      <w:t>8</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cfIlndqryJ7WyOzYZ0kGxaJJvkdkAVRQS6sbgIU9bLTtRGLPuufQWTP1SPFfTncVu4aLjOZ9l0f9DSwtCwOJWQ==" w:salt="4Xv2QyQyQx1bY5b/nuyVAQ=="/>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5370"/>
    <w:rsid w:val="00010604"/>
    <w:rsid w:val="00010DF1"/>
    <w:rsid w:val="00011499"/>
    <w:rsid w:val="000117E4"/>
    <w:rsid w:val="0001323D"/>
    <w:rsid w:val="000150E8"/>
    <w:rsid w:val="000201F7"/>
    <w:rsid w:val="00022137"/>
    <w:rsid w:val="00022A63"/>
    <w:rsid w:val="00022DEC"/>
    <w:rsid w:val="00024F58"/>
    <w:rsid w:val="00026AB6"/>
    <w:rsid w:val="00027F0D"/>
    <w:rsid w:val="00033B4A"/>
    <w:rsid w:val="00042B66"/>
    <w:rsid w:val="00042B77"/>
    <w:rsid w:val="00046E3E"/>
    <w:rsid w:val="00055BA9"/>
    <w:rsid w:val="000560BA"/>
    <w:rsid w:val="000567DD"/>
    <w:rsid w:val="00057D3C"/>
    <w:rsid w:val="00057E03"/>
    <w:rsid w:val="000616C2"/>
    <w:rsid w:val="00062C0A"/>
    <w:rsid w:val="00062FF6"/>
    <w:rsid w:val="000632ED"/>
    <w:rsid w:val="000705E0"/>
    <w:rsid w:val="00075E76"/>
    <w:rsid w:val="00077047"/>
    <w:rsid w:val="00081AAD"/>
    <w:rsid w:val="000846E7"/>
    <w:rsid w:val="00086E87"/>
    <w:rsid w:val="00091B4E"/>
    <w:rsid w:val="0009409D"/>
    <w:rsid w:val="00097F4B"/>
    <w:rsid w:val="000A17E9"/>
    <w:rsid w:val="000A1921"/>
    <w:rsid w:val="000A2E14"/>
    <w:rsid w:val="000A3FD7"/>
    <w:rsid w:val="000A641B"/>
    <w:rsid w:val="000B1274"/>
    <w:rsid w:val="000B328D"/>
    <w:rsid w:val="000B536C"/>
    <w:rsid w:val="000B5BC4"/>
    <w:rsid w:val="000C1197"/>
    <w:rsid w:val="000C2D12"/>
    <w:rsid w:val="000C6231"/>
    <w:rsid w:val="000C6BE2"/>
    <w:rsid w:val="000D097E"/>
    <w:rsid w:val="000D1979"/>
    <w:rsid w:val="000D40DF"/>
    <w:rsid w:val="000E0CA1"/>
    <w:rsid w:val="000E213B"/>
    <w:rsid w:val="000E387A"/>
    <w:rsid w:val="000E6212"/>
    <w:rsid w:val="000F1B4B"/>
    <w:rsid w:val="000F31AD"/>
    <w:rsid w:val="000F78AD"/>
    <w:rsid w:val="00100F8E"/>
    <w:rsid w:val="00101EC2"/>
    <w:rsid w:val="001022E6"/>
    <w:rsid w:val="0010627E"/>
    <w:rsid w:val="001132D4"/>
    <w:rsid w:val="001166E9"/>
    <w:rsid w:val="001172E2"/>
    <w:rsid w:val="00123BEA"/>
    <w:rsid w:val="0012448A"/>
    <w:rsid w:val="00124989"/>
    <w:rsid w:val="00124F0D"/>
    <w:rsid w:val="00126825"/>
    <w:rsid w:val="00132183"/>
    <w:rsid w:val="00134809"/>
    <w:rsid w:val="0013489E"/>
    <w:rsid w:val="0014007E"/>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299D"/>
    <w:rsid w:val="0016761E"/>
    <w:rsid w:val="00170BBA"/>
    <w:rsid w:val="001729A6"/>
    <w:rsid w:val="00172E01"/>
    <w:rsid w:val="00172F51"/>
    <w:rsid w:val="00174197"/>
    <w:rsid w:val="001745CB"/>
    <w:rsid w:val="00175EE8"/>
    <w:rsid w:val="00181324"/>
    <w:rsid w:val="0018220C"/>
    <w:rsid w:val="001900B8"/>
    <w:rsid w:val="00190FFA"/>
    <w:rsid w:val="00196262"/>
    <w:rsid w:val="0019675B"/>
    <w:rsid w:val="001A11A2"/>
    <w:rsid w:val="001A14F0"/>
    <w:rsid w:val="001A3CD3"/>
    <w:rsid w:val="001A5D77"/>
    <w:rsid w:val="001A7023"/>
    <w:rsid w:val="001A739C"/>
    <w:rsid w:val="001B56CF"/>
    <w:rsid w:val="001B5AF3"/>
    <w:rsid w:val="001B6C8C"/>
    <w:rsid w:val="001C08C9"/>
    <w:rsid w:val="001C0C62"/>
    <w:rsid w:val="001C24DF"/>
    <w:rsid w:val="001C2507"/>
    <w:rsid w:val="001C2560"/>
    <w:rsid w:val="001C2C3A"/>
    <w:rsid w:val="001C7089"/>
    <w:rsid w:val="001C7267"/>
    <w:rsid w:val="001D5AC2"/>
    <w:rsid w:val="001D72CA"/>
    <w:rsid w:val="001D7803"/>
    <w:rsid w:val="001D7F87"/>
    <w:rsid w:val="001E3243"/>
    <w:rsid w:val="001E606E"/>
    <w:rsid w:val="001E7AFC"/>
    <w:rsid w:val="001F1192"/>
    <w:rsid w:val="001F660F"/>
    <w:rsid w:val="00201455"/>
    <w:rsid w:val="0020153B"/>
    <w:rsid w:val="00206C6E"/>
    <w:rsid w:val="00207985"/>
    <w:rsid w:val="002104BC"/>
    <w:rsid w:val="00211A6F"/>
    <w:rsid w:val="00212EA3"/>
    <w:rsid w:val="00215A02"/>
    <w:rsid w:val="00216241"/>
    <w:rsid w:val="00221021"/>
    <w:rsid w:val="00221940"/>
    <w:rsid w:val="00223180"/>
    <w:rsid w:val="00226C6D"/>
    <w:rsid w:val="00227AC3"/>
    <w:rsid w:val="0023295F"/>
    <w:rsid w:val="00232A1A"/>
    <w:rsid w:val="002373F2"/>
    <w:rsid w:val="00237AE1"/>
    <w:rsid w:val="00240ADD"/>
    <w:rsid w:val="0024267F"/>
    <w:rsid w:val="00243A12"/>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778FD"/>
    <w:rsid w:val="00282781"/>
    <w:rsid w:val="00283339"/>
    <w:rsid w:val="0028619E"/>
    <w:rsid w:val="00297EE4"/>
    <w:rsid w:val="002A088A"/>
    <w:rsid w:val="002A13DF"/>
    <w:rsid w:val="002A1FD3"/>
    <w:rsid w:val="002A66B2"/>
    <w:rsid w:val="002B1569"/>
    <w:rsid w:val="002B193F"/>
    <w:rsid w:val="002B1EE8"/>
    <w:rsid w:val="002B44D3"/>
    <w:rsid w:val="002B51E6"/>
    <w:rsid w:val="002B5A24"/>
    <w:rsid w:val="002B5E88"/>
    <w:rsid w:val="002B7977"/>
    <w:rsid w:val="002C3B7E"/>
    <w:rsid w:val="002C4C69"/>
    <w:rsid w:val="002C7E03"/>
    <w:rsid w:val="002C7FB4"/>
    <w:rsid w:val="002D0F5A"/>
    <w:rsid w:val="002D1E6F"/>
    <w:rsid w:val="002D5EF7"/>
    <w:rsid w:val="002E20D5"/>
    <w:rsid w:val="002E4452"/>
    <w:rsid w:val="002E5ACB"/>
    <w:rsid w:val="002E8FF4"/>
    <w:rsid w:val="002F0DA2"/>
    <w:rsid w:val="002F3AEF"/>
    <w:rsid w:val="00300623"/>
    <w:rsid w:val="00304DC6"/>
    <w:rsid w:val="003107D6"/>
    <w:rsid w:val="003132E4"/>
    <w:rsid w:val="003176BF"/>
    <w:rsid w:val="00323775"/>
    <w:rsid w:val="00324D32"/>
    <w:rsid w:val="00332DB7"/>
    <w:rsid w:val="00333F37"/>
    <w:rsid w:val="00336B20"/>
    <w:rsid w:val="00337715"/>
    <w:rsid w:val="00337CC5"/>
    <w:rsid w:val="0034306F"/>
    <w:rsid w:val="003448BD"/>
    <w:rsid w:val="00344965"/>
    <w:rsid w:val="003477F6"/>
    <w:rsid w:val="0035142F"/>
    <w:rsid w:val="003517D0"/>
    <w:rsid w:val="00352271"/>
    <w:rsid w:val="003546ED"/>
    <w:rsid w:val="00366337"/>
    <w:rsid w:val="00366999"/>
    <w:rsid w:val="0037173A"/>
    <w:rsid w:val="00371980"/>
    <w:rsid w:val="00372C62"/>
    <w:rsid w:val="00373088"/>
    <w:rsid w:val="00373D88"/>
    <w:rsid w:val="003758D7"/>
    <w:rsid w:val="00375C70"/>
    <w:rsid w:val="00380239"/>
    <w:rsid w:val="00380A4F"/>
    <w:rsid w:val="0038685E"/>
    <w:rsid w:val="00387189"/>
    <w:rsid w:val="0039011C"/>
    <w:rsid w:val="0039031E"/>
    <w:rsid w:val="00390428"/>
    <w:rsid w:val="00391453"/>
    <w:rsid w:val="00393140"/>
    <w:rsid w:val="003972EB"/>
    <w:rsid w:val="00397964"/>
    <w:rsid w:val="003A1547"/>
    <w:rsid w:val="003A2C33"/>
    <w:rsid w:val="003A3C38"/>
    <w:rsid w:val="003A5082"/>
    <w:rsid w:val="003A7390"/>
    <w:rsid w:val="003A7A97"/>
    <w:rsid w:val="003A7BED"/>
    <w:rsid w:val="003B22FA"/>
    <w:rsid w:val="003B2757"/>
    <w:rsid w:val="003B31C1"/>
    <w:rsid w:val="003B36B1"/>
    <w:rsid w:val="003B4281"/>
    <w:rsid w:val="003B4297"/>
    <w:rsid w:val="003B6004"/>
    <w:rsid w:val="003B6E7E"/>
    <w:rsid w:val="003BE854"/>
    <w:rsid w:val="003C1EC9"/>
    <w:rsid w:val="003C5874"/>
    <w:rsid w:val="003D338C"/>
    <w:rsid w:val="003D36AD"/>
    <w:rsid w:val="003D5B5F"/>
    <w:rsid w:val="003D62D3"/>
    <w:rsid w:val="003D703C"/>
    <w:rsid w:val="003E22B2"/>
    <w:rsid w:val="003E5677"/>
    <w:rsid w:val="003E5726"/>
    <w:rsid w:val="003E5B33"/>
    <w:rsid w:val="003E5C49"/>
    <w:rsid w:val="003E65CF"/>
    <w:rsid w:val="003E6721"/>
    <w:rsid w:val="003F06AD"/>
    <w:rsid w:val="003F2B7B"/>
    <w:rsid w:val="003F55F8"/>
    <w:rsid w:val="003F6754"/>
    <w:rsid w:val="004000B5"/>
    <w:rsid w:val="00400D46"/>
    <w:rsid w:val="004041D1"/>
    <w:rsid w:val="00406800"/>
    <w:rsid w:val="00412D9B"/>
    <w:rsid w:val="00414EB8"/>
    <w:rsid w:val="00416548"/>
    <w:rsid w:val="00416BDE"/>
    <w:rsid w:val="00416C4B"/>
    <w:rsid w:val="00416D49"/>
    <w:rsid w:val="00420A76"/>
    <w:rsid w:val="0042202A"/>
    <w:rsid w:val="00423432"/>
    <w:rsid w:val="00424287"/>
    <w:rsid w:val="004257DF"/>
    <w:rsid w:val="00430D27"/>
    <w:rsid w:val="0043119C"/>
    <w:rsid w:val="00433C29"/>
    <w:rsid w:val="00433F49"/>
    <w:rsid w:val="0043775A"/>
    <w:rsid w:val="00442339"/>
    <w:rsid w:val="00442E09"/>
    <w:rsid w:val="004500BF"/>
    <w:rsid w:val="004508CD"/>
    <w:rsid w:val="00451A88"/>
    <w:rsid w:val="00456F8A"/>
    <w:rsid w:val="00463341"/>
    <w:rsid w:val="00464EBD"/>
    <w:rsid w:val="00465746"/>
    <w:rsid w:val="00465D1D"/>
    <w:rsid w:val="00466296"/>
    <w:rsid w:val="0046703E"/>
    <w:rsid w:val="00467A5D"/>
    <w:rsid w:val="00471AA1"/>
    <w:rsid w:val="00473A97"/>
    <w:rsid w:val="00474723"/>
    <w:rsid w:val="00475CC7"/>
    <w:rsid w:val="00476479"/>
    <w:rsid w:val="004791AE"/>
    <w:rsid w:val="00480F24"/>
    <w:rsid w:val="00485979"/>
    <w:rsid w:val="004906A1"/>
    <w:rsid w:val="00490AB5"/>
    <w:rsid w:val="004958D8"/>
    <w:rsid w:val="00496C8D"/>
    <w:rsid w:val="004A1AFF"/>
    <w:rsid w:val="004A318C"/>
    <w:rsid w:val="004A3465"/>
    <w:rsid w:val="004A3D84"/>
    <w:rsid w:val="004A5AA3"/>
    <w:rsid w:val="004A757D"/>
    <w:rsid w:val="004A7982"/>
    <w:rsid w:val="004A7A8B"/>
    <w:rsid w:val="004B0C57"/>
    <w:rsid w:val="004B6504"/>
    <w:rsid w:val="004C08E0"/>
    <w:rsid w:val="004C2C98"/>
    <w:rsid w:val="004C54B2"/>
    <w:rsid w:val="004C79EC"/>
    <w:rsid w:val="004C7A9B"/>
    <w:rsid w:val="004D0F5D"/>
    <w:rsid w:val="004D1A33"/>
    <w:rsid w:val="004D379C"/>
    <w:rsid w:val="004D3892"/>
    <w:rsid w:val="004D504B"/>
    <w:rsid w:val="004D5A11"/>
    <w:rsid w:val="004D7064"/>
    <w:rsid w:val="004E4C04"/>
    <w:rsid w:val="004F01B0"/>
    <w:rsid w:val="004F2D47"/>
    <w:rsid w:val="004F3CF6"/>
    <w:rsid w:val="004F74CE"/>
    <w:rsid w:val="005065C0"/>
    <w:rsid w:val="0051343C"/>
    <w:rsid w:val="00515067"/>
    <w:rsid w:val="0052642F"/>
    <w:rsid w:val="00527153"/>
    <w:rsid w:val="005303DE"/>
    <w:rsid w:val="00530856"/>
    <w:rsid w:val="00531F9C"/>
    <w:rsid w:val="00532F78"/>
    <w:rsid w:val="00537C7F"/>
    <w:rsid w:val="00540B6D"/>
    <w:rsid w:val="00541A2E"/>
    <w:rsid w:val="00550CBA"/>
    <w:rsid w:val="005517BF"/>
    <w:rsid w:val="00551BCC"/>
    <w:rsid w:val="00554FD8"/>
    <w:rsid w:val="00556264"/>
    <w:rsid w:val="0055630E"/>
    <w:rsid w:val="00561F63"/>
    <w:rsid w:val="0056290A"/>
    <w:rsid w:val="0056735E"/>
    <w:rsid w:val="00573326"/>
    <w:rsid w:val="0057340A"/>
    <w:rsid w:val="0057457E"/>
    <w:rsid w:val="00577F6C"/>
    <w:rsid w:val="005806AB"/>
    <w:rsid w:val="00585526"/>
    <w:rsid w:val="00585A61"/>
    <w:rsid w:val="005865FA"/>
    <w:rsid w:val="00586792"/>
    <w:rsid w:val="00594DD2"/>
    <w:rsid w:val="005A01D9"/>
    <w:rsid w:val="005A2122"/>
    <w:rsid w:val="005A2DD3"/>
    <w:rsid w:val="005A3444"/>
    <w:rsid w:val="005A4259"/>
    <w:rsid w:val="005A52BD"/>
    <w:rsid w:val="005A6F5C"/>
    <w:rsid w:val="005A7196"/>
    <w:rsid w:val="005B061B"/>
    <w:rsid w:val="005B0784"/>
    <w:rsid w:val="005D09EC"/>
    <w:rsid w:val="005D784F"/>
    <w:rsid w:val="005D7C83"/>
    <w:rsid w:val="005E0B36"/>
    <w:rsid w:val="005E26B2"/>
    <w:rsid w:val="005E2987"/>
    <w:rsid w:val="005E3910"/>
    <w:rsid w:val="005E3C8A"/>
    <w:rsid w:val="005E3EED"/>
    <w:rsid w:val="005E6BBF"/>
    <w:rsid w:val="005E7097"/>
    <w:rsid w:val="005E796B"/>
    <w:rsid w:val="005F0934"/>
    <w:rsid w:val="005F0D18"/>
    <w:rsid w:val="005F267D"/>
    <w:rsid w:val="005F637E"/>
    <w:rsid w:val="005F6B0D"/>
    <w:rsid w:val="005F6BED"/>
    <w:rsid w:val="005F710D"/>
    <w:rsid w:val="006000A9"/>
    <w:rsid w:val="00601D31"/>
    <w:rsid w:val="00601EC4"/>
    <w:rsid w:val="00603AD1"/>
    <w:rsid w:val="0060519A"/>
    <w:rsid w:val="00606163"/>
    <w:rsid w:val="006148C6"/>
    <w:rsid w:val="00615395"/>
    <w:rsid w:val="006153B7"/>
    <w:rsid w:val="006157DD"/>
    <w:rsid w:val="00617C5D"/>
    <w:rsid w:val="00620A1A"/>
    <w:rsid w:val="00626525"/>
    <w:rsid w:val="00626A70"/>
    <w:rsid w:val="00627D27"/>
    <w:rsid w:val="006317AB"/>
    <w:rsid w:val="00631AF2"/>
    <w:rsid w:val="00633F2D"/>
    <w:rsid w:val="006417B5"/>
    <w:rsid w:val="00642115"/>
    <w:rsid w:val="00643A7A"/>
    <w:rsid w:val="00650014"/>
    <w:rsid w:val="0065217F"/>
    <w:rsid w:val="00652B62"/>
    <w:rsid w:val="00652DBD"/>
    <w:rsid w:val="00652DFF"/>
    <w:rsid w:val="00653C58"/>
    <w:rsid w:val="006541C7"/>
    <w:rsid w:val="006554FE"/>
    <w:rsid w:val="006557C2"/>
    <w:rsid w:val="006602AE"/>
    <w:rsid w:val="006614DF"/>
    <w:rsid w:val="0066213B"/>
    <w:rsid w:val="006625E1"/>
    <w:rsid w:val="00662D57"/>
    <w:rsid w:val="00666647"/>
    <w:rsid w:val="00670844"/>
    <w:rsid w:val="00674C7B"/>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FC"/>
    <w:rsid w:val="006C3DB9"/>
    <w:rsid w:val="006C67D3"/>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100FD"/>
    <w:rsid w:val="00710226"/>
    <w:rsid w:val="00710A95"/>
    <w:rsid w:val="007122F3"/>
    <w:rsid w:val="007134F2"/>
    <w:rsid w:val="0071484E"/>
    <w:rsid w:val="00716A49"/>
    <w:rsid w:val="0072062B"/>
    <w:rsid w:val="007206FD"/>
    <w:rsid w:val="007232A4"/>
    <w:rsid w:val="007246A8"/>
    <w:rsid w:val="00731875"/>
    <w:rsid w:val="00733F8A"/>
    <w:rsid w:val="007350DA"/>
    <w:rsid w:val="00735470"/>
    <w:rsid w:val="00735701"/>
    <w:rsid w:val="00736209"/>
    <w:rsid w:val="00736933"/>
    <w:rsid w:val="00736B31"/>
    <w:rsid w:val="00740F6C"/>
    <w:rsid w:val="007454CC"/>
    <w:rsid w:val="00747B0D"/>
    <w:rsid w:val="007518BA"/>
    <w:rsid w:val="007526CA"/>
    <w:rsid w:val="00753D47"/>
    <w:rsid w:val="00754C9C"/>
    <w:rsid w:val="007553E5"/>
    <w:rsid w:val="0076226B"/>
    <w:rsid w:val="00766A3D"/>
    <w:rsid w:val="00772C50"/>
    <w:rsid w:val="00775A31"/>
    <w:rsid w:val="00780105"/>
    <w:rsid w:val="00780E94"/>
    <w:rsid w:val="00784688"/>
    <w:rsid w:val="00785A07"/>
    <w:rsid w:val="00787855"/>
    <w:rsid w:val="00791A57"/>
    <w:rsid w:val="00793A7E"/>
    <w:rsid w:val="00795E2A"/>
    <w:rsid w:val="007A30B8"/>
    <w:rsid w:val="007A5136"/>
    <w:rsid w:val="007A54B4"/>
    <w:rsid w:val="007B002F"/>
    <w:rsid w:val="007B075C"/>
    <w:rsid w:val="007B50DB"/>
    <w:rsid w:val="007C03D8"/>
    <w:rsid w:val="007C3726"/>
    <w:rsid w:val="007C3E8F"/>
    <w:rsid w:val="007C74B2"/>
    <w:rsid w:val="007D143A"/>
    <w:rsid w:val="007D1BE8"/>
    <w:rsid w:val="007E0E25"/>
    <w:rsid w:val="007E2499"/>
    <w:rsid w:val="007E3532"/>
    <w:rsid w:val="007E6CDB"/>
    <w:rsid w:val="007F1A50"/>
    <w:rsid w:val="00801763"/>
    <w:rsid w:val="008026E0"/>
    <w:rsid w:val="00803DC2"/>
    <w:rsid w:val="00805197"/>
    <w:rsid w:val="008057FF"/>
    <w:rsid w:val="00806FFE"/>
    <w:rsid w:val="008115A8"/>
    <w:rsid w:val="008145C7"/>
    <w:rsid w:val="00814F74"/>
    <w:rsid w:val="0081728D"/>
    <w:rsid w:val="00817B42"/>
    <w:rsid w:val="00821399"/>
    <w:rsid w:val="008259E1"/>
    <w:rsid w:val="0082609B"/>
    <w:rsid w:val="00832304"/>
    <w:rsid w:val="00832825"/>
    <w:rsid w:val="00833B0A"/>
    <w:rsid w:val="00834014"/>
    <w:rsid w:val="00834A4C"/>
    <w:rsid w:val="008362D0"/>
    <w:rsid w:val="00842A97"/>
    <w:rsid w:val="0085203B"/>
    <w:rsid w:val="00857088"/>
    <w:rsid w:val="00860FFC"/>
    <w:rsid w:val="00863EDA"/>
    <w:rsid w:val="00865203"/>
    <w:rsid w:val="008654EE"/>
    <w:rsid w:val="00866DA9"/>
    <w:rsid w:val="00882E85"/>
    <w:rsid w:val="008832B3"/>
    <w:rsid w:val="00885CA5"/>
    <w:rsid w:val="00887324"/>
    <w:rsid w:val="00890CE9"/>
    <w:rsid w:val="00892E92"/>
    <w:rsid w:val="00897BC6"/>
    <w:rsid w:val="008A02FE"/>
    <w:rsid w:val="008A1AA0"/>
    <w:rsid w:val="008A2129"/>
    <w:rsid w:val="008A5A0E"/>
    <w:rsid w:val="008A5A96"/>
    <w:rsid w:val="008B3708"/>
    <w:rsid w:val="008B5329"/>
    <w:rsid w:val="008C05C1"/>
    <w:rsid w:val="008C1840"/>
    <w:rsid w:val="008C19D0"/>
    <w:rsid w:val="008C2ABF"/>
    <w:rsid w:val="008C398B"/>
    <w:rsid w:val="008C5098"/>
    <w:rsid w:val="008C52F3"/>
    <w:rsid w:val="008C55D2"/>
    <w:rsid w:val="008C5892"/>
    <w:rsid w:val="008C5BB8"/>
    <w:rsid w:val="008D13D5"/>
    <w:rsid w:val="008D2736"/>
    <w:rsid w:val="008D2E20"/>
    <w:rsid w:val="008D4233"/>
    <w:rsid w:val="008D54EE"/>
    <w:rsid w:val="008E01D2"/>
    <w:rsid w:val="008E020E"/>
    <w:rsid w:val="008E2718"/>
    <w:rsid w:val="008E45DB"/>
    <w:rsid w:val="008E562C"/>
    <w:rsid w:val="008E5C4D"/>
    <w:rsid w:val="008E600E"/>
    <w:rsid w:val="008F1F3B"/>
    <w:rsid w:val="00901434"/>
    <w:rsid w:val="00901AFB"/>
    <w:rsid w:val="00902BE5"/>
    <w:rsid w:val="00903A8E"/>
    <w:rsid w:val="0090418F"/>
    <w:rsid w:val="009051CC"/>
    <w:rsid w:val="00905B15"/>
    <w:rsid w:val="00911138"/>
    <w:rsid w:val="00912874"/>
    <w:rsid w:val="00915E7C"/>
    <w:rsid w:val="00916BEC"/>
    <w:rsid w:val="00925AAD"/>
    <w:rsid w:val="00926E2A"/>
    <w:rsid w:val="0092718E"/>
    <w:rsid w:val="00930E21"/>
    <w:rsid w:val="00933064"/>
    <w:rsid w:val="0093429F"/>
    <w:rsid w:val="00935FDB"/>
    <w:rsid w:val="00936ECC"/>
    <w:rsid w:val="009370B0"/>
    <w:rsid w:val="0093761D"/>
    <w:rsid w:val="00945157"/>
    <w:rsid w:val="00945874"/>
    <w:rsid w:val="0094638C"/>
    <w:rsid w:val="009465B7"/>
    <w:rsid w:val="00946DED"/>
    <w:rsid w:val="0096109A"/>
    <w:rsid w:val="009625ED"/>
    <w:rsid w:val="009649AA"/>
    <w:rsid w:val="00966E95"/>
    <w:rsid w:val="00967F6F"/>
    <w:rsid w:val="00976E4F"/>
    <w:rsid w:val="00977D54"/>
    <w:rsid w:val="00984406"/>
    <w:rsid w:val="00985C23"/>
    <w:rsid w:val="0098637B"/>
    <w:rsid w:val="0098778F"/>
    <w:rsid w:val="00990BEB"/>
    <w:rsid w:val="009969D6"/>
    <w:rsid w:val="00997FB5"/>
    <w:rsid w:val="009A1FA2"/>
    <w:rsid w:val="009A2FB7"/>
    <w:rsid w:val="009A47A8"/>
    <w:rsid w:val="009A6FF3"/>
    <w:rsid w:val="009B41AF"/>
    <w:rsid w:val="009B4385"/>
    <w:rsid w:val="009B76FD"/>
    <w:rsid w:val="009B7FC7"/>
    <w:rsid w:val="009C0E68"/>
    <w:rsid w:val="009C27F6"/>
    <w:rsid w:val="009C3D30"/>
    <w:rsid w:val="009C4388"/>
    <w:rsid w:val="009C59C0"/>
    <w:rsid w:val="009C6F58"/>
    <w:rsid w:val="009D0FF1"/>
    <w:rsid w:val="009D117E"/>
    <w:rsid w:val="009D15BA"/>
    <w:rsid w:val="009D3627"/>
    <w:rsid w:val="009D49E6"/>
    <w:rsid w:val="009D64A1"/>
    <w:rsid w:val="009E15E7"/>
    <w:rsid w:val="009E28E8"/>
    <w:rsid w:val="009E5B36"/>
    <w:rsid w:val="009E620A"/>
    <w:rsid w:val="009E79CD"/>
    <w:rsid w:val="009E7A7A"/>
    <w:rsid w:val="009F0D25"/>
    <w:rsid w:val="009F4267"/>
    <w:rsid w:val="009F42CA"/>
    <w:rsid w:val="009F6636"/>
    <w:rsid w:val="009F6BF6"/>
    <w:rsid w:val="009F7A06"/>
    <w:rsid w:val="009F7A98"/>
    <w:rsid w:val="009F7CE1"/>
    <w:rsid w:val="009F7F7C"/>
    <w:rsid w:val="00A0211B"/>
    <w:rsid w:val="00A02127"/>
    <w:rsid w:val="00A036D5"/>
    <w:rsid w:val="00A037DA"/>
    <w:rsid w:val="00A063B2"/>
    <w:rsid w:val="00A07ED3"/>
    <w:rsid w:val="00A12D2A"/>
    <w:rsid w:val="00A13303"/>
    <w:rsid w:val="00A13D4A"/>
    <w:rsid w:val="00A149AB"/>
    <w:rsid w:val="00A22A2D"/>
    <w:rsid w:val="00A24373"/>
    <w:rsid w:val="00A248B9"/>
    <w:rsid w:val="00A24930"/>
    <w:rsid w:val="00A25CFC"/>
    <w:rsid w:val="00A30610"/>
    <w:rsid w:val="00A322E8"/>
    <w:rsid w:val="00A333E3"/>
    <w:rsid w:val="00A3467C"/>
    <w:rsid w:val="00A414FC"/>
    <w:rsid w:val="00A45A14"/>
    <w:rsid w:val="00A45DCA"/>
    <w:rsid w:val="00A46E6F"/>
    <w:rsid w:val="00A47926"/>
    <w:rsid w:val="00A52D60"/>
    <w:rsid w:val="00A53129"/>
    <w:rsid w:val="00A55C80"/>
    <w:rsid w:val="00A5788D"/>
    <w:rsid w:val="00A604BC"/>
    <w:rsid w:val="00A63071"/>
    <w:rsid w:val="00A649D7"/>
    <w:rsid w:val="00A64E8D"/>
    <w:rsid w:val="00A7178F"/>
    <w:rsid w:val="00A736D7"/>
    <w:rsid w:val="00A742E1"/>
    <w:rsid w:val="00A76038"/>
    <w:rsid w:val="00A77017"/>
    <w:rsid w:val="00A777E8"/>
    <w:rsid w:val="00A84F95"/>
    <w:rsid w:val="00A947A9"/>
    <w:rsid w:val="00A95F1E"/>
    <w:rsid w:val="00AA41D0"/>
    <w:rsid w:val="00AA50AD"/>
    <w:rsid w:val="00AA5B3C"/>
    <w:rsid w:val="00AA6ED0"/>
    <w:rsid w:val="00AB21BF"/>
    <w:rsid w:val="00AB2B9F"/>
    <w:rsid w:val="00AB30EC"/>
    <w:rsid w:val="00AB4593"/>
    <w:rsid w:val="00AB6C50"/>
    <w:rsid w:val="00AB6D23"/>
    <w:rsid w:val="00AB6DCB"/>
    <w:rsid w:val="00AB736C"/>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20FC"/>
    <w:rsid w:val="00AE2433"/>
    <w:rsid w:val="00AE3A4F"/>
    <w:rsid w:val="00AE4777"/>
    <w:rsid w:val="00AE4F71"/>
    <w:rsid w:val="00AF1C34"/>
    <w:rsid w:val="00AF434D"/>
    <w:rsid w:val="00AF6318"/>
    <w:rsid w:val="00B00411"/>
    <w:rsid w:val="00B037B0"/>
    <w:rsid w:val="00B05914"/>
    <w:rsid w:val="00B06914"/>
    <w:rsid w:val="00B1127B"/>
    <w:rsid w:val="00B11FE1"/>
    <w:rsid w:val="00B2044B"/>
    <w:rsid w:val="00B20582"/>
    <w:rsid w:val="00B21682"/>
    <w:rsid w:val="00B21A85"/>
    <w:rsid w:val="00B24020"/>
    <w:rsid w:val="00B26BC7"/>
    <w:rsid w:val="00B27720"/>
    <w:rsid w:val="00B31649"/>
    <w:rsid w:val="00B31F98"/>
    <w:rsid w:val="00B32332"/>
    <w:rsid w:val="00B37A38"/>
    <w:rsid w:val="00B4623F"/>
    <w:rsid w:val="00B50ACF"/>
    <w:rsid w:val="00B53096"/>
    <w:rsid w:val="00B53A2C"/>
    <w:rsid w:val="00B57FD0"/>
    <w:rsid w:val="00B60E4B"/>
    <w:rsid w:val="00B610C7"/>
    <w:rsid w:val="00B61528"/>
    <w:rsid w:val="00B61818"/>
    <w:rsid w:val="00B63799"/>
    <w:rsid w:val="00B66123"/>
    <w:rsid w:val="00B71C7C"/>
    <w:rsid w:val="00B739A8"/>
    <w:rsid w:val="00B73CDA"/>
    <w:rsid w:val="00B74A4C"/>
    <w:rsid w:val="00B75C44"/>
    <w:rsid w:val="00B773A2"/>
    <w:rsid w:val="00B80189"/>
    <w:rsid w:val="00B810E5"/>
    <w:rsid w:val="00B8175B"/>
    <w:rsid w:val="00B82265"/>
    <w:rsid w:val="00B83A47"/>
    <w:rsid w:val="00B84282"/>
    <w:rsid w:val="00B87B3A"/>
    <w:rsid w:val="00B87DA9"/>
    <w:rsid w:val="00B9063E"/>
    <w:rsid w:val="00B91AF5"/>
    <w:rsid w:val="00B93EE9"/>
    <w:rsid w:val="00B952E2"/>
    <w:rsid w:val="00B95903"/>
    <w:rsid w:val="00B979F7"/>
    <w:rsid w:val="00BA1C7B"/>
    <w:rsid w:val="00BA1EAC"/>
    <w:rsid w:val="00BA34C0"/>
    <w:rsid w:val="00BA40C9"/>
    <w:rsid w:val="00BA4860"/>
    <w:rsid w:val="00BA5C7B"/>
    <w:rsid w:val="00BA60D9"/>
    <w:rsid w:val="00BA682B"/>
    <w:rsid w:val="00BA6C9C"/>
    <w:rsid w:val="00BA71A6"/>
    <w:rsid w:val="00BB12B5"/>
    <w:rsid w:val="00BB683E"/>
    <w:rsid w:val="00BC3548"/>
    <w:rsid w:val="00BC3CBC"/>
    <w:rsid w:val="00BC5AE0"/>
    <w:rsid w:val="00BC61C6"/>
    <w:rsid w:val="00BD656E"/>
    <w:rsid w:val="00BE067B"/>
    <w:rsid w:val="00BE0744"/>
    <w:rsid w:val="00BE1671"/>
    <w:rsid w:val="00BE6EBA"/>
    <w:rsid w:val="00BE7381"/>
    <w:rsid w:val="00BF1EBF"/>
    <w:rsid w:val="00BF2D43"/>
    <w:rsid w:val="00BF3959"/>
    <w:rsid w:val="00BF77B2"/>
    <w:rsid w:val="00C0057D"/>
    <w:rsid w:val="00C0168A"/>
    <w:rsid w:val="00C02978"/>
    <w:rsid w:val="00C03B94"/>
    <w:rsid w:val="00C11654"/>
    <w:rsid w:val="00C11EB9"/>
    <w:rsid w:val="00C126E2"/>
    <w:rsid w:val="00C13242"/>
    <w:rsid w:val="00C13369"/>
    <w:rsid w:val="00C153CD"/>
    <w:rsid w:val="00C15E4B"/>
    <w:rsid w:val="00C17D6A"/>
    <w:rsid w:val="00C17F8A"/>
    <w:rsid w:val="00C3272F"/>
    <w:rsid w:val="00C33398"/>
    <w:rsid w:val="00C342C8"/>
    <w:rsid w:val="00C34A6B"/>
    <w:rsid w:val="00C363DD"/>
    <w:rsid w:val="00C36864"/>
    <w:rsid w:val="00C3797C"/>
    <w:rsid w:val="00C40E91"/>
    <w:rsid w:val="00C41037"/>
    <w:rsid w:val="00C426C0"/>
    <w:rsid w:val="00C429D0"/>
    <w:rsid w:val="00C436F1"/>
    <w:rsid w:val="00C444F9"/>
    <w:rsid w:val="00C463B9"/>
    <w:rsid w:val="00C5038F"/>
    <w:rsid w:val="00C52077"/>
    <w:rsid w:val="00C53DA3"/>
    <w:rsid w:val="00C5662D"/>
    <w:rsid w:val="00C61D2E"/>
    <w:rsid w:val="00C632AB"/>
    <w:rsid w:val="00C6487F"/>
    <w:rsid w:val="00C64D09"/>
    <w:rsid w:val="00C65245"/>
    <w:rsid w:val="00C656A2"/>
    <w:rsid w:val="00C67096"/>
    <w:rsid w:val="00C706F2"/>
    <w:rsid w:val="00C72704"/>
    <w:rsid w:val="00C72F80"/>
    <w:rsid w:val="00C76584"/>
    <w:rsid w:val="00C7681C"/>
    <w:rsid w:val="00C82406"/>
    <w:rsid w:val="00C86D6C"/>
    <w:rsid w:val="00C86E3D"/>
    <w:rsid w:val="00C906A8"/>
    <w:rsid w:val="00C906AA"/>
    <w:rsid w:val="00C95B84"/>
    <w:rsid w:val="00CA0FBD"/>
    <w:rsid w:val="00CA228C"/>
    <w:rsid w:val="00CB01CD"/>
    <w:rsid w:val="00CB03FF"/>
    <w:rsid w:val="00CB4D79"/>
    <w:rsid w:val="00CB65D6"/>
    <w:rsid w:val="00CC1A3E"/>
    <w:rsid w:val="00CC2624"/>
    <w:rsid w:val="00CC7E52"/>
    <w:rsid w:val="00CD11C1"/>
    <w:rsid w:val="00CD3D7A"/>
    <w:rsid w:val="00CE0699"/>
    <w:rsid w:val="00CE24D1"/>
    <w:rsid w:val="00CF4FF0"/>
    <w:rsid w:val="00CF7254"/>
    <w:rsid w:val="00CF7817"/>
    <w:rsid w:val="00D025A5"/>
    <w:rsid w:val="00D04E79"/>
    <w:rsid w:val="00D05254"/>
    <w:rsid w:val="00D07EDE"/>
    <w:rsid w:val="00D10333"/>
    <w:rsid w:val="00D10581"/>
    <w:rsid w:val="00D1552F"/>
    <w:rsid w:val="00D211F3"/>
    <w:rsid w:val="00D22123"/>
    <w:rsid w:val="00D22F4C"/>
    <w:rsid w:val="00D24F76"/>
    <w:rsid w:val="00D3028E"/>
    <w:rsid w:val="00D311D6"/>
    <w:rsid w:val="00D352E2"/>
    <w:rsid w:val="00D3546F"/>
    <w:rsid w:val="00D36D69"/>
    <w:rsid w:val="00D43C1C"/>
    <w:rsid w:val="00D43DD7"/>
    <w:rsid w:val="00D4522F"/>
    <w:rsid w:val="00D45239"/>
    <w:rsid w:val="00D47036"/>
    <w:rsid w:val="00D47ED5"/>
    <w:rsid w:val="00D506DF"/>
    <w:rsid w:val="00D50FF5"/>
    <w:rsid w:val="00D527CE"/>
    <w:rsid w:val="00D52BE0"/>
    <w:rsid w:val="00D52E54"/>
    <w:rsid w:val="00D54AF1"/>
    <w:rsid w:val="00D578BF"/>
    <w:rsid w:val="00D61665"/>
    <w:rsid w:val="00D62155"/>
    <w:rsid w:val="00D634EB"/>
    <w:rsid w:val="00D63D05"/>
    <w:rsid w:val="00D64C8F"/>
    <w:rsid w:val="00D66FF4"/>
    <w:rsid w:val="00D67FBB"/>
    <w:rsid w:val="00D72015"/>
    <w:rsid w:val="00D73C12"/>
    <w:rsid w:val="00D74934"/>
    <w:rsid w:val="00D77A98"/>
    <w:rsid w:val="00D81737"/>
    <w:rsid w:val="00D85EC1"/>
    <w:rsid w:val="00D86274"/>
    <w:rsid w:val="00D863E8"/>
    <w:rsid w:val="00D92D7D"/>
    <w:rsid w:val="00D92EBB"/>
    <w:rsid w:val="00D94CDF"/>
    <w:rsid w:val="00D97854"/>
    <w:rsid w:val="00DA285E"/>
    <w:rsid w:val="00DA3D41"/>
    <w:rsid w:val="00DA3D8D"/>
    <w:rsid w:val="00DA5B44"/>
    <w:rsid w:val="00DB3543"/>
    <w:rsid w:val="00DC0672"/>
    <w:rsid w:val="00DC4C6A"/>
    <w:rsid w:val="00DC5D2E"/>
    <w:rsid w:val="00DC7763"/>
    <w:rsid w:val="00DD0277"/>
    <w:rsid w:val="00DD2114"/>
    <w:rsid w:val="00DD63C3"/>
    <w:rsid w:val="00DD6DD0"/>
    <w:rsid w:val="00DE3AF2"/>
    <w:rsid w:val="00DE41AF"/>
    <w:rsid w:val="00DE4CEE"/>
    <w:rsid w:val="00DE668F"/>
    <w:rsid w:val="00DE6839"/>
    <w:rsid w:val="00DF0664"/>
    <w:rsid w:val="00E000A3"/>
    <w:rsid w:val="00E018DF"/>
    <w:rsid w:val="00E04415"/>
    <w:rsid w:val="00E0566F"/>
    <w:rsid w:val="00E05710"/>
    <w:rsid w:val="00E05B15"/>
    <w:rsid w:val="00E07FEE"/>
    <w:rsid w:val="00E10881"/>
    <w:rsid w:val="00E109BD"/>
    <w:rsid w:val="00E11654"/>
    <w:rsid w:val="00E127E2"/>
    <w:rsid w:val="00E14D69"/>
    <w:rsid w:val="00E160EE"/>
    <w:rsid w:val="00E236F2"/>
    <w:rsid w:val="00E24804"/>
    <w:rsid w:val="00E24FDF"/>
    <w:rsid w:val="00E251E5"/>
    <w:rsid w:val="00E26B2E"/>
    <w:rsid w:val="00E271A5"/>
    <w:rsid w:val="00E27BD5"/>
    <w:rsid w:val="00E31BC0"/>
    <w:rsid w:val="00E34D19"/>
    <w:rsid w:val="00E3640D"/>
    <w:rsid w:val="00E400B2"/>
    <w:rsid w:val="00E41ADC"/>
    <w:rsid w:val="00E42EB2"/>
    <w:rsid w:val="00E4516E"/>
    <w:rsid w:val="00E4519B"/>
    <w:rsid w:val="00E45C22"/>
    <w:rsid w:val="00E5146D"/>
    <w:rsid w:val="00E51A1C"/>
    <w:rsid w:val="00E51E5E"/>
    <w:rsid w:val="00E53724"/>
    <w:rsid w:val="00E55EF3"/>
    <w:rsid w:val="00E61CCC"/>
    <w:rsid w:val="00E6393A"/>
    <w:rsid w:val="00E65E8A"/>
    <w:rsid w:val="00E71F92"/>
    <w:rsid w:val="00E729DE"/>
    <w:rsid w:val="00E74A8C"/>
    <w:rsid w:val="00E7557D"/>
    <w:rsid w:val="00E80BA9"/>
    <w:rsid w:val="00E81653"/>
    <w:rsid w:val="00E9014E"/>
    <w:rsid w:val="00E9318F"/>
    <w:rsid w:val="00E937B3"/>
    <w:rsid w:val="00E97140"/>
    <w:rsid w:val="00E9776A"/>
    <w:rsid w:val="00E97F6A"/>
    <w:rsid w:val="00EA4DFC"/>
    <w:rsid w:val="00EA586E"/>
    <w:rsid w:val="00EA607C"/>
    <w:rsid w:val="00EA697D"/>
    <w:rsid w:val="00EA7F96"/>
    <w:rsid w:val="00EB4727"/>
    <w:rsid w:val="00EB65D8"/>
    <w:rsid w:val="00EB75D4"/>
    <w:rsid w:val="00EC3326"/>
    <w:rsid w:val="00EC5D44"/>
    <w:rsid w:val="00EC7D5A"/>
    <w:rsid w:val="00ED0CF6"/>
    <w:rsid w:val="00ED1A9A"/>
    <w:rsid w:val="00ED2602"/>
    <w:rsid w:val="00ED407F"/>
    <w:rsid w:val="00ED51D9"/>
    <w:rsid w:val="00ED68F8"/>
    <w:rsid w:val="00EE65B0"/>
    <w:rsid w:val="00EE6C1A"/>
    <w:rsid w:val="00EE7607"/>
    <w:rsid w:val="00EF078C"/>
    <w:rsid w:val="00EF1888"/>
    <w:rsid w:val="00EF3B70"/>
    <w:rsid w:val="00EF502A"/>
    <w:rsid w:val="00EF5A30"/>
    <w:rsid w:val="00EF6586"/>
    <w:rsid w:val="00EF71FD"/>
    <w:rsid w:val="00F00E91"/>
    <w:rsid w:val="00F01F66"/>
    <w:rsid w:val="00F03182"/>
    <w:rsid w:val="00F04DF0"/>
    <w:rsid w:val="00F04FDF"/>
    <w:rsid w:val="00F05086"/>
    <w:rsid w:val="00F0624B"/>
    <w:rsid w:val="00F06C91"/>
    <w:rsid w:val="00F13A14"/>
    <w:rsid w:val="00F15756"/>
    <w:rsid w:val="00F16905"/>
    <w:rsid w:val="00F17113"/>
    <w:rsid w:val="00F17F42"/>
    <w:rsid w:val="00F26778"/>
    <w:rsid w:val="00F26FEE"/>
    <w:rsid w:val="00F327CF"/>
    <w:rsid w:val="00F3373F"/>
    <w:rsid w:val="00F372DF"/>
    <w:rsid w:val="00F40C26"/>
    <w:rsid w:val="00F410AC"/>
    <w:rsid w:val="00F412CD"/>
    <w:rsid w:val="00F43DC8"/>
    <w:rsid w:val="00F44426"/>
    <w:rsid w:val="00F45C48"/>
    <w:rsid w:val="00F55B81"/>
    <w:rsid w:val="00F603BD"/>
    <w:rsid w:val="00F61ABE"/>
    <w:rsid w:val="00F64E07"/>
    <w:rsid w:val="00F65357"/>
    <w:rsid w:val="00F67A87"/>
    <w:rsid w:val="00F67C1F"/>
    <w:rsid w:val="00F71292"/>
    <w:rsid w:val="00F72310"/>
    <w:rsid w:val="00F728C9"/>
    <w:rsid w:val="00F75420"/>
    <w:rsid w:val="00F7577E"/>
    <w:rsid w:val="00F77A4C"/>
    <w:rsid w:val="00F77CDC"/>
    <w:rsid w:val="00F77FE1"/>
    <w:rsid w:val="00F8086A"/>
    <w:rsid w:val="00F8108A"/>
    <w:rsid w:val="00F82780"/>
    <w:rsid w:val="00F83219"/>
    <w:rsid w:val="00F857C8"/>
    <w:rsid w:val="00F91DC3"/>
    <w:rsid w:val="00F93ED9"/>
    <w:rsid w:val="00F95176"/>
    <w:rsid w:val="00F96369"/>
    <w:rsid w:val="00F96CF5"/>
    <w:rsid w:val="00F9778A"/>
    <w:rsid w:val="00FA091B"/>
    <w:rsid w:val="00FA20C5"/>
    <w:rsid w:val="00FA300B"/>
    <w:rsid w:val="00FA5BAA"/>
    <w:rsid w:val="00FB19C8"/>
    <w:rsid w:val="00FB358A"/>
    <w:rsid w:val="00FB5A3E"/>
    <w:rsid w:val="00FC0F92"/>
    <w:rsid w:val="00FC1E49"/>
    <w:rsid w:val="00FC26A1"/>
    <w:rsid w:val="00FC550B"/>
    <w:rsid w:val="00FC5A53"/>
    <w:rsid w:val="00FD0CD3"/>
    <w:rsid w:val="00FD3C5D"/>
    <w:rsid w:val="00FD47D9"/>
    <w:rsid w:val="00FD64AF"/>
    <w:rsid w:val="00FD6AAD"/>
    <w:rsid w:val="00FD7E2A"/>
    <w:rsid w:val="00FE11B0"/>
    <w:rsid w:val="00FE1424"/>
    <w:rsid w:val="00FE163B"/>
    <w:rsid w:val="00FE4B08"/>
    <w:rsid w:val="00FE7668"/>
    <w:rsid w:val="00FF609F"/>
    <w:rsid w:val="00FF74C3"/>
    <w:rsid w:val="010D3781"/>
    <w:rsid w:val="0239C851"/>
    <w:rsid w:val="030E64FD"/>
    <w:rsid w:val="0330B767"/>
    <w:rsid w:val="04266C01"/>
    <w:rsid w:val="04C318ED"/>
    <w:rsid w:val="063AE666"/>
    <w:rsid w:val="06A8726B"/>
    <w:rsid w:val="07C0D332"/>
    <w:rsid w:val="0A01550C"/>
    <w:rsid w:val="0B423B1E"/>
    <w:rsid w:val="0B879CB5"/>
    <w:rsid w:val="0C674384"/>
    <w:rsid w:val="0C87192E"/>
    <w:rsid w:val="0CE7E127"/>
    <w:rsid w:val="0CEFB3DF"/>
    <w:rsid w:val="0D779699"/>
    <w:rsid w:val="0EC23F2C"/>
    <w:rsid w:val="0EC58D7B"/>
    <w:rsid w:val="0FA24FA5"/>
    <w:rsid w:val="10019E9F"/>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52EB9E"/>
    <w:rsid w:val="27BD9E9D"/>
    <w:rsid w:val="27D8A7D5"/>
    <w:rsid w:val="28B5184B"/>
    <w:rsid w:val="2AB908FC"/>
    <w:rsid w:val="2AD73069"/>
    <w:rsid w:val="2DF7B58C"/>
    <w:rsid w:val="2ECCCDA7"/>
    <w:rsid w:val="2F8A18F2"/>
    <w:rsid w:val="2FA3E8E9"/>
    <w:rsid w:val="30392785"/>
    <w:rsid w:val="3069ADBC"/>
    <w:rsid w:val="30D4DB36"/>
    <w:rsid w:val="33987DC8"/>
    <w:rsid w:val="33A04497"/>
    <w:rsid w:val="33BC0AED"/>
    <w:rsid w:val="347399B9"/>
    <w:rsid w:val="353B606B"/>
    <w:rsid w:val="36A08CE0"/>
    <w:rsid w:val="3CB47645"/>
    <w:rsid w:val="3D1B5873"/>
    <w:rsid w:val="3EF2727C"/>
    <w:rsid w:val="3FF54EDC"/>
    <w:rsid w:val="420FDA1A"/>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AC02FA"/>
    <w:rsid w:val="55BE7212"/>
    <w:rsid w:val="5659255A"/>
    <w:rsid w:val="5812CDBE"/>
    <w:rsid w:val="58692278"/>
    <w:rsid w:val="58A17680"/>
    <w:rsid w:val="58F80CF4"/>
    <w:rsid w:val="591E3A60"/>
    <w:rsid w:val="5A191A13"/>
    <w:rsid w:val="5BDD353B"/>
    <w:rsid w:val="5C14AB78"/>
    <w:rsid w:val="5CA57F9C"/>
    <w:rsid w:val="5F156C18"/>
    <w:rsid w:val="5FE1917C"/>
    <w:rsid w:val="6060966C"/>
    <w:rsid w:val="629B60A0"/>
    <w:rsid w:val="638040B3"/>
    <w:rsid w:val="63C44770"/>
    <w:rsid w:val="64813199"/>
    <w:rsid w:val="64E63F76"/>
    <w:rsid w:val="64F916A8"/>
    <w:rsid w:val="657FCC24"/>
    <w:rsid w:val="662FF556"/>
    <w:rsid w:val="66396969"/>
    <w:rsid w:val="6995E7D5"/>
    <w:rsid w:val="6AA33DD7"/>
    <w:rsid w:val="6B03680B"/>
    <w:rsid w:val="6CEC3DB8"/>
    <w:rsid w:val="6F3386F7"/>
    <w:rsid w:val="6FF79EE2"/>
    <w:rsid w:val="732150BC"/>
    <w:rsid w:val="738548B6"/>
    <w:rsid w:val="742B66A9"/>
    <w:rsid w:val="75D5347E"/>
    <w:rsid w:val="774D555B"/>
    <w:rsid w:val="77858698"/>
    <w:rsid w:val="78CED434"/>
    <w:rsid w:val="7955446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6/09/relationships/commentsIds" Target="commentsIds.xml"/><Relationship Id="rId26"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image" Target="media/image2.wmf"/><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commentsExtended" Target="commentsExtended.xml"/><Relationship Id="rId25" Type="http://schemas.openxmlformats.org/officeDocument/2006/relationships/image" Target="media/image5.emf"/><Relationship Id="rId33"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oleObject" Target="embeddings/oleObject1.bin"/><Relationship Id="rId29"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4.emf"/><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3.emf"/><Relationship Id="rId28" Type="http://schemas.openxmlformats.org/officeDocument/2006/relationships/image" Target="media/image8.emf"/><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1.wmf"/><Relationship Id="rId31" Type="http://schemas.openxmlformats.org/officeDocument/2006/relationships/oleObject" Target="embeddings/oleObject3.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oleObject" Target="embeddings/oleObject2.bin"/><Relationship Id="rId27" Type="http://schemas.openxmlformats.org/officeDocument/2006/relationships/image" Target="media/image7.emf"/><Relationship Id="rId30" Type="http://schemas.openxmlformats.org/officeDocument/2006/relationships/image" Target="media/image10.wmf"/><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2.xml><?xml version="1.0" encoding="utf-8"?>
<ds:datastoreItem xmlns:ds="http://schemas.openxmlformats.org/officeDocument/2006/customXml" ds:itemID="{11742C48-EA46-4DFB-ADB9-3A10B673DA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4.xml><?xml version="1.0" encoding="utf-8"?>
<ds:datastoreItem xmlns:ds="http://schemas.openxmlformats.org/officeDocument/2006/customXml" ds:itemID="{62897C9A-55FD-4692-B9F2-7BC0A0D28374}">
  <ds:schemaRefs>
    <ds:schemaRef ds:uri="http://purl.org/dc/elements/1.1/"/>
    <ds:schemaRef ds:uri="http://schemas.microsoft.com/office/2006/metadata/properties"/>
    <ds:schemaRef ds:uri="cadce026-d35b-4a62-a2ee-1436bb44fb55"/>
    <ds:schemaRef ds:uri="http://purl.org/dc/terms/"/>
    <ds:schemaRef ds:uri="f71abe4e-f5ff-49cd-8eff-5f4949acc510"/>
    <ds:schemaRef ds:uri="http://schemas.microsoft.com/office/infopath/2007/PartnerControls"/>
    <ds:schemaRef ds:uri="http://schemas.microsoft.com/office/2006/documentManagement/types"/>
    <ds:schemaRef ds:uri="http://schemas.openxmlformats.org/package/2006/metadata/core-properties"/>
    <ds:schemaRef ds:uri="97b6fe81-1556-4112-94ca-31043ca39b7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85</Pages>
  <Words>27265</Words>
  <Characters>155416</Characters>
  <Application>Microsoft Office Word</Application>
  <DocSecurity>8</DocSecurity>
  <Lines>1295</Lines>
  <Paragraphs>364</Paragraphs>
  <ScaleCrop>false</ScaleCrop>
  <LinksUpToDate>false</LinksUpToDate>
  <CharactersWithSpaces>182317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1</cp:revision>
  <cp:lastPrinted>2014-03-31T15:51:00Z</cp:lastPrinted>
  <dcterms:created xsi:type="dcterms:W3CDTF">2024-12-23T13:22:00Z</dcterms:created>
  <dcterms:modified xsi:type="dcterms:W3CDTF">2024-12-23T13:27:00Z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